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30E4F">
      <w:pPr>
        <w:jc w:val="center"/>
        <w:rPr>
          <w:rFonts w:hint="eastAsia" w:ascii="仿宋" w:hAnsi="仿宋" w:eastAsia="仿宋" w:cs="仿宋"/>
          <w:b/>
          <w:color w:val="auto"/>
          <w:w w:val="95"/>
          <w:sz w:val="44"/>
          <w:szCs w:val="44"/>
          <w:highlight w:val="none"/>
          <w:u w:val="none"/>
          <w:lang w:val="en-US" w:eastAsia="zh-CN"/>
        </w:rPr>
      </w:pPr>
      <w:r>
        <w:rPr>
          <w:rFonts w:hint="eastAsia" w:ascii="仿宋" w:hAnsi="仿宋" w:eastAsia="仿宋" w:cs="仿宋"/>
          <w:b/>
          <w:color w:val="auto"/>
          <w:w w:val="95"/>
          <w:sz w:val="44"/>
          <w:szCs w:val="44"/>
          <w:highlight w:val="none"/>
          <w:u w:val="none"/>
          <w:lang w:val="en-US" w:eastAsia="zh-CN"/>
        </w:rPr>
        <w:t xml:space="preserve">大坑、宣家坞自然村道路白改黑（第五次） </w:t>
      </w:r>
    </w:p>
    <w:p w14:paraId="1A323373">
      <w:pPr>
        <w:jc w:val="center"/>
        <w:rPr>
          <w:rFonts w:hint="eastAsia" w:ascii="仿宋" w:hAnsi="仿宋" w:eastAsia="仿宋" w:cs="仿宋"/>
          <w:b/>
          <w:color w:val="auto"/>
          <w:w w:val="95"/>
          <w:sz w:val="44"/>
          <w:szCs w:val="44"/>
          <w:highlight w:val="none"/>
          <w:u w:val="none"/>
          <w:lang w:val="en-US" w:eastAsia="zh-CN"/>
        </w:rPr>
      </w:pPr>
      <w:r>
        <w:rPr>
          <w:rFonts w:hint="eastAsia" w:ascii="仿宋" w:hAnsi="仿宋" w:eastAsia="仿宋" w:cs="仿宋"/>
          <w:b/>
          <w:color w:val="auto"/>
          <w:w w:val="95"/>
          <w:sz w:val="44"/>
          <w:szCs w:val="44"/>
          <w:highlight w:val="none"/>
          <w:u w:val="none"/>
          <w:lang w:val="en-US" w:eastAsia="zh-CN"/>
        </w:rPr>
        <w:t>施工发包</w:t>
      </w:r>
    </w:p>
    <w:p w14:paraId="47AB99D8">
      <w:pPr>
        <w:jc w:val="center"/>
        <w:rPr>
          <w:rFonts w:hint="eastAsia" w:ascii="仿宋" w:hAnsi="仿宋" w:eastAsia="仿宋" w:cs="仿宋"/>
          <w:b/>
          <w:color w:val="auto"/>
          <w:szCs w:val="21"/>
          <w:highlight w:val="none"/>
        </w:rPr>
      </w:pPr>
      <w:r>
        <w:rPr>
          <w:rFonts w:hint="eastAsia" w:ascii="仿宋" w:hAnsi="仿宋" w:eastAsia="仿宋" w:cs="仿宋"/>
          <w:color w:val="auto"/>
          <w:sz w:val="32"/>
          <w:szCs w:val="32"/>
          <w:highlight w:val="none"/>
          <w:lang w:val="en-US" w:eastAsia="zh-CN"/>
        </w:rPr>
        <w:t xml:space="preserve"> </w:t>
      </w:r>
    </w:p>
    <w:p w14:paraId="4B850310">
      <w:pPr>
        <w:jc w:val="center"/>
        <w:rPr>
          <w:rFonts w:hint="eastAsia" w:ascii="仿宋" w:hAnsi="仿宋" w:eastAsia="仿宋" w:cs="仿宋"/>
          <w:b/>
          <w:color w:val="auto"/>
          <w:szCs w:val="21"/>
          <w:highlight w:val="none"/>
        </w:rPr>
      </w:pPr>
    </w:p>
    <w:p w14:paraId="6BA5E560">
      <w:pPr>
        <w:rPr>
          <w:rFonts w:hint="eastAsia" w:ascii="仿宋" w:hAnsi="仿宋" w:eastAsia="仿宋" w:cs="仿宋"/>
          <w:b/>
          <w:color w:val="auto"/>
          <w:szCs w:val="21"/>
          <w:highlight w:val="none"/>
        </w:rPr>
      </w:pPr>
    </w:p>
    <w:p w14:paraId="2F834F04">
      <w:pPr>
        <w:jc w:val="center"/>
        <w:rPr>
          <w:rFonts w:hint="eastAsia" w:ascii="仿宋" w:hAnsi="仿宋" w:eastAsia="仿宋" w:cs="仿宋"/>
          <w:color w:val="auto"/>
          <w:sz w:val="32"/>
          <w:highlight w:val="none"/>
        </w:rPr>
      </w:pPr>
    </w:p>
    <w:p w14:paraId="385D51C1">
      <w:pPr>
        <w:pStyle w:val="12"/>
        <w:rPr>
          <w:rFonts w:hint="eastAsia" w:ascii="仿宋" w:hAnsi="仿宋" w:eastAsia="仿宋" w:cs="仿宋"/>
          <w:color w:val="auto"/>
          <w:highlight w:val="none"/>
        </w:rPr>
      </w:pPr>
    </w:p>
    <w:p w14:paraId="79731DE8">
      <w:pPr>
        <w:jc w:val="center"/>
        <w:rPr>
          <w:rFonts w:hint="eastAsia" w:ascii="仿宋" w:hAnsi="仿宋" w:eastAsia="仿宋" w:cs="仿宋"/>
          <w:b/>
          <w:bCs/>
          <w:color w:val="auto"/>
          <w:sz w:val="84"/>
          <w:highlight w:val="none"/>
          <w:lang w:eastAsia="zh-CN"/>
        </w:rPr>
      </w:pPr>
      <w:r>
        <w:rPr>
          <w:rFonts w:hint="eastAsia" w:ascii="仿宋" w:hAnsi="仿宋" w:eastAsia="仿宋" w:cs="仿宋"/>
          <w:b/>
          <w:bCs/>
          <w:color w:val="auto"/>
          <w:sz w:val="84"/>
          <w:highlight w:val="none"/>
          <w:lang w:eastAsia="zh-CN"/>
        </w:rPr>
        <w:t>发</w:t>
      </w:r>
    </w:p>
    <w:p w14:paraId="0A7BBDD4">
      <w:pPr>
        <w:jc w:val="center"/>
        <w:rPr>
          <w:rFonts w:hint="eastAsia" w:ascii="仿宋" w:hAnsi="仿宋" w:eastAsia="仿宋" w:cs="仿宋"/>
          <w:b/>
          <w:bCs/>
          <w:color w:val="auto"/>
          <w:sz w:val="84"/>
          <w:highlight w:val="none"/>
        </w:rPr>
      </w:pPr>
      <w:r>
        <w:rPr>
          <w:rFonts w:hint="eastAsia" w:ascii="仿宋" w:hAnsi="仿宋" w:eastAsia="仿宋" w:cs="仿宋"/>
          <w:b/>
          <w:bCs/>
          <w:color w:val="auto"/>
          <w:sz w:val="84"/>
          <w:highlight w:val="none"/>
          <w:lang w:eastAsia="zh-CN"/>
        </w:rPr>
        <w:t>包</w:t>
      </w:r>
    </w:p>
    <w:p w14:paraId="0E834AF8">
      <w:pPr>
        <w:jc w:val="center"/>
        <w:rPr>
          <w:rFonts w:hint="eastAsia" w:ascii="仿宋" w:hAnsi="仿宋" w:eastAsia="仿宋" w:cs="仿宋"/>
          <w:b/>
          <w:bCs/>
          <w:color w:val="auto"/>
          <w:sz w:val="84"/>
          <w:highlight w:val="none"/>
        </w:rPr>
      </w:pPr>
      <w:r>
        <w:rPr>
          <w:rFonts w:hint="eastAsia" w:ascii="仿宋" w:hAnsi="仿宋" w:eastAsia="仿宋" w:cs="仿宋"/>
          <w:b/>
          <w:bCs/>
          <w:color w:val="auto"/>
          <w:sz w:val="84"/>
          <w:highlight w:val="none"/>
        </w:rPr>
        <w:t>文</w:t>
      </w:r>
    </w:p>
    <w:p w14:paraId="243817AF">
      <w:pPr>
        <w:jc w:val="center"/>
        <w:rPr>
          <w:rFonts w:hint="eastAsia" w:ascii="仿宋" w:hAnsi="仿宋" w:eastAsia="仿宋" w:cs="仿宋"/>
          <w:b/>
          <w:bCs/>
          <w:color w:val="auto"/>
          <w:highlight w:val="none"/>
        </w:rPr>
      </w:pPr>
      <w:r>
        <w:rPr>
          <w:rFonts w:hint="eastAsia" w:ascii="仿宋" w:hAnsi="仿宋" w:eastAsia="仿宋" w:cs="仿宋"/>
          <w:b/>
          <w:bCs/>
          <w:color w:val="auto"/>
          <w:sz w:val="84"/>
          <w:highlight w:val="none"/>
        </w:rPr>
        <w:t>件</w:t>
      </w:r>
    </w:p>
    <w:p w14:paraId="42EBBA5E">
      <w:pPr>
        <w:rPr>
          <w:rFonts w:hint="eastAsia" w:ascii="仿宋" w:hAnsi="仿宋" w:eastAsia="仿宋" w:cs="仿宋"/>
          <w:b/>
          <w:bCs/>
          <w:color w:val="auto"/>
          <w:sz w:val="32"/>
          <w:highlight w:val="none"/>
        </w:rPr>
      </w:pPr>
    </w:p>
    <w:p w14:paraId="43794E0C">
      <w:pPr>
        <w:spacing w:line="540" w:lineRule="exact"/>
        <w:rPr>
          <w:rFonts w:hint="eastAsia" w:ascii="仿宋" w:hAnsi="仿宋" w:eastAsia="仿宋" w:cs="仿宋"/>
          <w:b/>
          <w:bCs/>
          <w:color w:val="auto"/>
          <w:highlight w:val="none"/>
        </w:rPr>
      </w:pPr>
    </w:p>
    <w:p w14:paraId="7085D1E8">
      <w:pPr>
        <w:pStyle w:val="2"/>
        <w:rPr>
          <w:rFonts w:hint="eastAsia" w:ascii="仿宋" w:hAnsi="仿宋" w:eastAsia="仿宋" w:cs="仿宋"/>
          <w:color w:val="auto"/>
          <w:highlight w:val="none"/>
        </w:rPr>
      </w:pPr>
    </w:p>
    <w:p w14:paraId="0617E585">
      <w:pPr>
        <w:spacing w:line="660" w:lineRule="exact"/>
        <w:ind w:firstLine="723" w:firstLineChars="200"/>
        <w:rPr>
          <w:rFonts w:hint="eastAsia" w:ascii="仿宋" w:hAnsi="仿宋" w:eastAsia="仿宋" w:cs="仿宋"/>
          <w:b/>
          <w:bCs/>
          <w:color w:val="auto"/>
          <w:spacing w:val="20"/>
          <w:sz w:val="32"/>
          <w:szCs w:val="32"/>
          <w:highlight w:val="none"/>
          <w:lang w:val="en-US" w:eastAsia="zh-CN"/>
        </w:rPr>
      </w:pPr>
      <w:r>
        <w:rPr>
          <w:rFonts w:hint="eastAsia" w:ascii="仿宋" w:hAnsi="仿宋" w:eastAsia="仿宋" w:cs="仿宋"/>
          <w:b/>
          <w:bCs/>
          <w:color w:val="auto"/>
          <w:spacing w:val="20"/>
          <w:sz w:val="32"/>
          <w:szCs w:val="32"/>
          <w:highlight w:val="none"/>
          <w:lang w:val="en-US" w:eastAsia="zh-CN"/>
        </w:rPr>
        <w:t>发  包  人：</w:t>
      </w:r>
      <w:r>
        <w:rPr>
          <w:rFonts w:hint="eastAsia" w:ascii="仿宋" w:hAnsi="仿宋" w:eastAsia="仿宋" w:cs="仿宋"/>
          <w:b/>
          <w:bCs/>
          <w:color w:val="auto"/>
          <w:spacing w:val="26"/>
          <w:sz w:val="32"/>
          <w:szCs w:val="32"/>
          <w:highlight w:val="none"/>
          <w:u w:val="single"/>
          <w:lang w:val="en-US" w:eastAsia="zh-CN"/>
        </w:rPr>
        <w:t xml:space="preserve">  </w:t>
      </w:r>
      <w:r>
        <w:rPr>
          <w:rFonts w:hint="eastAsia" w:ascii="仿宋" w:hAnsi="仿宋" w:eastAsia="仿宋" w:cs="仿宋"/>
          <w:b/>
          <w:bCs/>
          <w:color w:val="auto"/>
          <w:sz w:val="32"/>
          <w:highlight w:val="none"/>
          <w:u w:val="single"/>
          <w:lang w:eastAsia="zh-CN"/>
        </w:rPr>
        <w:t>诸暨市陈宅镇东蔡村股份经济合作社</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bCs/>
          <w:color w:val="auto"/>
          <w:spacing w:val="20"/>
          <w:sz w:val="32"/>
          <w:szCs w:val="32"/>
          <w:highlight w:val="none"/>
          <w:u w:val="single"/>
          <w:lang w:val="en-US" w:eastAsia="zh-CN"/>
        </w:rPr>
        <w:t xml:space="preserve">  </w:t>
      </w:r>
    </w:p>
    <w:p w14:paraId="7EC17227">
      <w:pPr>
        <w:spacing w:line="660" w:lineRule="exact"/>
        <w:ind w:firstLine="723" w:firstLineChars="200"/>
        <w:rPr>
          <w:rFonts w:hint="eastAsia" w:ascii="仿宋" w:hAnsi="仿宋" w:eastAsia="仿宋" w:cs="仿宋"/>
          <w:b/>
          <w:color w:val="auto"/>
          <w:sz w:val="32"/>
          <w:szCs w:val="32"/>
          <w:highlight w:val="none"/>
          <w:u w:val="single"/>
          <w:lang w:val="en-US" w:eastAsia="zh-CN"/>
        </w:rPr>
      </w:pPr>
      <w:r>
        <w:rPr>
          <w:rFonts w:hint="eastAsia" w:ascii="仿宋" w:hAnsi="仿宋" w:eastAsia="仿宋" w:cs="仿宋"/>
          <w:b/>
          <w:bCs/>
          <w:color w:val="auto"/>
          <w:spacing w:val="20"/>
          <w:sz w:val="32"/>
          <w:szCs w:val="32"/>
          <w:highlight w:val="none"/>
        </w:rPr>
        <w:t>代</w:t>
      </w:r>
      <w:r>
        <w:rPr>
          <w:rFonts w:hint="eastAsia" w:ascii="仿宋" w:hAnsi="仿宋" w:eastAsia="仿宋" w:cs="仿宋"/>
          <w:b/>
          <w:bCs/>
          <w:color w:val="auto"/>
          <w:spacing w:val="20"/>
          <w:sz w:val="32"/>
          <w:szCs w:val="32"/>
          <w:highlight w:val="none"/>
          <w:lang w:val="en-US" w:eastAsia="zh-CN"/>
        </w:rPr>
        <w:t xml:space="preserve"> </w:t>
      </w:r>
      <w:r>
        <w:rPr>
          <w:rFonts w:hint="eastAsia" w:ascii="仿宋" w:hAnsi="仿宋" w:eastAsia="仿宋" w:cs="仿宋"/>
          <w:b/>
          <w:bCs/>
          <w:color w:val="auto"/>
          <w:spacing w:val="20"/>
          <w:sz w:val="32"/>
          <w:szCs w:val="32"/>
          <w:highlight w:val="none"/>
        </w:rPr>
        <w:t>理</w:t>
      </w:r>
      <w:r>
        <w:rPr>
          <w:rFonts w:hint="eastAsia" w:ascii="仿宋" w:hAnsi="仿宋" w:eastAsia="仿宋" w:cs="仿宋"/>
          <w:b/>
          <w:bCs/>
          <w:color w:val="auto"/>
          <w:spacing w:val="20"/>
          <w:sz w:val="32"/>
          <w:szCs w:val="32"/>
          <w:highlight w:val="none"/>
          <w:lang w:val="en-US" w:eastAsia="zh-CN"/>
        </w:rPr>
        <w:t xml:space="preserve"> </w:t>
      </w:r>
      <w:r>
        <w:rPr>
          <w:rFonts w:hint="eastAsia" w:ascii="仿宋" w:hAnsi="仿宋" w:eastAsia="仿宋" w:cs="仿宋"/>
          <w:b/>
          <w:bCs/>
          <w:color w:val="auto"/>
          <w:spacing w:val="20"/>
          <w:sz w:val="32"/>
          <w:szCs w:val="32"/>
          <w:highlight w:val="none"/>
        </w:rPr>
        <w:t>机</w:t>
      </w:r>
      <w:r>
        <w:rPr>
          <w:rFonts w:hint="eastAsia" w:ascii="仿宋" w:hAnsi="仿宋" w:eastAsia="仿宋" w:cs="仿宋"/>
          <w:b/>
          <w:bCs/>
          <w:color w:val="auto"/>
          <w:spacing w:val="20"/>
          <w:sz w:val="32"/>
          <w:szCs w:val="32"/>
          <w:highlight w:val="none"/>
          <w:lang w:val="en-US" w:eastAsia="zh-CN"/>
        </w:rPr>
        <w:t xml:space="preserve"> </w:t>
      </w:r>
      <w:r>
        <w:rPr>
          <w:rFonts w:hint="eastAsia" w:ascii="仿宋" w:hAnsi="仿宋" w:eastAsia="仿宋" w:cs="仿宋"/>
          <w:b/>
          <w:bCs/>
          <w:color w:val="auto"/>
          <w:spacing w:val="20"/>
          <w:sz w:val="32"/>
          <w:szCs w:val="32"/>
          <w:highlight w:val="none"/>
        </w:rPr>
        <w:t>构：</w:t>
      </w:r>
      <w:r>
        <w:rPr>
          <w:rFonts w:hint="eastAsia" w:ascii="仿宋" w:hAnsi="仿宋" w:eastAsia="仿宋" w:cs="仿宋"/>
          <w:b/>
          <w:bCs/>
          <w:color w:val="auto"/>
          <w:spacing w:val="20"/>
          <w:sz w:val="32"/>
          <w:szCs w:val="32"/>
          <w:highlight w:val="none"/>
          <w:u w:val="single"/>
          <w:lang w:val="en-US" w:eastAsia="zh-CN"/>
        </w:rPr>
        <w:t xml:space="preserve"> 浙江省房地产管理咨询有限公司</w:t>
      </w:r>
    </w:p>
    <w:p w14:paraId="6FF2B497">
      <w:pPr>
        <w:spacing w:line="660" w:lineRule="exact"/>
        <w:ind w:firstLine="723" w:firstLineChars="200"/>
        <w:rPr>
          <w:rFonts w:hint="eastAsia" w:ascii="仿宋" w:hAnsi="仿宋" w:eastAsia="仿宋" w:cs="仿宋"/>
          <w:b/>
          <w:bCs/>
          <w:color w:val="auto"/>
          <w:spacing w:val="26"/>
          <w:sz w:val="32"/>
          <w:szCs w:val="32"/>
          <w:highlight w:val="none"/>
          <w:u w:val="single"/>
          <w:lang w:val="en-US" w:eastAsia="zh-CN"/>
        </w:rPr>
      </w:pPr>
      <w:r>
        <w:rPr>
          <w:rFonts w:hint="eastAsia" w:ascii="仿宋" w:hAnsi="仿宋" w:eastAsia="仿宋" w:cs="仿宋"/>
          <w:b/>
          <w:bCs/>
          <w:color w:val="auto"/>
          <w:spacing w:val="20"/>
          <w:sz w:val="32"/>
          <w:szCs w:val="32"/>
          <w:highlight w:val="none"/>
        </w:rPr>
        <w:t>日       期：</w:t>
      </w:r>
      <w:r>
        <w:rPr>
          <w:rFonts w:hint="eastAsia" w:ascii="仿宋" w:hAnsi="仿宋" w:eastAsia="仿宋" w:cs="仿宋"/>
          <w:b/>
          <w:bCs/>
          <w:color w:val="auto"/>
          <w:spacing w:val="26"/>
          <w:sz w:val="32"/>
          <w:szCs w:val="32"/>
          <w:highlight w:val="none"/>
          <w:u w:val="single"/>
          <w:lang w:val="en-US" w:eastAsia="zh-CN"/>
        </w:rPr>
        <w:t xml:space="preserve"> 二〇二五年八月     </w:t>
      </w:r>
    </w:p>
    <w:p w14:paraId="704638C5">
      <w:pPr>
        <w:jc w:val="both"/>
        <w:rPr>
          <w:rFonts w:hint="eastAsia" w:ascii="仿宋" w:hAnsi="仿宋" w:eastAsia="仿宋" w:cs="仿宋"/>
          <w:b/>
          <w:bCs/>
          <w:color w:val="auto"/>
          <w:sz w:val="36"/>
          <w:szCs w:val="36"/>
          <w:highlight w:val="none"/>
        </w:rPr>
      </w:pPr>
    </w:p>
    <w:p w14:paraId="1C4E1987">
      <w:pPr>
        <w:jc w:val="center"/>
        <w:rPr>
          <w:rFonts w:hint="eastAsia" w:ascii="仿宋" w:hAnsi="仿宋" w:eastAsia="仿宋" w:cs="仿宋"/>
          <w:b/>
          <w:bCs/>
          <w:color w:val="auto"/>
          <w:sz w:val="36"/>
          <w:szCs w:val="36"/>
          <w:highlight w:val="none"/>
          <w:lang w:val="en-US" w:eastAsia="zh-CN"/>
        </w:rPr>
      </w:pPr>
    </w:p>
    <w:p w14:paraId="45BF397E">
      <w:pPr>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大坑、宣家坞自然村道路白改黑（第五次）</w:t>
      </w:r>
    </w:p>
    <w:p w14:paraId="185A0B87">
      <w:pPr>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施工</w:t>
      </w:r>
      <w:r>
        <w:rPr>
          <w:rFonts w:hint="eastAsia" w:ascii="仿宋" w:hAnsi="仿宋" w:eastAsia="仿宋" w:cs="仿宋"/>
          <w:b/>
          <w:bCs/>
          <w:color w:val="auto"/>
          <w:sz w:val="36"/>
          <w:szCs w:val="36"/>
          <w:highlight w:val="none"/>
          <w:lang w:eastAsia="zh-CN"/>
        </w:rPr>
        <w:t>发包</w:t>
      </w:r>
      <w:r>
        <w:rPr>
          <w:rFonts w:hint="eastAsia" w:ascii="仿宋" w:hAnsi="仿宋" w:eastAsia="仿宋" w:cs="仿宋"/>
          <w:b/>
          <w:bCs/>
          <w:color w:val="auto"/>
          <w:sz w:val="36"/>
          <w:szCs w:val="36"/>
          <w:highlight w:val="none"/>
        </w:rPr>
        <w:t>文件</w:t>
      </w:r>
    </w:p>
    <w:p w14:paraId="14135EB5">
      <w:pPr>
        <w:spacing w:line="560" w:lineRule="exact"/>
        <w:ind w:firstLine="840" w:firstLineChars="300"/>
        <w:rPr>
          <w:rFonts w:hint="eastAsia" w:ascii="仿宋" w:hAnsi="仿宋" w:eastAsia="仿宋" w:cs="仿宋"/>
          <w:color w:val="auto"/>
          <w:sz w:val="28"/>
          <w:highlight w:val="none"/>
        </w:rPr>
      </w:pPr>
    </w:p>
    <w:p w14:paraId="5C3A57EA">
      <w:pPr>
        <w:spacing w:line="560" w:lineRule="exact"/>
        <w:ind w:firstLine="840" w:firstLineChars="300"/>
        <w:rPr>
          <w:rFonts w:hint="eastAsia" w:ascii="仿宋" w:hAnsi="仿宋" w:eastAsia="仿宋" w:cs="仿宋"/>
          <w:color w:val="auto"/>
          <w:sz w:val="28"/>
          <w:highlight w:val="none"/>
          <w:u w:val="single"/>
        </w:rPr>
      </w:pPr>
      <w:r>
        <w:rPr>
          <w:rFonts w:hint="eastAsia" w:ascii="仿宋" w:hAnsi="仿宋" w:eastAsia="仿宋" w:cs="仿宋"/>
          <w:color w:val="auto"/>
          <w:sz w:val="28"/>
          <w:highlight w:val="none"/>
          <w:lang w:eastAsia="zh-CN"/>
        </w:rPr>
        <w:t>发包</w:t>
      </w:r>
      <w:r>
        <w:rPr>
          <w:rFonts w:hint="eastAsia" w:ascii="仿宋" w:hAnsi="仿宋" w:eastAsia="仿宋" w:cs="仿宋"/>
          <w:color w:val="auto"/>
          <w:sz w:val="28"/>
          <w:highlight w:val="none"/>
        </w:rPr>
        <w:t>人：</w:t>
      </w:r>
      <w:r>
        <w:rPr>
          <w:rFonts w:hint="eastAsia" w:ascii="仿宋" w:hAnsi="仿宋" w:eastAsia="仿宋" w:cs="仿宋"/>
          <w:b w:val="0"/>
          <w:bCs w:val="0"/>
          <w:color w:val="auto"/>
          <w:sz w:val="28"/>
          <w:szCs w:val="28"/>
          <w:highlight w:val="none"/>
          <w:u w:val="single"/>
          <w:lang w:val="en-US" w:eastAsia="zh-CN"/>
        </w:rPr>
        <w:t xml:space="preserve">  诸暨市陈宅镇东蔡村股份经济合作社</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rPr>
        <w:t>（盖章）</w:t>
      </w:r>
    </w:p>
    <w:p w14:paraId="2F82326E">
      <w:pPr>
        <w:spacing w:line="560" w:lineRule="exact"/>
        <w:ind w:firstLine="840" w:firstLineChars="300"/>
        <w:rPr>
          <w:rFonts w:hint="eastAsia" w:ascii="仿宋" w:hAnsi="仿宋" w:eastAsia="仿宋" w:cs="仿宋"/>
          <w:color w:val="auto"/>
          <w:sz w:val="28"/>
          <w:highlight w:val="none"/>
          <w:u w:val="single"/>
        </w:rPr>
      </w:pPr>
      <w:r>
        <w:rPr>
          <w:rFonts w:hint="eastAsia" w:ascii="仿宋" w:hAnsi="仿宋" w:eastAsia="仿宋" w:cs="仿宋"/>
          <w:color w:val="auto"/>
          <w:sz w:val="28"/>
          <w:highlight w:val="none"/>
        </w:rPr>
        <w:t>法定代表人或委托代理人：</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rPr>
        <w:t>（签字或盖章）</w:t>
      </w:r>
    </w:p>
    <w:p w14:paraId="3FD91D96">
      <w:pPr>
        <w:spacing w:line="560" w:lineRule="exact"/>
        <w:ind w:firstLine="840" w:firstLineChars="300"/>
        <w:rPr>
          <w:rFonts w:hint="eastAsia" w:ascii="仿宋" w:hAnsi="仿宋" w:eastAsia="仿宋" w:cs="仿宋"/>
          <w:color w:val="auto"/>
          <w:sz w:val="28"/>
          <w:highlight w:val="none"/>
          <w:u w:val="single"/>
        </w:rPr>
      </w:pPr>
      <w:r>
        <w:rPr>
          <w:rFonts w:hint="eastAsia" w:ascii="仿宋" w:hAnsi="仿宋" w:eastAsia="仿宋" w:cs="仿宋"/>
          <w:color w:val="auto"/>
          <w:sz w:val="28"/>
          <w:highlight w:val="none"/>
        </w:rPr>
        <w:t>地址：</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u w:val="single"/>
          <w:lang w:eastAsia="zh-CN"/>
        </w:rPr>
        <w:t>诸暨市</w:t>
      </w:r>
      <w:r>
        <w:rPr>
          <w:rFonts w:hint="eastAsia" w:ascii="仿宋" w:hAnsi="仿宋" w:eastAsia="仿宋" w:cs="仿宋"/>
          <w:b w:val="0"/>
          <w:bCs w:val="0"/>
          <w:color w:val="auto"/>
          <w:sz w:val="28"/>
          <w:szCs w:val="28"/>
          <w:highlight w:val="none"/>
          <w:u w:val="single"/>
          <w:lang w:val="en-US" w:eastAsia="zh-CN"/>
        </w:rPr>
        <w:t>陈宅镇东蔡村</w:t>
      </w:r>
    </w:p>
    <w:p w14:paraId="3B238A4F">
      <w:pPr>
        <w:spacing w:line="560" w:lineRule="exact"/>
        <w:ind w:firstLine="840" w:firstLineChars="300"/>
        <w:rPr>
          <w:rFonts w:hint="eastAsia" w:ascii="仿宋" w:hAnsi="仿宋" w:eastAsia="仿宋" w:cs="仿宋"/>
          <w:color w:val="auto"/>
          <w:sz w:val="28"/>
          <w:highlight w:val="none"/>
          <w:u w:val="single"/>
          <w:lang w:val="en-US"/>
        </w:rPr>
      </w:pPr>
      <w:r>
        <w:rPr>
          <w:rFonts w:hint="eastAsia" w:ascii="仿宋" w:hAnsi="仿宋" w:eastAsia="仿宋" w:cs="仿宋"/>
          <w:color w:val="auto"/>
          <w:sz w:val="28"/>
          <w:highlight w:val="none"/>
        </w:rPr>
        <w:t>邮政编码：</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u w:val="single"/>
          <w:lang w:val="en-US" w:eastAsia="zh-CN"/>
        </w:rPr>
        <w:t>311800</w:t>
      </w:r>
    </w:p>
    <w:p w14:paraId="0D8950B5">
      <w:pPr>
        <w:spacing w:line="560" w:lineRule="exact"/>
        <w:ind w:firstLine="840" w:firstLineChars="300"/>
        <w:rPr>
          <w:rFonts w:hint="eastAsia" w:ascii="仿宋" w:hAnsi="仿宋" w:eastAsia="仿宋" w:cs="仿宋"/>
          <w:color w:val="auto"/>
          <w:sz w:val="28"/>
          <w:highlight w:val="none"/>
          <w:u w:val="single"/>
        </w:rPr>
      </w:pPr>
      <w:r>
        <w:rPr>
          <w:rFonts w:hint="eastAsia" w:ascii="仿宋" w:hAnsi="仿宋" w:eastAsia="仿宋" w:cs="仿宋"/>
          <w:color w:val="auto"/>
          <w:sz w:val="28"/>
          <w:highlight w:val="none"/>
        </w:rPr>
        <w:t>联系人：</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u w:val="single"/>
          <w:lang w:val="en-US" w:eastAsia="zh-CN"/>
        </w:rPr>
        <w:t xml:space="preserve"> 张天明</w:t>
      </w:r>
    </w:p>
    <w:p w14:paraId="173A7C4B">
      <w:pPr>
        <w:spacing w:line="560" w:lineRule="exact"/>
        <w:ind w:firstLine="840" w:firstLineChars="300"/>
        <w:rPr>
          <w:rFonts w:hint="default" w:ascii="仿宋" w:hAnsi="仿宋" w:eastAsia="仿宋" w:cs="仿宋"/>
          <w:color w:val="auto"/>
          <w:sz w:val="28"/>
          <w:highlight w:val="none"/>
          <w:u w:val="single"/>
          <w:lang w:val="en-US"/>
        </w:rPr>
      </w:pPr>
      <w:r>
        <w:rPr>
          <w:rFonts w:hint="eastAsia" w:ascii="仿宋" w:hAnsi="仿宋" w:eastAsia="仿宋" w:cs="仿宋"/>
          <w:color w:val="auto"/>
          <w:sz w:val="28"/>
          <w:highlight w:val="none"/>
        </w:rPr>
        <w:t>电  话：</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u w:val="single"/>
          <w:lang w:val="en-US" w:eastAsia="zh-CN"/>
        </w:rPr>
        <w:t>13567575608</w:t>
      </w:r>
      <w:r>
        <w:rPr>
          <w:rFonts w:hint="eastAsia" w:ascii="仿宋" w:hAnsi="仿宋" w:eastAsia="仿宋" w:cs="仿宋"/>
          <w:color w:val="auto"/>
          <w:sz w:val="28"/>
          <w:highlight w:val="none"/>
        </w:rPr>
        <w:t xml:space="preserve">      </w:t>
      </w:r>
      <w:r>
        <w:rPr>
          <w:rFonts w:hint="eastAsia" w:ascii="仿宋" w:hAnsi="仿宋" w:eastAsia="仿宋" w:cs="仿宋"/>
          <w:color w:val="auto"/>
          <w:sz w:val="28"/>
          <w:highlight w:val="none"/>
          <w:lang w:val="en-US" w:eastAsia="zh-CN"/>
        </w:rPr>
        <w:t>工作电话</w:t>
      </w:r>
      <w:r>
        <w:rPr>
          <w:rFonts w:hint="eastAsia" w:ascii="仿宋" w:hAnsi="仿宋" w:eastAsia="仿宋" w:cs="仿宋"/>
          <w:color w:val="auto"/>
          <w:sz w:val="28"/>
          <w:highlight w:val="none"/>
        </w:rPr>
        <w:t>：</w:t>
      </w:r>
      <w:r>
        <w:rPr>
          <w:rFonts w:hint="eastAsia" w:ascii="仿宋" w:hAnsi="仿宋" w:eastAsia="仿宋" w:cs="仿宋"/>
          <w:color w:val="auto"/>
          <w:sz w:val="28"/>
          <w:highlight w:val="none"/>
          <w:u w:val="single"/>
          <w:lang w:val="en-US" w:eastAsia="zh-CN"/>
        </w:rPr>
        <w:t xml:space="preserve">     /     </w:t>
      </w:r>
    </w:p>
    <w:p w14:paraId="7E91BEB6">
      <w:pPr>
        <w:spacing w:line="560" w:lineRule="exact"/>
        <w:ind w:firstLine="840" w:firstLineChars="300"/>
        <w:rPr>
          <w:rFonts w:hint="eastAsia" w:ascii="仿宋" w:hAnsi="仿宋" w:eastAsia="仿宋" w:cs="仿宋"/>
          <w:color w:val="auto"/>
          <w:sz w:val="28"/>
          <w:highlight w:val="none"/>
        </w:rPr>
      </w:pPr>
      <w:r>
        <w:rPr>
          <w:rFonts w:hint="eastAsia" w:ascii="仿宋" w:hAnsi="仿宋" w:eastAsia="仿宋" w:cs="仿宋"/>
          <w:color w:val="auto"/>
          <w:sz w:val="28"/>
          <w:highlight w:val="none"/>
        </w:rPr>
        <w:t>传  真：</w:t>
      </w:r>
      <w:r>
        <w:rPr>
          <w:rFonts w:hint="eastAsia" w:ascii="仿宋" w:hAnsi="仿宋" w:eastAsia="仿宋" w:cs="仿宋"/>
          <w:color w:val="auto"/>
          <w:sz w:val="28"/>
          <w:highlight w:val="none"/>
          <w:u w:val="single"/>
        </w:rPr>
        <w:t xml:space="preserve">      /    </w:t>
      </w:r>
      <w:r>
        <w:rPr>
          <w:rFonts w:hint="eastAsia" w:ascii="仿宋" w:hAnsi="仿宋" w:eastAsia="仿宋" w:cs="仿宋"/>
          <w:color w:val="auto"/>
          <w:sz w:val="28"/>
          <w:highlight w:val="none"/>
        </w:rPr>
        <w:t xml:space="preserve">  </w:t>
      </w:r>
    </w:p>
    <w:p w14:paraId="7E67654C">
      <w:pPr>
        <w:spacing w:line="560" w:lineRule="exact"/>
        <w:ind w:firstLine="840" w:firstLineChars="300"/>
        <w:rPr>
          <w:rFonts w:hint="eastAsia" w:ascii="仿宋" w:hAnsi="仿宋" w:eastAsia="仿宋" w:cs="仿宋"/>
          <w:color w:val="auto"/>
          <w:sz w:val="28"/>
          <w:highlight w:val="none"/>
        </w:rPr>
      </w:pPr>
    </w:p>
    <w:p w14:paraId="5C394505">
      <w:pPr>
        <w:spacing w:line="560" w:lineRule="exact"/>
        <w:ind w:firstLine="840" w:firstLineChars="3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代理机构：</w:t>
      </w:r>
      <w:r>
        <w:rPr>
          <w:rFonts w:hint="eastAsia" w:ascii="仿宋" w:hAnsi="仿宋" w:eastAsia="仿宋" w:cs="仿宋"/>
          <w:color w:val="auto"/>
          <w:sz w:val="28"/>
          <w:highlight w:val="none"/>
          <w:u w:val="single"/>
          <w:lang w:eastAsia="zh-CN"/>
        </w:rPr>
        <w:t>浙江省房地产管理咨询有限公司</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szCs w:val="28"/>
          <w:highlight w:val="none"/>
        </w:rPr>
        <w:t>（盖章）</w:t>
      </w:r>
    </w:p>
    <w:p w14:paraId="1F6BF26B">
      <w:pPr>
        <w:spacing w:line="560" w:lineRule="exact"/>
        <w:ind w:firstLine="840" w:firstLineChars="3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法定代表人或委托代理人: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7045E209">
      <w:pPr>
        <w:spacing w:line="560" w:lineRule="exact"/>
        <w:ind w:firstLine="840" w:firstLineChars="3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rPr>
        <w:t>诸暨市艮塔西路132号人力资源服务产业园10楼</w:t>
      </w:r>
    </w:p>
    <w:p w14:paraId="0B41F097">
      <w:pPr>
        <w:spacing w:line="560" w:lineRule="exact"/>
        <w:ind w:firstLine="840" w:firstLineChars="3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u w:val="single"/>
          <w:lang w:val="en-US" w:eastAsia="zh-CN"/>
        </w:rPr>
        <w:t>311800</w:t>
      </w:r>
      <w:r>
        <w:rPr>
          <w:rFonts w:hint="eastAsia" w:ascii="仿宋" w:hAnsi="仿宋" w:eastAsia="仿宋" w:cs="仿宋"/>
          <w:color w:val="auto"/>
          <w:sz w:val="28"/>
          <w:szCs w:val="28"/>
          <w:highlight w:val="none"/>
          <w:u w:val="single"/>
          <w:lang w:val="en-US" w:eastAsia="zh-CN"/>
        </w:rPr>
        <w:t xml:space="preserve"> </w:t>
      </w:r>
    </w:p>
    <w:p w14:paraId="0C21A72F">
      <w:pPr>
        <w:spacing w:line="560" w:lineRule="exact"/>
        <w:ind w:firstLine="840" w:firstLineChars="3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联系人：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何寅烨</w:t>
      </w:r>
      <w:r>
        <w:rPr>
          <w:rFonts w:hint="eastAsia" w:ascii="仿宋" w:hAnsi="仿宋" w:eastAsia="仿宋" w:cs="仿宋"/>
          <w:color w:val="auto"/>
          <w:sz w:val="28"/>
          <w:szCs w:val="28"/>
          <w:highlight w:val="none"/>
          <w:u w:val="single"/>
        </w:rPr>
        <w:t xml:space="preserve"> </w:t>
      </w:r>
    </w:p>
    <w:p w14:paraId="37B2A59B">
      <w:pPr>
        <w:spacing w:line="560" w:lineRule="exact"/>
        <w:ind w:firstLine="840" w:firstLineChars="300"/>
        <w:rPr>
          <w:rFonts w:hint="default" w:ascii="仿宋" w:hAnsi="仿宋" w:eastAsia="仿宋" w:cs="仿宋"/>
          <w:color w:val="auto"/>
          <w:sz w:val="28"/>
          <w:highlight w:val="none"/>
          <w:u w:val="single"/>
          <w:lang w:val="en-US" w:eastAsia="zh-CN"/>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highlight w:val="none"/>
          <w:u w:val="single"/>
          <w:lang w:val="en-US" w:eastAsia="zh-CN"/>
        </w:rPr>
        <w:t xml:space="preserve">15967515731  </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工作电话</w:t>
      </w:r>
      <w:r>
        <w:rPr>
          <w:rFonts w:hint="eastAsia" w:ascii="仿宋" w:hAnsi="仿宋" w:eastAsia="仿宋" w:cs="仿宋"/>
          <w:color w:val="auto"/>
          <w:sz w:val="28"/>
          <w:szCs w:val="28"/>
          <w:highlight w:val="none"/>
        </w:rPr>
        <w:t>：</w:t>
      </w:r>
      <w:r>
        <w:rPr>
          <w:rFonts w:hint="eastAsia" w:ascii="仿宋" w:hAnsi="仿宋" w:eastAsia="仿宋" w:cs="仿宋"/>
          <w:color w:val="auto"/>
          <w:sz w:val="28"/>
          <w:highlight w:val="none"/>
          <w:u w:val="single"/>
          <w:lang w:val="en-US" w:eastAsia="zh-CN"/>
        </w:rPr>
        <w:t xml:space="preserve">      /     </w:t>
      </w:r>
    </w:p>
    <w:p w14:paraId="5B72F286">
      <w:pPr>
        <w:spacing w:line="560" w:lineRule="exact"/>
        <w:ind w:firstLine="840" w:firstLineChars="3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  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highlight w:val="none"/>
          <w:u w:val="single"/>
        </w:rPr>
        <w:t>/</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p>
    <w:p w14:paraId="7CF11241">
      <w:pPr>
        <w:pStyle w:val="2"/>
        <w:tabs>
          <w:tab w:val="left" w:pos="786"/>
        </w:tabs>
        <w:rPr>
          <w:rFonts w:hint="eastAsia" w:eastAsia="仿宋"/>
          <w:lang w:eastAsia="zh-CN"/>
        </w:rPr>
      </w:pPr>
    </w:p>
    <w:p w14:paraId="428D9F42">
      <w:pPr>
        <w:spacing w:line="560" w:lineRule="exact"/>
        <w:ind w:firstLine="840" w:firstLineChars="300"/>
        <w:rPr>
          <w:rFonts w:hint="eastAsia" w:ascii="仿宋" w:hAnsi="仿宋" w:eastAsia="仿宋" w:cs="仿宋"/>
          <w:color w:val="auto"/>
          <w:sz w:val="28"/>
          <w:highlight w:val="none"/>
        </w:rPr>
      </w:pPr>
      <w:r>
        <w:rPr>
          <w:rFonts w:hint="eastAsia" w:ascii="仿宋" w:hAnsi="仿宋" w:eastAsia="仿宋" w:cs="仿宋"/>
          <w:color w:val="auto"/>
          <w:sz w:val="28"/>
          <w:highlight w:val="none"/>
          <w:shd w:val="clear" w:color="auto" w:fill="FFFFFF"/>
        </w:rPr>
        <w:t>诸暨市陈宅镇</w:t>
      </w:r>
      <w:r>
        <w:rPr>
          <w:rFonts w:hint="eastAsia" w:ascii="仿宋" w:hAnsi="仿宋" w:eastAsia="仿宋" w:cs="仿宋"/>
          <w:color w:val="auto"/>
          <w:sz w:val="28"/>
          <w:highlight w:val="none"/>
          <w:shd w:val="clear" w:color="auto" w:fill="FFFFFF"/>
          <w:lang w:eastAsia="zh-CN"/>
        </w:rPr>
        <w:t>项目交易</w:t>
      </w:r>
      <w:r>
        <w:rPr>
          <w:rFonts w:hint="eastAsia" w:ascii="仿宋" w:hAnsi="仿宋" w:eastAsia="仿宋" w:cs="仿宋"/>
          <w:color w:val="auto"/>
          <w:sz w:val="28"/>
          <w:highlight w:val="none"/>
          <w:shd w:val="clear" w:color="auto" w:fill="FFFFFF"/>
        </w:rPr>
        <w:t>办公室备案审查意见</w:t>
      </w:r>
      <w:r>
        <w:rPr>
          <w:rFonts w:hint="eastAsia" w:ascii="仿宋" w:hAnsi="仿宋" w:eastAsia="仿宋" w:cs="仿宋"/>
          <w:color w:val="auto"/>
          <w:sz w:val="28"/>
          <w:highlight w:val="none"/>
        </w:rPr>
        <w:t>：</w:t>
      </w:r>
    </w:p>
    <w:p w14:paraId="682F4FA5">
      <w:pPr>
        <w:spacing w:line="560" w:lineRule="exact"/>
        <w:ind w:firstLine="840" w:firstLineChars="300"/>
        <w:rPr>
          <w:rFonts w:hint="eastAsia" w:ascii="仿宋" w:hAnsi="仿宋" w:eastAsia="仿宋" w:cs="仿宋"/>
          <w:color w:val="auto"/>
          <w:sz w:val="28"/>
          <w:highlight w:val="none"/>
        </w:rPr>
      </w:pP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rPr>
        <w:t>（盖章）</w:t>
      </w:r>
    </w:p>
    <w:p w14:paraId="1B6F1252">
      <w:pPr>
        <w:spacing w:line="560" w:lineRule="exact"/>
        <w:ind w:firstLine="840" w:firstLineChars="300"/>
        <w:rPr>
          <w:rFonts w:hint="eastAsia" w:ascii="仿宋" w:hAnsi="仿宋" w:eastAsia="仿宋" w:cs="仿宋"/>
          <w:color w:val="auto"/>
          <w:sz w:val="28"/>
          <w:highlight w:val="none"/>
        </w:rPr>
      </w:pPr>
      <w:r>
        <w:rPr>
          <w:rFonts w:hint="eastAsia" w:ascii="仿宋" w:hAnsi="仿宋" w:eastAsia="仿宋" w:cs="仿宋"/>
          <w:color w:val="auto"/>
          <w:sz w:val="28"/>
          <w:highlight w:val="none"/>
        </w:rPr>
        <w:t>经办人：</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rPr>
        <w:t>（签字或盖章）</w:t>
      </w:r>
    </w:p>
    <w:p w14:paraId="038083C2">
      <w:pPr>
        <w:spacing w:line="560" w:lineRule="exact"/>
        <w:ind w:firstLine="840" w:firstLineChars="300"/>
        <w:rPr>
          <w:rFonts w:hint="eastAsia" w:ascii="仿宋" w:hAnsi="仿宋" w:eastAsia="仿宋" w:cs="仿宋"/>
          <w:b/>
          <w:color w:val="auto"/>
          <w:w w:val="90"/>
          <w:sz w:val="32"/>
          <w:szCs w:val="72"/>
          <w:highlight w:val="none"/>
        </w:rPr>
      </w:pPr>
      <w:r>
        <w:rPr>
          <w:rFonts w:hint="eastAsia" w:ascii="仿宋" w:hAnsi="仿宋" w:eastAsia="仿宋" w:cs="仿宋"/>
          <w:color w:val="auto"/>
          <w:sz w:val="28"/>
          <w:highlight w:val="none"/>
        </w:rPr>
        <w:t>日  期：</w:t>
      </w:r>
      <w:r>
        <w:rPr>
          <w:rFonts w:hint="eastAsia" w:ascii="仿宋" w:hAnsi="仿宋" w:eastAsia="仿宋" w:cs="仿宋"/>
          <w:color w:val="auto"/>
          <w:sz w:val="28"/>
          <w:highlight w:val="none"/>
          <w:u w:val="single"/>
        </w:rPr>
        <w:t>　</w:t>
      </w:r>
      <w:r>
        <w:rPr>
          <w:rFonts w:hint="eastAsia" w:ascii="仿宋" w:hAnsi="仿宋" w:eastAsia="仿宋" w:cs="仿宋"/>
          <w:color w:val="auto"/>
          <w:sz w:val="28"/>
          <w:highlight w:val="none"/>
          <w:u w:val="single"/>
          <w:lang w:val="en-US" w:eastAsia="zh-CN"/>
        </w:rPr>
        <w:t>2025</w:t>
      </w:r>
      <w:r>
        <w:rPr>
          <w:rFonts w:hint="eastAsia" w:ascii="仿宋" w:hAnsi="仿宋" w:eastAsia="仿宋" w:cs="仿宋"/>
          <w:color w:val="auto"/>
          <w:sz w:val="28"/>
          <w:highlight w:val="none"/>
          <w:u w:val="single"/>
        </w:rPr>
        <w:t>　</w:t>
      </w:r>
      <w:r>
        <w:rPr>
          <w:rFonts w:hint="eastAsia" w:ascii="仿宋" w:hAnsi="仿宋" w:eastAsia="仿宋" w:cs="仿宋"/>
          <w:color w:val="auto"/>
          <w:sz w:val="28"/>
          <w:highlight w:val="none"/>
        </w:rPr>
        <w:t>年</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8"/>
          <w:highlight w:val="none"/>
        </w:rPr>
        <w:t>月</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rPr>
        <w:t>日</w:t>
      </w:r>
    </w:p>
    <w:p w14:paraId="6879584B">
      <w:pPr>
        <w:pStyle w:val="12"/>
        <w:tabs>
          <w:tab w:val="right" w:leader="dot" w:pos="9240"/>
        </w:tabs>
        <w:jc w:val="center"/>
        <w:rPr>
          <w:rFonts w:hint="eastAsia" w:ascii="仿宋" w:hAnsi="仿宋" w:eastAsia="仿宋" w:cs="仿宋"/>
          <w:b/>
          <w:color w:val="auto"/>
          <w:w w:val="90"/>
          <w:sz w:val="32"/>
          <w:szCs w:val="72"/>
          <w:highlight w:val="none"/>
        </w:rPr>
      </w:pPr>
      <w:r>
        <w:rPr>
          <w:rFonts w:hint="eastAsia" w:ascii="仿宋" w:hAnsi="仿宋" w:eastAsia="仿宋" w:cs="仿宋"/>
          <w:b/>
          <w:color w:val="auto"/>
          <w:w w:val="90"/>
          <w:sz w:val="32"/>
          <w:szCs w:val="72"/>
          <w:highlight w:val="none"/>
        </w:rPr>
        <w:t>目   录</w:t>
      </w:r>
    </w:p>
    <w:p w14:paraId="50A20E31">
      <w:pPr>
        <w:pStyle w:val="12"/>
        <w:tabs>
          <w:tab w:val="right" w:leader="dot" w:pos="9240"/>
        </w:tabs>
        <w:rPr>
          <w:rFonts w:hint="eastAsia" w:ascii="仿宋" w:hAnsi="仿宋" w:eastAsia="仿宋" w:cs="仿宋"/>
          <w:color w:val="auto"/>
          <w:highlight w:val="none"/>
        </w:rPr>
      </w:pPr>
      <w:r>
        <w:rPr>
          <w:rFonts w:hint="eastAsia" w:ascii="仿宋" w:hAnsi="仿宋" w:eastAsia="仿宋" w:cs="仿宋"/>
          <w:b/>
          <w:color w:val="auto"/>
          <w:w w:val="90"/>
          <w:sz w:val="72"/>
          <w:szCs w:val="72"/>
          <w:highlight w:val="none"/>
        </w:rPr>
        <w:fldChar w:fldCharType="begin"/>
      </w:r>
      <w:r>
        <w:rPr>
          <w:rFonts w:hint="eastAsia" w:ascii="仿宋" w:hAnsi="仿宋" w:eastAsia="仿宋" w:cs="仿宋"/>
          <w:b/>
          <w:color w:val="auto"/>
          <w:w w:val="90"/>
          <w:sz w:val="72"/>
          <w:szCs w:val="72"/>
          <w:highlight w:val="none"/>
        </w:rPr>
        <w:instrText xml:space="preserve">TOC \o "1-3" \t "" \h  \z  \u </w:instrText>
      </w:r>
      <w:r>
        <w:rPr>
          <w:rFonts w:hint="eastAsia" w:ascii="仿宋" w:hAnsi="仿宋" w:eastAsia="仿宋" w:cs="仿宋"/>
          <w:b/>
          <w:color w:val="auto"/>
          <w:w w:val="90"/>
          <w:sz w:val="72"/>
          <w:szCs w:val="72"/>
          <w:highlight w:val="none"/>
        </w:rPr>
        <w:fldChar w:fldCharType="separate"/>
      </w:r>
      <w:r>
        <w:rPr>
          <w:rFonts w:hint="eastAsia" w:ascii="仿宋" w:hAnsi="仿宋" w:eastAsia="仿宋" w:cs="仿宋"/>
          <w:color w:val="auto"/>
          <w:w w:val="90"/>
          <w:szCs w:val="72"/>
          <w:highlight w:val="none"/>
        </w:rPr>
        <w:fldChar w:fldCharType="begin"/>
      </w:r>
      <w:r>
        <w:rPr>
          <w:rFonts w:hint="eastAsia" w:ascii="仿宋" w:hAnsi="仿宋" w:eastAsia="仿宋" w:cs="仿宋"/>
          <w:color w:val="auto"/>
          <w:w w:val="90"/>
          <w:szCs w:val="72"/>
          <w:highlight w:val="none"/>
        </w:rPr>
        <w:instrText xml:space="preserve"> HYPERLINK \l _Toc5642 </w:instrText>
      </w:r>
      <w:r>
        <w:rPr>
          <w:rFonts w:hint="eastAsia" w:ascii="仿宋" w:hAnsi="仿宋" w:eastAsia="仿宋" w:cs="仿宋"/>
          <w:color w:val="auto"/>
          <w:w w:val="90"/>
          <w:szCs w:val="72"/>
          <w:highlight w:val="none"/>
        </w:rPr>
        <w:fldChar w:fldCharType="separate"/>
      </w:r>
      <w:r>
        <w:rPr>
          <w:rFonts w:hint="eastAsia" w:ascii="仿宋" w:hAnsi="仿宋" w:eastAsia="仿宋" w:cs="仿宋"/>
          <w:color w:val="auto"/>
          <w:highlight w:val="none"/>
        </w:rPr>
        <w:t xml:space="preserve">第一章  </w:t>
      </w:r>
      <w:r>
        <w:rPr>
          <w:rFonts w:hint="eastAsia" w:ascii="仿宋" w:hAnsi="仿宋" w:eastAsia="仿宋" w:cs="仿宋"/>
          <w:color w:val="auto"/>
          <w:highlight w:val="none"/>
          <w:lang w:eastAsia="zh-CN"/>
        </w:rPr>
        <w:t>发包</w:t>
      </w:r>
      <w:r>
        <w:rPr>
          <w:rFonts w:hint="eastAsia" w:ascii="仿宋" w:hAnsi="仿宋" w:eastAsia="仿宋" w:cs="仿宋"/>
          <w:color w:val="auto"/>
          <w:highlight w:val="none"/>
        </w:rPr>
        <w:t>公告</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_Toc5642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w w:val="90"/>
          <w:szCs w:val="72"/>
          <w:highlight w:val="none"/>
        </w:rPr>
        <w:fldChar w:fldCharType="end"/>
      </w:r>
    </w:p>
    <w:p w14:paraId="58B2D4A0">
      <w:pPr>
        <w:pStyle w:val="12"/>
        <w:tabs>
          <w:tab w:val="right" w:leader="dot" w:pos="924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_Toc22250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xml:space="preserve">第二章  </w:t>
      </w:r>
      <w:r>
        <w:rPr>
          <w:rFonts w:hint="eastAsia" w:ascii="仿宋" w:hAnsi="仿宋" w:eastAsia="仿宋" w:cs="仿宋"/>
          <w:color w:val="auto"/>
          <w:highlight w:val="none"/>
          <w:lang w:eastAsia="zh-CN"/>
        </w:rPr>
        <w:t>竞包</w:t>
      </w:r>
      <w:r>
        <w:rPr>
          <w:rFonts w:hint="eastAsia" w:ascii="仿宋" w:hAnsi="仿宋" w:eastAsia="仿宋" w:cs="仿宋"/>
          <w:color w:val="auto"/>
          <w:highlight w:val="none"/>
        </w:rPr>
        <w:t>人须知</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_Toc22250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2D7769FA">
      <w:pPr>
        <w:pStyle w:val="7"/>
        <w:tabs>
          <w:tab w:val="right" w:leader="dot" w:pos="924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_Toc14993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前附表（一）</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_Toc14993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02E716C2">
      <w:pPr>
        <w:pStyle w:val="12"/>
        <w:tabs>
          <w:tab w:val="right" w:leader="dot" w:pos="924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_Toc22902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第三章 合同主要条款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_Toc22902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45D39237">
      <w:pPr>
        <w:pStyle w:val="7"/>
        <w:tabs>
          <w:tab w:val="right" w:leader="dot" w:pos="924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_Toc10537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 合同协议书</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_Toc10537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43846416">
      <w:pPr>
        <w:pStyle w:val="7"/>
        <w:tabs>
          <w:tab w:val="right" w:leader="dot" w:pos="924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_Toc22296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通用合同条款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_Toc22296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24</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050B4F62">
      <w:pPr>
        <w:pStyle w:val="7"/>
        <w:tabs>
          <w:tab w:val="right" w:leader="dot" w:pos="924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_Toc20389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 专用合同条款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_Toc20389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25</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02839605">
      <w:pPr>
        <w:pStyle w:val="12"/>
        <w:tabs>
          <w:tab w:val="right" w:leader="dot" w:pos="924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_Toc23212 </w:instrText>
      </w:r>
      <w:r>
        <w:rPr>
          <w:rFonts w:hint="eastAsia" w:ascii="仿宋" w:hAnsi="仿宋" w:eastAsia="仿宋" w:cs="仿宋"/>
          <w:color w:val="auto"/>
          <w:highlight w:val="none"/>
        </w:rPr>
        <w:fldChar w:fldCharType="separate"/>
      </w:r>
      <w:r>
        <w:rPr>
          <w:rFonts w:hint="eastAsia" w:ascii="仿宋" w:hAnsi="仿宋" w:eastAsia="仿宋" w:cs="仿宋"/>
          <w:bCs/>
          <w:color w:val="auto"/>
          <w:highlight w:val="none"/>
        </w:rPr>
        <w:t xml:space="preserve">第四章  </w:t>
      </w:r>
      <w:r>
        <w:rPr>
          <w:rFonts w:hint="eastAsia" w:ascii="仿宋" w:hAnsi="仿宋" w:eastAsia="仿宋" w:cs="仿宋"/>
          <w:bCs/>
          <w:color w:val="auto"/>
          <w:highlight w:val="none"/>
          <w:lang w:eastAsia="zh-CN"/>
        </w:rPr>
        <w:t>竞包</w:t>
      </w:r>
      <w:r>
        <w:rPr>
          <w:rFonts w:hint="eastAsia" w:ascii="仿宋" w:hAnsi="仿宋" w:eastAsia="仿宋" w:cs="仿宋"/>
          <w:bCs/>
          <w:color w:val="auto"/>
          <w:highlight w:val="none"/>
        </w:rPr>
        <w:t>文件内容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_Toc23212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64</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FF45C99">
      <w:pPr>
        <w:pStyle w:val="12"/>
        <w:tabs>
          <w:tab w:val="right" w:leader="dot" w:pos="9240"/>
        </w:tabs>
        <w:rPr>
          <w:rFonts w:hint="eastAsia" w:ascii="仿宋" w:hAnsi="仿宋" w:eastAsia="仿宋" w:cs="仿宋"/>
          <w:color w:val="auto"/>
          <w:highlight w:val="none"/>
          <w:lang w:val="en-US" w:eastAsia="zh-CN"/>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_Toc7188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第五章  工程量清单（</w:t>
      </w:r>
      <w:r>
        <w:rPr>
          <w:rFonts w:hint="eastAsia" w:ascii="仿宋" w:hAnsi="仿宋" w:eastAsia="仿宋" w:cs="仿宋"/>
          <w:color w:val="auto"/>
          <w:highlight w:val="none"/>
          <w:lang w:eastAsia="zh-CN"/>
        </w:rPr>
        <w:t>发包</w:t>
      </w:r>
      <w:r>
        <w:rPr>
          <w:rFonts w:hint="eastAsia" w:ascii="仿宋" w:hAnsi="仿宋" w:eastAsia="仿宋" w:cs="仿宋"/>
          <w:color w:val="auto"/>
          <w:highlight w:val="none"/>
        </w:rPr>
        <w:t>控制价）</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end"/>
      </w:r>
      <w:r>
        <w:rPr>
          <w:rFonts w:hint="eastAsia" w:ascii="仿宋" w:hAnsi="仿宋" w:eastAsia="仿宋" w:cs="仿宋"/>
          <w:color w:val="auto"/>
          <w:highlight w:val="none"/>
          <w:lang w:val="en-US" w:eastAsia="zh-CN"/>
        </w:rPr>
        <w:t>71</w:t>
      </w:r>
    </w:p>
    <w:p w14:paraId="55DB12CE">
      <w:pPr>
        <w:rPr>
          <w:rFonts w:hint="eastAsia" w:ascii="仿宋" w:hAnsi="仿宋" w:eastAsia="仿宋" w:cs="仿宋"/>
          <w:color w:val="auto"/>
          <w:highlight w:val="none"/>
        </w:rPr>
      </w:pPr>
      <w:r>
        <w:rPr>
          <w:rFonts w:hint="eastAsia" w:ascii="仿宋" w:hAnsi="仿宋" w:eastAsia="仿宋" w:cs="仿宋"/>
          <w:color w:val="auto"/>
          <w:highlight w:val="none"/>
        </w:rPr>
        <w:fldChar w:fldCharType="end"/>
      </w:r>
    </w:p>
    <w:p w14:paraId="6EE20C72">
      <w:pPr>
        <w:bidi w:val="0"/>
        <w:rPr>
          <w:rFonts w:hint="eastAsia" w:ascii="仿宋" w:hAnsi="仿宋" w:eastAsia="仿宋" w:cs="仿宋"/>
          <w:color w:val="auto"/>
          <w:kern w:val="2"/>
          <w:sz w:val="21"/>
          <w:szCs w:val="24"/>
          <w:highlight w:val="none"/>
          <w:lang w:val="en-US" w:eastAsia="zh-CN" w:bidi="ar-SA"/>
        </w:rPr>
      </w:pPr>
    </w:p>
    <w:p w14:paraId="7AFECD8F">
      <w:pPr>
        <w:bidi w:val="0"/>
        <w:rPr>
          <w:rFonts w:hint="eastAsia" w:ascii="仿宋" w:hAnsi="仿宋" w:eastAsia="仿宋" w:cs="仿宋"/>
          <w:color w:val="auto"/>
          <w:highlight w:val="none"/>
          <w:lang w:val="en-US" w:eastAsia="zh-CN"/>
        </w:rPr>
      </w:pPr>
    </w:p>
    <w:p w14:paraId="3007E3BF">
      <w:pPr>
        <w:bidi w:val="0"/>
        <w:rPr>
          <w:rFonts w:hint="eastAsia" w:ascii="仿宋" w:hAnsi="仿宋" w:eastAsia="仿宋" w:cs="仿宋"/>
          <w:color w:val="auto"/>
          <w:highlight w:val="none"/>
          <w:lang w:val="en-US" w:eastAsia="zh-CN"/>
        </w:rPr>
      </w:pPr>
    </w:p>
    <w:p w14:paraId="49674F30">
      <w:pPr>
        <w:bidi w:val="0"/>
        <w:rPr>
          <w:rFonts w:hint="eastAsia" w:ascii="仿宋" w:hAnsi="仿宋" w:eastAsia="仿宋" w:cs="仿宋"/>
          <w:color w:val="auto"/>
          <w:highlight w:val="none"/>
          <w:lang w:val="en-US" w:eastAsia="zh-CN"/>
        </w:rPr>
      </w:pPr>
    </w:p>
    <w:p w14:paraId="23EBA7E8">
      <w:pPr>
        <w:bidi w:val="0"/>
        <w:rPr>
          <w:rFonts w:hint="eastAsia" w:ascii="仿宋" w:hAnsi="仿宋" w:eastAsia="仿宋" w:cs="仿宋"/>
          <w:color w:val="auto"/>
          <w:highlight w:val="none"/>
          <w:lang w:val="en-US" w:eastAsia="zh-CN"/>
        </w:rPr>
      </w:pPr>
    </w:p>
    <w:p w14:paraId="2718E20A">
      <w:pPr>
        <w:bidi w:val="0"/>
        <w:rPr>
          <w:rFonts w:hint="eastAsia" w:ascii="仿宋" w:hAnsi="仿宋" w:eastAsia="仿宋" w:cs="仿宋"/>
          <w:color w:val="auto"/>
          <w:highlight w:val="none"/>
          <w:lang w:val="en-US" w:eastAsia="zh-CN"/>
        </w:rPr>
      </w:pPr>
    </w:p>
    <w:p w14:paraId="6E611E59">
      <w:pPr>
        <w:bidi w:val="0"/>
        <w:rPr>
          <w:rFonts w:hint="eastAsia" w:ascii="仿宋" w:hAnsi="仿宋" w:eastAsia="仿宋" w:cs="仿宋"/>
          <w:color w:val="auto"/>
          <w:highlight w:val="none"/>
          <w:lang w:val="en-US" w:eastAsia="zh-CN"/>
        </w:rPr>
      </w:pPr>
    </w:p>
    <w:p w14:paraId="727596BE">
      <w:pPr>
        <w:bidi w:val="0"/>
        <w:rPr>
          <w:rFonts w:hint="eastAsia" w:ascii="仿宋" w:hAnsi="仿宋" w:eastAsia="仿宋" w:cs="仿宋"/>
          <w:color w:val="auto"/>
          <w:highlight w:val="none"/>
          <w:lang w:val="en-US" w:eastAsia="zh-CN"/>
        </w:rPr>
      </w:pPr>
    </w:p>
    <w:p w14:paraId="2E34E6BD">
      <w:pPr>
        <w:bidi w:val="0"/>
        <w:rPr>
          <w:rFonts w:hint="eastAsia" w:ascii="仿宋" w:hAnsi="仿宋" w:eastAsia="仿宋" w:cs="仿宋"/>
          <w:color w:val="auto"/>
          <w:highlight w:val="none"/>
          <w:lang w:val="en-US" w:eastAsia="zh-CN"/>
        </w:rPr>
      </w:pPr>
    </w:p>
    <w:p w14:paraId="2A1477DC">
      <w:pPr>
        <w:bidi w:val="0"/>
        <w:rPr>
          <w:rFonts w:hint="eastAsia" w:ascii="仿宋" w:hAnsi="仿宋" w:eastAsia="仿宋" w:cs="仿宋"/>
          <w:color w:val="auto"/>
          <w:highlight w:val="none"/>
          <w:lang w:val="en-US" w:eastAsia="zh-CN"/>
        </w:rPr>
      </w:pPr>
    </w:p>
    <w:p w14:paraId="4A0342CD">
      <w:pPr>
        <w:bidi w:val="0"/>
        <w:rPr>
          <w:rFonts w:hint="eastAsia" w:ascii="仿宋" w:hAnsi="仿宋" w:eastAsia="仿宋" w:cs="仿宋"/>
          <w:color w:val="auto"/>
          <w:highlight w:val="none"/>
          <w:lang w:val="en-US" w:eastAsia="zh-CN"/>
        </w:rPr>
      </w:pPr>
    </w:p>
    <w:p w14:paraId="6427D6B4">
      <w:pPr>
        <w:bidi w:val="0"/>
        <w:rPr>
          <w:rFonts w:hint="eastAsia" w:ascii="仿宋" w:hAnsi="仿宋" w:eastAsia="仿宋" w:cs="仿宋"/>
          <w:color w:val="auto"/>
          <w:highlight w:val="none"/>
          <w:lang w:val="en-US" w:eastAsia="zh-CN"/>
        </w:rPr>
      </w:pPr>
    </w:p>
    <w:p w14:paraId="633B5594">
      <w:pPr>
        <w:bidi w:val="0"/>
        <w:rPr>
          <w:rFonts w:hint="eastAsia" w:ascii="仿宋" w:hAnsi="仿宋" w:eastAsia="仿宋" w:cs="仿宋"/>
          <w:color w:val="auto"/>
          <w:highlight w:val="none"/>
          <w:lang w:val="en-US" w:eastAsia="zh-CN"/>
        </w:rPr>
      </w:pPr>
    </w:p>
    <w:p w14:paraId="1554A40E">
      <w:pPr>
        <w:bidi w:val="0"/>
        <w:rPr>
          <w:rFonts w:hint="eastAsia" w:ascii="仿宋" w:hAnsi="仿宋" w:eastAsia="仿宋" w:cs="仿宋"/>
          <w:color w:val="auto"/>
          <w:highlight w:val="none"/>
          <w:lang w:val="en-US" w:eastAsia="zh-CN"/>
        </w:rPr>
      </w:pPr>
    </w:p>
    <w:p w14:paraId="66E1B0CB">
      <w:pPr>
        <w:bidi w:val="0"/>
        <w:rPr>
          <w:rFonts w:hint="eastAsia" w:ascii="仿宋" w:hAnsi="仿宋" w:eastAsia="仿宋" w:cs="仿宋"/>
          <w:color w:val="auto"/>
          <w:highlight w:val="none"/>
          <w:lang w:val="en-US" w:eastAsia="zh-CN"/>
        </w:rPr>
      </w:pPr>
    </w:p>
    <w:p w14:paraId="0ED153C3">
      <w:pPr>
        <w:bidi w:val="0"/>
        <w:rPr>
          <w:rFonts w:hint="eastAsia" w:ascii="仿宋" w:hAnsi="仿宋" w:eastAsia="仿宋" w:cs="仿宋"/>
          <w:color w:val="auto"/>
          <w:highlight w:val="none"/>
          <w:lang w:val="en-US" w:eastAsia="zh-CN"/>
        </w:rPr>
      </w:pPr>
    </w:p>
    <w:p w14:paraId="28D3C51C">
      <w:pPr>
        <w:bidi w:val="0"/>
        <w:rPr>
          <w:rFonts w:hint="eastAsia" w:ascii="仿宋" w:hAnsi="仿宋" w:eastAsia="仿宋" w:cs="仿宋"/>
          <w:color w:val="auto"/>
          <w:highlight w:val="none"/>
          <w:lang w:val="en-US" w:eastAsia="zh-CN"/>
        </w:rPr>
      </w:pPr>
    </w:p>
    <w:p w14:paraId="0F10A6DC">
      <w:pPr>
        <w:bidi w:val="0"/>
        <w:rPr>
          <w:rFonts w:hint="eastAsia" w:ascii="仿宋" w:hAnsi="仿宋" w:eastAsia="仿宋" w:cs="仿宋"/>
          <w:color w:val="auto"/>
          <w:highlight w:val="none"/>
          <w:lang w:val="en-US" w:eastAsia="zh-CN"/>
        </w:rPr>
      </w:pPr>
    </w:p>
    <w:p w14:paraId="39614CF4">
      <w:pPr>
        <w:bidi w:val="0"/>
        <w:rPr>
          <w:rFonts w:hint="eastAsia" w:ascii="仿宋" w:hAnsi="仿宋" w:eastAsia="仿宋" w:cs="仿宋"/>
          <w:color w:val="auto"/>
          <w:highlight w:val="none"/>
          <w:lang w:val="en-US" w:eastAsia="zh-CN"/>
        </w:rPr>
      </w:pPr>
    </w:p>
    <w:p w14:paraId="48388265">
      <w:pPr>
        <w:tabs>
          <w:tab w:val="left" w:pos="6497"/>
        </w:tabs>
        <w:bidi w:val="0"/>
        <w:jc w:val="left"/>
        <w:rPr>
          <w:rFonts w:hint="eastAsia" w:ascii="仿宋" w:hAnsi="仿宋" w:eastAsia="仿宋" w:cs="仿宋"/>
          <w:color w:val="auto"/>
          <w:highlight w:val="none"/>
          <w:lang w:val="en-US" w:eastAsia="zh-CN"/>
        </w:rPr>
        <w:sectPr>
          <w:headerReference r:id="rId3" w:type="default"/>
          <w:footerReference r:id="rId4" w:type="default"/>
          <w:footerReference r:id="rId5" w:type="even"/>
          <w:pgSz w:w="11906" w:h="16838"/>
          <w:pgMar w:top="1246" w:right="1286" w:bottom="1440" w:left="1380" w:header="851" w:footer="992" w:gutter="0"/>
          <w:pgNumType w:start="1"/>
          <w:cols w:space="720" w:num="1"/>
          <w:docGrid w:type="lines" w:linePitch="312" w:charSpace="0"/>
        </w:sectPr>
      </w:pPr>
      <w:r>
        <w:rPr>
          <w:rFonts w:hint="eastAsia" w:ascii="仿宋" w:hAnsi="仿宋" w:eastAsia="仿宋" w:cs="仿宋"/>
          <w:color w:val="auto"/>
          <w:highlight w:val="none"/>
          <w:lang w:val="en-US" w:eastAsia="zh-CN"/>
        </w:rPr>
        <w:tab/>
      </w:r>
    </w:p>
    <w:p w14:paraId="7AE28F57">
      <w:pPr>
        <w:pStyle w:val="2"/>
        <w:spacing w:before="0" w:after="0" w:line="360" w:lineRule="auto"/>
        <w:jc w:val="center"/>
        <w:rPr>
          <w:rFonts w:hint="eastAsia" w:ascii="仿宋" w:hAnsi="仿宋" w:eastAsia="仿宋" w:cs="仿宋"/>
          <w:color w:val="auto"/>
          <w:highlight w:val="none"/>
        </w:rPr>
      </w:pPr>
      <w:bookmarkStart w:id="0" w:name="_Toc5642"/>
      <w:bookmarkStart w:id="1" w:name="_Toc5396"/>
      <w:bookmarkStart w:id="2" w:name="_Toc483335399"/>
      <w:bookmarkStart w:id="3" w:name="OLE_LINK4"/>
      <w:bookmarkStart w:id="4" w:name="OLE_LINK1"/>
      <w:bookmarkStart w:id="5" w:name="OLE_LINK2"/>
      <w:r>
        <w:rPr>
          <w:rFonts w:hint="eastAsia" w:ascii="仿宋" w:hAnsi="仿宋" w:eastAsia="仿宋" w:cs="仿宋"/>
          <w:color w:val="auto"/>
          <w:highlight w:val="none"/>
        </w:rPr>
        <w:t xml:space="preserve">第一章 </w:t>
      </w:r>
      <w:bookmarkStart w:id="6" w:name="OLE_LINK5"/>
      <w:r>
        <w:rPr>
          <w:rFonts w:hint="eastAsia" w:ascii="仿宋" w:hAnsi="仿宋" w:eastAsia="仿宋" w:cs="仿宋"/>
          <w:color w:val="auto"/>
          <w:highlight w:val="none"/>
        </w:rPr>
        <w:t xml:space="preserve"> </w:t>
      </w:r>
      <w:bookmarkStart w:id="7" w:name="OLE_LINK3"/>
      <w:bookmarkStart w:id="8" w:name="OLE_LINK7"/>
      <w:bookmarkStart w:id="9" w:name="OLE_LINK6"/>
      <w:r>
        <w:rPr>
          <w:rFonts w:hint="eastAsia" w:ascii="仿宋" w:hAnsi="仿宋" w:eastAsia="仿宋" w:cs="仿宋"/>
          <w:color w:val="auto"/>
          <w:highlight w:val="none"/>
          <w:lang w:eastAsia="zh-CN"/>
        </w:rPr>
        <w:t>发包</w:t>
      </w:r>
      <w:r>
        <w:rPr>
          <w:rFonts w:hint="eastAsia" w:ascii="仿宋" w:hAnsi="仿宋" w:eastAsia="仿宋" w:cs="仿宋"/>
          <w:color w:val="auto"/>
          <w:highlight w:val="none"/>
        </w:rPr>
        <w:t>公告</w:t>
      </w:r>
      <w:bookmarkEnd w:id="0"/>
      <w:bookmarkEnd w:id="1"/>
      <w:bookmarkEnd w:id="2"/>
    </w:p>
    <w:p w14:paraId="0DD57098">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 </w:t>
      </w:r>
    </w:p>
    <w:p w14:paraId="435B4EEC">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w:t>
      </w:r>
      <w:r>
        <w:rPr>
          <w:rFonts w:hint="eastAsia" w:ascii="仿宋" w:hAnsi="仿宋" w:eastAsia="仿宋" w:cs="仿宋"/>
          <w:color w:val="auto"/>
          <w:sz w:val="24"/>
          <w:highlight w:val="none"/>
          <w:lang w:eastAsia="zh-CN"/>
        </w:rPr>
        <w:t>诸暨市陈宅镇东蔡村股份经济合作社</w:t>
      </w:r>
    </w:p>
    <w:p w14:paraId="12F5A34F">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highlight w:val="none"/>
        </w:rPr>
        <w:t>代理机构：</w:t>
      </w:r>
      <w:r>
        <w:rPr>
          <w:rFonts w:hint="eastAsia" w:ascii="仿宋" w:hAnsi="仿宋" w:eastAsia="仿宋" w:cs="仿宋"/>
          <w:color w:val="auto"/>
          <w:sz w:val="24"/>
          <w:highlight w:val="none"/>
          <w:lang w:eastAsia="zh-CN"/>
        </w:rPr>
        <w:t>浙江省房地产管理咨询有限公司</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w:t>
      </w:r>
    </w:p>
    <w:p w14:paraId="4BAD0D31">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3、工程名称：</w:t>
      </w:r>
      <w:r>
        <w:rPr>
          <w:rFonts w:hint="eastAsia" w:ascii="仿宋" w:hAnsi="仿宋" w:eastAsia="仿宋" w:cs="仿宋"/>
          <w:color w:val="auto"/>
          <w:sz w:val="24"/>
          <w:highlight w:val="none"/>
          <w:lang w:eastAsia="zh-CN"/>
        </w:rPr>
        <w:t xml:space="preserve">大坑、宣家坞自然村道路白改黑（第五次） </w:t>
      </w:r>
      <w:r>
        <w:rPr>
          <w:rFonts w:hint="eastAsia" w:ascii="仿宋" w:hAnsi="仿宋" w:eastAsia="仿宋" w:cs="仿宋"/>
          <w:color w:val="auto"/>
          <w:sz w:val="24"/>
          <w:highlight w:val="none"/>
          <w:lang w:val="en-US" w:eastAsia="zh-CN"/>
        </w:rPr>
        <w:t xml:space="preserve"> </w:t>
      </w:r>
    </w:p>
    <w:p w14:paraId="05D3281D">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strike/>
          <w:dstrike w:val="0"/>
          <w:color w:val="auto"/>
          <w:sz w:val="24"/>
          <w:highlight w:val="none"/>
          <w:lang w:val="en-US" w:eastAsia="zh-CN"/>
        </w:rPr>
      </w:pPr>
      <w:r>
        <w:rPr>
          <w:rFonts w:hint="eastAsia" w:ascii="仿宋" w:hAnsi="仿宋" w:eastAsia="仿宋" w:cs="仿宋"/>
          <w:color w:val="auto"/>
          <w:sz w:val="24"/>
          <w:highlight w:val="none"/>
        </w:rPr>
        <w:t>4、建设地点：诸暨市陈宅镇</w:t>
      </w:r>
      <w:r>
        <w:rPr>
          <w:rFonts w:hint="eastAsia" w:ascii="仿宋" w:hAnsi="仿宋" w:eastAsia="仿宋" w:cs="仿宋"/>
          <w:color w:val="auto"/>
          <w:sz w:val="24"/>
          <w:highlight w:val="none"/>
          <w:lang w:eastAsia="zh-CN"/>
        </w:rPr>
        <w:t>东蔡村</w:t>
      </w:r>
      <w:r>
        <w:rPr>
          <w:rFonts w:hint="eastAsia" w:ascii="仿宋" w:hAnsi="仿宋" w:eastAsia="仿宋" w:cs="仿宋"/>
          <w:color w:val="auto"/>
          <w:sz w:val="24"/>
          <w:highlight w:val="none"/>
          <w:lang w:val="en-US" w:eastAsia="zh-CN"/>
        </w:rPr>
        <w:t xml:space="preserve"> </w:t>
      </w:r>
    </w:p>
    <w:p w14:paraId="1BCE9F80">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5、建设规模：</w:t>
      </w:r>
      <w:r>
        <w:rPr>
          <w:rFonts w:hint="eastAsia" w:ascii="仿宋" w:hAnsi="仿宋" w:eastAsia="仿宋" w:cs="仿宋"/>
          <w:color w:val="auto"/>
          <w:sz w:val="24"/>
          <w:szCs w:val="24"/>
          <w:highlight w:val="none"/>
        </w:rPr>
        <w:t>总造价约</w:t>
      </w:r>
      <w:r>
        <w:rPr>
          <w:rFonts w:hint="eastAsia" w:ascii="仿宋" w:hAnsi="仿宋" w:eastAsia="仿宋" w:cs="仿宋"/>
          <w:color w:val="auto"/>
          <w:sz w:val="24"/>
          <w:szCs w:val="24"/>
          <w:highlight w:val="none"/>
          <w:lang w:val="en-US" w:eastAsia="zh-CN"/>
        </w:rPr>
        <w:t>117</w:t>
      </w:r>
      <w:r>
        <w:rPr>
          <w:rFonts w:hint="eastAsia" w:ascii="仿宋" w:hAnsi="仿宋" w:eastAsia="仿宋" w:cs="仿宋"/>
          <w:color w:val="auto"/>
          <w:sz w:val="24"/>
          <w:szCs w:val="24"/>
          <w:highlight w:val="none"/>
        </w:rPr>
        <w:t>万元</w:t>
      </w:r>
      <w:r>
        <w:rPr>
          <w:rFonts w:hint="eastAsia" w:ascii="仿宋" w:hAnsi="仿宋" w:eastAsia="仿宋" w:cs="仿宋"/>
          <w:color w:val="auto"/>
          <w:sz w:val="24"/>
          <w:highlight w:val="none"/>
        </w:rPr>
        <w:t xml:space="preserve"> </w:t>
      </w:r>
    </w:p>
    <w:p w14:paraId="0DEC0F00">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范围及内容：</w:t>
      </w:r>
      <w:r>
        <w:rPr>
          <w:rFonts w:hint="eastAsia" w:ascii="仿宋" w:hAnsi="仿宋" w:eastAsia="仿宋" w:cs="仿宋"/>
          <w:color w:val="auto"/>
          <w:sz w:val="24"/>
          <w:highlight w:val="none"/>
          <w:lang w:val="en-US" w:eastAsia="zh-CN"/>
        </w:rPr>
        <w:t>设计图纸范围内的道路白改黑工程，详见设计施工图。</w:t>
      </w:r>
    </w:p>
    <w:p w14:paraId="06DE69A2">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7、质量标准：</w:t>
      </w:r>
      <w:r>
        <w:rPr>
          <w:rFonts w:hint="eastAsia" w:ascii="仿宋" w:hAnsi="仿宋" w:eastAsia="仿宋" w:cs="仿宋"/>
          <w:color w:val="auto"/>
          <w:sz w:val="24"/>
          <w:highlight w:val="none"/>
          <w:lang w:eastAsia="zh-CN"/>
        </w:rPr>
        <w:t>合</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lang w:eastAsia="zh-CN"/>
        </w:rPr>
        <w:t>格</w:t>
      </w:r>
    </w:p>
    <w:p w14:paraId="1865A829">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8、工期要求：</w:t>
      </w:r>
      <w:r>
        <w:rPr>
          <w:rFonts w:hint="eastAsia" w:ascii="仿宋" w:hAnsi="仿宋" w:eastAsia="仿宋" w:cs="仿宋"/>
          <w:color w:val="auto"/>
          <w:sz w:val="24"/>
          <w:highlight w:val="none"/>
          <w:lang w:val="en-US" w:eastAsia="zh-CN"/>
        </w:rPr>
        <w:t>30</w:t>
      </w:r>
      <w:r>
        <w:rPr>
          <w:rFonts w:hint="eastAsia" w:ascii="仿宋" w:hAnsi="仿宋" w:eastAsia="仿宋" w:cs="仿宋"/>
          <w:color w:val="auto"/>
          <w:sz w:val="24"/>
          <w:highlight w:val="none"/>
        </w:rPr>
        <w:t>天（日历天）</w:t>
      </w:r>
    </w:p>
    <w:p w14:paraId="37CAF5A4">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highlight w:val="none"/>
        </w:rPr>
        <w:t>9、</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人资质等级要求：</w:t>
      </w:r>
      <w:r>
        <w:rPr>
          <w:rFonts w:hint="eastAsia" w:ascii="仿宋" w:hAnsi="仿宋" w:eastAsia="仿宋" w:cs="仿宋"/>
          <w:color w:val="auto"/>
          <w:sz w:val="24"/>
          <w:szCs w:val="24"/>
          <w:lang w:val="en-US" w:eastAsia="zh-CN"/>
        </w:rPr>
        <w:t>市政公用工程施工总承包三级（含）以上企业。（对应资质应在“浙江省建筑市场监管公共服务系统”上资质动态核查结果处于“合格”状态）。</w:t>
      </w:r>
    </w:p>
    <w:p w14:paraId="7231556B">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10、项目经理资质等级要求：</w:t>
      </w:r>
      <w:r>
        <w:rPr>
          <w:rFonts w:hint="eastAsia" w:ascii="仿宋" w:hAnsi="仿宋" w:eastAsia="仿宋" w:cs="仿宋"/>
          <w:color w:val="auto"/>
          <w:sz w:val="24"/>
          <w:szCs w:val="24"/>
        </w:rPr>
        <w:t>须是本企业市政公用工程建造师，并持有相应行政主管部门颁发的《安全生产考核合格证书》（B证），其中一级建造师相关证书须符合《住房和城乡建设部办公厅关于全面实行一级建造师电子注册证书的通知》（建办市〔2021〕40号）规定。</w:t>
      </w:r>
    </w:p>
    <w:p w14:paraId="6717CB6F">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highlight w:val="none"/>
          <w:lang w:val="en-US" w:eastAsia="zh-CN"/>
        </w:rPr>
      </w:pPr>
      <w:r>
        <w:rPr>
          <w:rFonts w:hint="eastAsia" w:ascii="仿宋" w:hAnsi="仿宋" w:eastAsia="仿宋" w:cs="仿宋"/>
          <w:color w:val="auto"/>
          <w:sz w:val="24"/>
          <w:highlight w:val="none"/>
          <w:lang w:val="en-US" w:eastAsia="zh-CN"/>
        </w:rPr>
        <w:t>11、省外企业应按规定办理“省外建设工程企业进浙备案”手续。</w:t>
      </w:r>
    </w:p>
    <w:p w14:paraId="5D030F83">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方式：公开</w:t>
      </w:r>
      <w:r>
        <w:rPr>
          <w:rFonts w:hint="eastAsia" w:ascii="仿宋" w:hAnsi="仿宋" w:eastAsia="仿宋" w:cs="仿宋"/>
          <w:color w:val="auto"/>
          <w:sz w:val="24"/>
          <w:highlight w:val="none"/>
          <w:lang w:eastAsia="zh-CN"/>
        </w:rPr>
        <w:t>发包</w:t>
      </w:r>
    </w:p>
    <w:p w14:paraId="2D10998D">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、资格审查方式：资格后审</w:t>
      </w:r>
    </w:p>
    <w:p w14:paraId="7A865641">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b w:val="0"/>
          <w:bCs w:val="0"/>
          <w:color w:val="auto"/>
          <w:sz w:val="24"/>
          <w:highlight w:val="none"/>
          <w:lang w:eastAsia="zh-CN"/>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方法</w:t>
      </w:r>
      <w:r>
        <w:rPr>
          <w:rFonts w:hint="eastAsia" w:ascii="仿宋" w:hAnsi="仿宋" w:eastAsia="仿宋" w:cs="仿宋"/>
          <w:color w:val="auto"/>
          <w:sz w:val="24"/>
          <w:highlight w:val="none"/>
          <w:lang w:eastAsia="zh-CN"/>
        </w:rPr>
        <w:t>：造价下浮率计分法（简易程序）</w:t>
      </w:r>
    </w:p>
    <w:p w14:paraId="4F60A5A2">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eastAsia="zh-CN"/>
        </w:rPr>
        <w:t>1</w:t>
      </w:r>
      <w:r>
        <w:rPr>
          <w:rFonts w:hint="eastAsia" w:ascii="仿宋" w:hAnsi="仿宋" w:eastAsia="仿宋" w:cs="仿宋"/>
          <w:b w:val="0"/>
          <w:bCs w:val="0"/>
          <w:color w:val="auto"/>
          <w:sz w:val="24"/>
          <w:highlight w:val="none"/>
          <w:lang w:val="en-US" w:eastAsia="zh-CN"/>
        </w:rPr>
        <w:t>5</w:t>
      </w:r>
      <w:r>
        <w:rPr>
          <w:rFonts w:hint="eastAsia" w:ascii="仿宋" w:hAnsi="仿宋" w:eastAsia="仿宋" w:cs="仿宋"/>
          <w:b w:val="0"/>
          <w:bCs w:val="0"/>
          <w:color w:val="auto"/>
          <w:sz w:val="24"/>
          <w:highlight w:val="none"/>
          <w:lang w:eastAsia="zh-CN"/>
        </w:rPr>
        <w:t>、发包文件获取：</w:t>
      </w:r>
      <w:r>
        <w:rPr>
          <w:rFonts w:hint="eastAsia" w:ascii="仿宋" w:hAnsi="仿宋" w:eastAsia="仿宋" w:cs="仿宋"/>
          <w:b w:val="0"/>
          <w:bCs w:val="0"/>
          <w:color w:val="auto"/>
          <w:sz w:val="24"/>
          <w:highlight w:val="none"/>
          <w:lang w:val="en-US" w:eastAsia="zh-CN"/>
        </w:rPr>
        <w:t>在本公告附件中下载</w:t>
      </w:r>
      <w:r>
        <w:rPr>
          <w:rFonts w:hint="eastAsia" w:ascii="仿宋" w:hAnsi="仿宋" w:eastAsia="仿宋" w:cs="仿宋"/>
          <w:b w:val="0"/>
          <w:bCs w:val="0"/>
          <w:color w:val="auto"/>
          <w:sz w:val="24"/>
          <w:highlight w:val="none"/>
          <w:lang w:eastAsia="zh-CN"/>
        </w:rPr>
        <w:t>。</w:t>
      </w:r>
    </w:p>
    <w:p w14:paraId="7782ED33">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eastAsia="zh-CN"/>
        </w:rPr>
        <w:t>1</w:t>
      </w:r>
      <w:r>
        <w:rPr>
          <w:rFonts w:hint="eastAsia" w:ascii="仿宋" w:hAnsi="仿宋" w:eastAsia="仿宋" w:cs="仿宋"/>
          <w:b w:val="0"/>
          <w:bCs w:val="0"/>
          <w:color w:val="auto"/>
          <w:sz w:val="24"/>
          <w:highlight w:val="none"/>
          <w:lang w:val="en-US" w:eastAsia="zh-CN"/>
        </w:rPr>
        <w:t>6</w:t>
      </w:r>
      <w:r>
        <w:rPr>
          <w:rFonts w:hint="eastAsia" w:ascii="仿宋" w:hAnsi="仿宋" w:eastAsia="仿宋" w:cs="仿宋"/>
          <w:b w:val="0"/>
          <w:bCs w:val="0"/>
          <w:color w:val="auto"/>
          <w:sz w:val="24"/>
          <w:highlight w:val="none"/>
          <w:lang w:eastAsia="zh-CN"/>
        </w:rPr>
        <w:t>、竞包时间：</w:t>
      </w:r>
      <w:r>
        <w:rPr>
          <w:rFonts w:hint="eastAsia" w:ascii="仿宋" w:hAnsi="仿宋" w:eastAsia="仿宋" w:cs="仿宋"/>
          <w:b w:val="0"/>
          <w:bCs w:val="0"/>
          <w:color w:val="auto"/>
          <w:sz w:val="24"/>
          <w:highlight w:val="none"/>
          <w:lang w:val="en-US" w:eastAsia="zh-CN"/>
        </w:rPr>
        <w:t>2025年8月27日14:00时</w:t>
      </w:r>
    </w:p>
    <w:p w14:paraId="65F582C6">
      <w:pPr>
        <w:keepNext w:val="0"/>
        <w:keepLines w:val="0"/>
        <w:pageBreakBefore w:val="0"/>
        <w:widowControl w:val="0"/>
        <w:kinsoku/>
        <w:wordWrap/>
        <w:overflowPunct/>
        <w:topLinePunct w:val="0"/>
        <w:autoSpaceDE/>
        <w:autoSpaceDN/>
        <w:bidi w:val="0"/>
        <w:adjustRightInd w:val="0"/>
        <w:snapToGrid w:val="0"/>
        <w:spacing w:line="300" w:lineRule="exact"/>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地点：诸暨市陈宅镇国土所一楼会议室</w:t>
      </w:r>
    </w:p>
    <w:p w14:paraId="7A999FAA">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shd w:val="clear" w:color="auto" w:fill="FFFFFF"/>
          <w:lang w:eastAsia="zh-CN"/>
        </w:rPr>
      </w:pPr>
      <w:r>
        <w:rPr>
          <w:rFonts w:hint="eastAsia" w:ascii="仿宋" w:hAnsi="仿宋" w:eastAsia="仿宋" w:cs="仿宋"/>
          <w:color w:val="auto"/>
          <w:sz w:val="24"/>
          <w:highlight w:val="none"/>
          <w:lang w:val="en-US" w:eastAsia="zh-CN"/>
        </w:rPr>
        <w:t>17</w:t>
      </w:r>
      <w:r>
        <w:rPr>
          <w:rFonts w:hint="eastAsia" w:ascii="仿宋" w:hAnsi="仿宋" w:eastAsia="仿宋" w:cs="仿宋"/>
          <w:color w:val="auto"/>
          <w:sz w:val="24"/>
          <w:highlight w:val="none"/>
          <w:lang w:eastAsia="zh-CN"/>
        </w:rPr>
        <w:t>、联系人工作电话：</w:t>
      </w:r>
      <w:r>
        <w:rPr>
          <w:rFonts w:hint="eastAsia" w:ascii="仿宋" w:hAnsi="仿宋" w:eastAsia="仿宋" w:cs="仿宋"/>
          <w:color w:val="auto"/>
          <w:sz w:val="24"/>
          <w:szCs w:val="24"/>
          <w:lang w:val="en-US" w:eastAsia="zh-CN"/>
        </w:rPr>
        <w:t>张天明</w:t>
      </w:r>
      <w:r>
        <w:rPr>
          <w:rFonts w:hint="eastAsia" w:ascii="仿宋" w:hAnsi="仿宋" w:eastAsia="仿宋" w:cs="仿宋"/>
          <w:color w:val="auto"/>
          <w:sz w:val="24"/>
          <w:highlight w:val="none"/>
          <w:shd w:val="clear" w:color="auto" w:fill="FFFFFF"/>
          <w:lang w:val="en-US" w:eastAsia="zh-CN"/>
        </w:rPr>
        <w:t>：</w:t>
      </w:r>
      <w:r>
        <w:rPr>
          <w:rFonts w:hint="eastAsia" w:ascii="仿宋" w:hAnsi="仿宋" w:eastAsia="仿宋" w:cs="仿宋"/>
          <w:color w:val="auto"/>
          <w:sz w:val="24"/>
          <w:szCs w:val="24"/>
          <w:lang w:val="en-US" w:eastAsia="zh-CN"/>
        </w:rPr>
        <w:t>13567575608</w:t>
      </w:r>
      <w:r>
        <w:rPr>
          <w:rFonts w:hint="eastAsia" w:ascii="仿宋" w:hAnsi="仿宋" w:eastAsia="仿宋" w:cs="仿宋"/>
          <w:color w:val="auto"/>
          <w:sz w:val="24"/>
          <w:highlight w:val="none"/>
          <w:shd w:val="clear" w:color="auto" w:fill="FFFFFF"/>
          <w:lang w:val="en-US" w:eastAsia="zh-CN"/>
        </w:rPr>
        <w:t xml:space="preserve">    （</w:t>
      </w:r>
      <w:r>
        <w:rPr>
          <w:rFonts w:hint="eastAsia" w:ascii="仿宋" w:hAnsi="仿宋" w:eastAsia="仿宋" w:cs="仿宋"/>
          <w:color w:val="auto"/>
          <w:sz w:val="24"/>
          <w:highlight w:val="none"/>
          <w:shd w:val="clear" w:color="auto" w:fill="FFFFFF"/>
          <w:lang w:eastAsia="zh-CN"/>
        </w:rPr>
        <w:t>发包人）</w:t>
      </w:r>
    </w:p>
    <w:p w14:paraId="16075DED">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szCs w:val="24"/>
          <w:highlight w:val="none"/>
          <w:u w:val="none"/>
          <w:lang w:eastAsia="zh-CN"/>
        </w:rPr>
        <w:t xml:space="preserve">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highlight w:val="none"/>
          <w:shd w:val="clear" w:color="auto" w:fill="FFFFFF"/>
          <w:lang w:val="en-US" w:eastAsia="zh-CN"/>
        </w:rPr>
        <w:t>何寅烨</w:t>
      </w:r>
      <w:r>
        <w:rPr>
          <w:rFonts w:hint="eastAsia" w:ascii="仿宋" w:hAnsi="仿宋" w:eastAsia="仿宋" w:cs="仿宋"/>
          <w:color w:val="auto"/>
          <w:sz w:val="24"/>
          <w:highlight w:val="none"/>
          <w:shd w:val="clear" w:color="auto" w:fill="FFFFFF"/>
          <w:lang w:eastAsia="zh-CN"/>
        </w:rPr>
        <w:t>：</w:t>
      </w:r>
      <w:r>
        <w:rPr>
          <w:rFonts w:hint="eastAsia" w:ascii="仿宋" w:hAnsi="仿宋" w:eastAsia="仿宋" w:cs="仿宋"/>
          <w:color w:val="auto"/>
          <w:sz w:val="24"/>
          <w:highlight w:val="none"/>
          <w:shd w:val="clear" w:color="auto" w:fill="FFFFFF"/>
          <w:lang w:val="en-US" w:eastAsia="zh-CN"/>
        </w:rPr>
        <w:t xml:space="preserve">15967515731    </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highlight w:val="none"/>
          <w:lang w:eastAsia="zh-CN"/>
        </w:rPr>
        <w:t>代理机构）</w:t>
      </w:r>
      <w:bookmarkEnd w:id="3"/>
      <w:bookmarkEnd w:id="4"/>
      <w:bookmarkEnd w:id="5"/>
      <w:bookmarkEnd w:id="7"/>
      <w:bookmarkStart w:id="10" w:name="_第二章__投标人须知"/>
      <w:bookmarkEnd w:id="10"/>
      <w:bookmarkStart w:id="11" w:name="_Toc9333"/>
      <w:bookmarkStart w:id="12" w:name="_Toc22559"/>
      <w:bookmarkStart w:id="13" w:name="_Toc483335400"/>
      <w:bookmarkStart w:id="14" w:name="_Toc32661"/>
      <w:bookmarkStart w:id="15" w:name="_Toc23552"/>
    </w:p>
    <w:p w14:paraId="5C8D6AF8">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shd w:val="clear" w:color="auto" w:fill="FFFFFF"/>
          <w:lang w:val="en-US" w:eastAsia="zh-CN"/>
        </w:rPr>
        <w:t>斯璐娜</w:t>
      </w:r>
      <w:r>
        <w:rPr>
          <w:rFonts w:hint="eastAsia" w:ascii="仿宋" w:hAnsi="仿宋" w:eastAsia="仿宋" w:cs="仿宋"/>
          <w:color w:val="auto"/>
          <w:sz w:val="24"/>
          <w:highlight w:val="none"/>
          <w:shd w:val="clear" w:color="auto" w:fill="FFFFFF"/>
          <w:lang w:eastAsia="zh-CN"/>
        </w:rPr>
        <w:t>：</w:t>
      </w:r>
      <w:r>
        <w:rPr>
          <w:rFonts w:hint="eastAsia" w:ascii="仿宋" w:hAnsi="仿宋" w:eastAsia="仿宋" w:cs="仿宋"/>
          <w:color w:val="auto"/>
          <w:sz w:val="24"/>
          <w:highlight w:val="none"/>
          <w:shd w:val="clear" w:color="auto" w:fill="FFFFFF"/>
          <w:lang w:val="en-US" w:eastAsia="zh-CN"/>
        </w:rPr>
        <w:t>0575-89099843</w:t>
      </w:r>
      <w:r>
        <w:rPr>
          <w:rFonts w:hint="eastAsia" w:ascii="仿宋_GB2312" w:hAnsi="仿宋_GB2312" w:eastAsia="仿宋_GB2312" w:cs="仿宋_GB2312"/>
          <w:color w:val="auto"/>
          <w:sz w:val="24"/>
          <w:highlight w:val="none"/>
        </w:rPr>
        <w:t xml:space="preserve"> </w:t>
      </w:r>
      <w:r>
        <w:rPr>
          <w:rFonts w:hint="eastAsia" w:ascii="仿宋_GB2312" w:hAnsi="仿宋_GB2312" w:eastAsia="仿宋_GB2312" w:cs="仿宋_GB2312"/>
          <w:color w:val="auto"/>
          <w:sz w:val="24"/>
          <w:highlight w:val="none"/>
          <w:lang w:val="en-US" w:eastAsia="zh-CN"/>
        </w:rPr>
        <w:t xml:space="preserve"> </w:t>
      </w:r>
      <w:r>
        <w:rPr>
          <w:rFonts w:hint="eastAsia" w:ascii="仿宋" w:hAnsi="仿宋" w:eastAsia="仿宋" w:cs="仿宋"/>
          <w:color w:val="auto"/>
          <w:sz w:val="24"/>
          <w:highlight w:val="none"/>
          <w:lang w:val="en-US" w:eastAsia="zh-CN"/>
        </w:rPr>
        <w:t xml:space="preserve">（交易办） </w:t>
      </w:r>
    </w:p>
    <w:p w14:paraId="2A174B36">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hint="eastAsia" w:ascii="仿宋" w:hAnsi="仿宋" w:eastAsia="仿宋" w:cs="仿宋"/>
          <w:b w:val="0"/>
          <w:bCs w:val="0"/>
          <w:color w:val="auto"/>
          <w:sz w:val="24"/>
          <w:highlight w:val="none"/>
          <w:lang w:val="en-US" w:eastAsia="zh-CN"/>
        </w:rPr>
      </w:pPr>
    </w:p>
    <w:p w14:paraId="16F026B4">
      <w:pPr>
        <w:pStyle w:val="2"/>
        <w:pageBreakBefore w:val="0"/>
        <w:widowControl w:val="0"/>
        <w:kinsoku/>
        <w:wordWrap/>
        <w:overflowPunct/>
        <w:topLinePunct w:val="0"/>
        <w:autoSpaceDE/>
        <w:autoSpaceDN/>
        <w:bidi w:val="0"/>
        <w:spacing w:line="240" w:lineRule="exact"/>
        <w:textAlignment w:val="auto"/>
        <w:rPr>
          <w:rFonts w:hint="eastAsia"/>
          <w:lang w:val="en-US" w:eastAsia="zh-CN"/>
        </w:rPr>
      </w:pPr>
    </w:p>
    <w:p w14:paraId="48D9F8E6">
      <w:pPr>
        <w:keepNext w:val="0"/>
        <w:keepLines w:val="0"/>
        <w:pageBreakBefore w:val="0"/>
        <w:widowControl w:val="0"/>
        <w:kinsoku/>
        <w:wordWrap/>
        <w:overflowPunct/>
        <w:topLinePunct w:val="0"/>
        <w:autoSpaceDE/>
        <w:autoSpaceDN/>
        <w:bidi w:val="0"/>
        <w:adjustRightInd w:val="0"/>
        <w:snapToGrid w:val="0"/>
        <w:spacing w:line="300" w:lineRule="exact"/>
        <w:jc w:val="right"/>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诸暨市陈宅镇东蔡村股份经济合作社</w:t>
      </w:r>
    </w:p>
    <w:p w14:paraId="4CAF80B2">
      <w:pPr>
        <w:keepNext w:val="0"/>
        <w:keepLines w:val="0"/>
        <w:pageBreakBefore w:val="0"/>
        <w:widowControl w:val="0"/>
        <w:kinsoku/>
        <w:wordWrap/>
        <w:overflowPunct/>
        <w:topLinePunct w:val="0"/>
        <w:autoSpaceDE/>
        <w:autoSpaceDN/>
        <w:bidi w:val="0"/>
        <w:adjustRightInd w:val="0"/>
        <w:snapToGrid w:val="0"/>
        <w:spacing w:line="300" w:lineRule="exact"/>
        <w:jc w:val="right"/>
        <w:textAlignment w:val="auto"/>
        <w:rPr>
          <w:rFonts w:hint="eastAsia" w:ascii="仿宋" w:hAnsi="仿宋" w:eastAsia="仿宋" w:cs="仿宋"/>
          <w:color w:val="auto"/>
          <w:highlight w:val="none"/>
          <w:lang w:val="en-US" w:eastAsia="zh-CN"/>
        </w:rPr>
      </w:pPr>
      <w:r>
        <w:rPr>
          <w:rFonts w:hint="eastAsia" w:ascii="仿宋" w:hAnsi="仿宋" w:eastAsia="仿宋" w:cs="仿宋"/>
          <w:color w:val="auto"/>
          <w:sz w:val="24"/>
          <w:highlight w:val="none"/>
          <w:lang w:eastAsia="zh-CN"/>
        </w:rPr>
        <w:t>浙江省房地产管理咨询有限公司</w:t>
      </w:r>
    </w:p>
    <w:p w14:paraId="2F573610">
      <w:pPr>
        <w:keepNext w:val="0"/>
        <w:keepLines w:val="0"/>
        <w:pageBreakBefore w:val="0"/>
        <w:widowControl w:val="0"/>
        <w:kinsoku/>
        <w:wordWrap/>
        <w:overflowPunct/>
        <w:topLinePunct w:val="0"/>
        <w:autoSpaceDE/>
        <w:autoSpaceDN/>
        <w:bidi w:val="0"/>
        <w:adjustRightInd w:val="0"/>
        <w:snapToGrid w:val="0"/>
        <w:spacing w:line="300" w:lineRule="exact"/>
        <w:jc w:val="righ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2025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8</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21</w:t>
      </w:r>
      <w:r>
        <w:rPr>
          <w:rFonts w:hint="eastAsia" w:ascii="仿宋" w:hAnsi="仿宋" w:eastAsia="仿宋" w:cs="仿宋"/>
          <w:color w:val="auto"/>
          <w:sz w:val="24"/>
          <w:highlight w:val="none"/>
        </w:rPr>
        <w:t>日</w:t>
      </w:r>
      <w:bookmarkEnd w:id="6"/>
      <w:bookmarkEnd w:id="8"/>
      <w:bookmarkEnd w:id="9"/>
      <w:bookmarkStart w:id="16" w:name="_Toc22250"/>
    </w:p>
    <w:p w14:paraId="0FC893C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Style w:val="19"/>
          <w:rFonts w:hint="eastAsia" w:ascii="仿宋" w:hAnsi="仿宋" w:eastAsia="仿宋" w:cs="仿宋"/>
          <w:color w:val="auto"/>
          <w:highlight w:val="none"/>
        </w:rPr>
      </w:pPr>
      <w:r>
        <w:rPr>
          <w:rFonts w:hint="eastAsia" w:ascii="仿宋" w:hAnsi="仿宋" w:eastAsia="仿宋" w:cs="仿宋"/>
          <w:color w:val="auto"/>
          <w:sz w:val="24"/>
          <w:highlight w:val="none"/>
        </w:rPr>
        <w:br w:type="page"/>
      </w:r>
      <w:r>
        <w:rPr>
          <w:rStyle w:val="19"/>
          <w:rFonts w:hint="eastAsia" w:ascii="仿宋" w:hAnsi="仿宋" w:eastAsia="仿宋" w:cs="仿宋"/>
          <w:color w:val="auto"/>
          <w:highlight w:val="none"/>
        </w:rPr>
        <w:t xml:space="preserve">第二章  </w:t>
      </w:r>
      <w:r>
        <w:rPr>
          <w:rStyle w:val="19"/>
          <w:rFonts w:hint="eastAsia" w:ascii="仿宋" w:hAnsi="仿宋" w:eastAsia="仿宋" w:cs="仿宋"/>
          <w:color w:val="auto"/>
          <w:highlight w:val="none"/>
          <w:lang w:eastAsia="zh-CN"/>
        </w:rPr>
        <w:t>竞包</w:t>
      </w:r>
      <w:r>
        <w:rPr>
          <w:rStyle w:val="19"/>
          <w:rFonts w:hint="eastAsia" w:ascii="仿宋" w:hAnsi="仿宋" w:eastAsia="仿宋" w:cs="仿宋"/>
          <w:color w:val="auto"/>
          <w:highlight w:val="none"/>
        </w:rPr>
        <w:t>人须知</w:t>
      </w:r>
      <w:bookmarkEnd w:id="11"/>
      <w:bookmarkEnd w:id="12"/>
      <w:bookmarkEnd w:id="13"/>
      <w:bookmarkEnd w:id="14"/>
      <w:bookmarkEnd w:id="15"/>
      <w:bookmarkEnd w:id="16"/>
    </w:p>
    <w:p w14:paraId="5EC6DEFC">
      <w:pPr>
        <w:pStyle w:val="3"/>
        <w:spacing w:before="0" w:after="0" w:line="240" w:lineRule="auto"/>
        <w:rPr>
          <w:rFonts w:hint="eastAsia" w:ascii="仿宋" w:hAnsi="仿宋" w:eastAsia="仿宋" w:cs="仿宋"/>
          <w:color w:val="auto"/>
          <w:highlight w:val="none"/>
        </w:rPr>
      </w:pPr>
      <w:bookmarkStart w:id="17" w:name="_Toc12924"/>
      <w:bookmarkStart w:id="18" w:name="_Toc483335401"/>
      <w:bookmarkStart w:id="19" w:name="_Toc24007"/>
      <w:bookmarkStart w:id="20" w:name="_Toc24582"/>
      <w:bookmarkStart w:id="21" w:name="_Toc1465"/>
      <w:bookmarkStart w:id="22" w:name="_Toc14993"/>
      <w:r>
        <w:rPr>
          <w:rFonts w:hint="eastAsia" w:ascii="仿宋" w:hAnsi="仿宋" w:eastAsia="仿宋" w:cs="仿宋"/>
          <w:color w:val="auto"/>
          <w:highlight w:val="none"/>
        </w:rPr>
        <w:t>前附表（一）</w:t>
      </w:r>
      <w:bookmarkEnd w:id="17"/>
      <w:bookmarkEnd w:id="18"/>
      <w:bookmarkEnd w:id="19"/>
      <w:bookmarkEnd w:id="20"/>
      <w:bookmarkEnd w:id="21"/>
      <w:bookmarkEnd w:id="22"/>
    </w:p>
    <w:tbl>
      <w:tblPr>
        <w:tblStyle w:val="16"/>
        <w:tblW w:w="951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1922"/>
        <w:gridCol w:w="7017"/>
      </w:tblGrid>
      <w:tr w14:paraId="0565B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dxa"/>
            <w:noWrap w:val="0"/>
            <w:vAlign w:val="center"/>
          </w:tcPr>
          <w:p w14:paraId="60B9B098">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项号</w:t>
            </w:r>
          </w:p>
        </w:tc>
        <w:tc>
          <w:tcPr>
            <w:tcW w:w="1922" w:type="dxa"/>
            <w:noWrap w:val="0"/>
            <w:vAlign w:val="center"/>
          </w:tcPr>
          <w:p w14:paraId="1F9B2523">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项目名称</w:t>
            </w:r>
          </w:p>
        </w:tc>
        <w:tc>
          <w:tcPr>
            <w:tcW w:w="7017" w:type="dxa"/>
            <w:noWrap w:val="0"/>
            <w:vAlign w:val="center"/>
          </w:tcPr>
          <w:p w14:paraId="3908C3BA">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内容与要求</w:t>
            </w:r>
          </w:p>
        </w:tc>
      </w:tr>
      <w:tr w14:paraId="0ADEC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580" w:type="dxa"/>
            <w:noWrap w:val="0"/>
            <w:vAlign w:val="center"/>
          </w:tcPr>
          <w:p w14:paraId="48C23C3D">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22" w:type="dxa"/>
            <w:noWrap w:val="0"/>
            <w:vAlign w:val="center"/>
          </w:tcPr>
          <w:p w14:paraId="74935968">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发</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lang w:eastAsia="zh-CN"/>
              </w:rPr>
              <w:t>包</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人</w:t>
            </w:r>
          </w:p>
        </w:tc>
        <w:tc>
          <w:tcPr>
            <w:tcW w:w="7017" w:type="dxa"/>
            <w:noWrap w:val="0"/>
            <w:vAlign w:val="center"/>
          </w:tcPr>
          <w:p w14:paraId="10EE3B8B">
            <w:pPr>
              <w:spacing w:line="252" w:lineRule="auto"/>
              <w:jc w:val="left"/>
              <w:rPr>
                <w:rFonts w:hint="eastAsia" w:ascii="仿宋" w:hAnsi="仿宋" w:eastAsia="仿宋" w:cs="仿宋"/>
                <w:color w:val="auto"/>
                <w:sz w:val="24"/>
                <w:highlight w:val="none"/>
              </w:rPr>
            </w:pPr>
            <w:r>
              <w:rPr>
                <w:rFonts w:hint="eastAsia" w:ascii="仿宋" w:hAnsi="仿宋" w:eastAsia="仿宋" w:cs="仿宋"/>
                <w:color w:val="auto"/>
                <w:sz w:val="24"/>
                <w:szCs w:val="24"/>
                <w:lang w:val="en-US" w:eastAsia="zh-CN"/>
              </w:rPr>
              <w:t>诸暨市陈宅镇东蔡村股份经济合作社</w:t>
            </w:r>
          </w:p>
        </w:tc>
      </w:tr>
      <w:tr w14:paraId="4E0C1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80" w:type="dxa"/>
            <w:noWrap w:val="0"/>
            <w:vAlign w:val="center"/>
          </w:tcPr>
          <w:p w14:paraId="5CC0CDCC">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22" w:type="dxa"/>
            <w:noWrap w:val="0"/>
            <w:vAlign w:val="center"/>
          </w:tcPr>
          <w:p w14:paraId="144A52B8">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 程 名 称</w:t>
            </w:r>
          </w:p>
        </w:tc>
        <w:tc>
          <w:tcPr>
            <w:tcW w:w="7017" w:type="dxa"/>
            <w:noWrap w:val="0"/>
            <w:vAlign w:val="center"/>
          </w:tcPr>
          <w:p w14:paraId="52AEA451">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大坑、宣家坞自然村道路白改黑（第五次） </w:t>
            </w:r>
            <w:r>
              <w:rPr>
                <w:rFonts w:hint="eastAsia" w:ascii="仿宋" w:hAnsi="仿宋" w:eastAsia="仿宋" w:cs="仿宋"/>
                <w:color w:val="auto"/>
                <w:sz w:val="24"/>
                <w:highlight w:val="none"/>
                <w:lang w:val="en-US" w:eastAsia="zh-CN"/>
              </w:rPr>
              <w:t xml:space="preserve"> </w:t>
            </w:r>
          </w:p>
        </w:tc>
      </w:tr>
      <w:tr w14:paraId="1162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dxa"/>
            <w:noWrap w:val="0"/>
            <w:vAlign w:val="center"/>
          </w:tcPr>
          <w:p w14:paraId="4C14C6FA">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22" w:type="dxa"/>
            <w:noWrap w:val="0"/>
            <w:vAlign w:val="center"/>
          </w:tcPr>
          <w:p w14:paraId="371FD02C">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建 设 地 点</w:t>
            </w:r>
          </w:p>
        </w:tc>
        <w:tc>
          <w:tcPr>
            <w:tcW w:w="7017" w:type="dxa"/>
            <w:noWrap w:val="0"/>
            <w:vAlign w:val="center"/>
          </w:tcPr>
          <w:p w14:paraId="3EED227F">
            <w:pPr>
              <w:rPr>
                <w:rFonts w:hint="default" w:ascii="仿宋" w:hAnsi="仿宋" w:eastAsia="仿宋" w:cs="仿宋"/>
                <w:color w:val="auto"/>
                <w:sz w:val="24"/>
                <w:highlight w:val="none"/>
                <w:lang w:val="en-US"/>
              </w:rPr>
            </w:pPr>
            <w:r>
              <w:rPr>
                <w:rFonts w:hint="eastAsia" w:ascii="仿宋" w:hAnsi="仿宋" w:eastAsia="仿宋" w:cs="仿宋"/>
                <w:color w:val="auto"/>
                <w:sz w:val="24"/>
                <w:szCs w:val="24"/>
                <w:lang w:val="en-US" w:eastAsia="zh-CN"/>
              </w:rPr>
              <w:t>诸暨市陈宅镇东蔡村</w:t>
            </w:r>
          </w:p>
        </w:tc>
      </w:tr>
      <w:tr w14:paraId="04865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dxa"/>
            <w:noWrap w:val="0"/>
            <w:vAlign w:val="center"/>
          </w:tcPr>
          <w:p w14:paraId="42C2C248">
            <w:pPr>
              <w:adjustRightInd w:val="0"/>
              <w:snapToGrid w:val="0"/>
              <w:spacing w:line="3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22" w:type="dxa"/>
            <w:noWrap w:val="0"/>
            <w:vAlign w:val="center"/>
          </w:tcPr>
          <w:p w14:paraId="02BA56CE">
            <w:pPr>
              <w:adjustRightInd w:val="0"/>
              <w:snapToGrid w:val="0"/>
              <w:spacing w:line="3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建 设 规 模</w:t>
            </w:r>
          </w:p>
        </w:tc>
        <w:tc>
          <w:tcPr>
            <w:tcW w:w="7017" w:type="dxa"/>
            <w:noWrap w:val="0"/>
            <w:vAlign w:val="center"/>
          </w:tcPr>
          <w:p w14:paraId="25D00991">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szCs w:val="24"/>
                <w:highlight w:val="none"/>
              </w:rPr>
              <w:t>总造价约</w:t>
            </w:r>
            <w:r>
              <w:rPr>
                <w:rFonts w:hint="eastAsia" w:ascii="仿宋" w:hAnsi="仿宋" w:eastAsia="仿宋" w:cs="仿宋"/>
                <w:color w:val="auto"/>
                <w:sz w:val="24"/>
                <w:szCs w:val="24"/>
                <w:highlight w:val="none"/>
                <w:lang w:val="en-US" w:eastAsia="zh-CN"/>
              </w:rPr>
              <w:t>117</w:t>
            </w:r>
            <w:r>
              <w:rPr>
                <w:rFonts w:hint="eastAsia" w:ascii="仿宋" w:hAnsi="仿宋" w:eastAsia="仿宋" w:cs="仿宋"/>
                <w:color w:val="auto"/>
                <w:sz w:val="24"/>
                <w:szCs w:val="24"/>
                <w:highlight w:val="none"/>
              </w:rPr>
              <w:t>万元</w:t>
            </w:r>
            <w:r>
              <w:rPr>
                <w:rFonts w:hint="eastAsia" w:ascii="仿宋" w:hAnsi="仿宋" w:eastAsia="仿宋" w:cs="仿宋"/>
                <w:color w:val="auto"/>
                <w:sz w:val="24"/>
                <w:highlight w:val="none"/>
                <w:lang w:val="en-US" w:eastAsia="zh-CN"/>
              </w:rPr>
              <w:t xml:space="preserve"> </w:t>
            </w:r>
          </w:p>
        </w:tc>
      </w:tr>
      <w:tr w14:paraId="321B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580" w:type="dxa"/>
            <w:noWrap w:val="0"/>
            <w:vAlign w:val="center"/>
          </w:tcPr>
          <w:p w14:paraId="770712FC">
            <w:pPr>
              <w:adjustRightInd w:val="0"/>
              <w:snapToGrid w:val="0"/>
              <w:spacing w:line="3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22" w:type="dxa"/>
            <w:noWrap w:val="0"/>
            <w:vAlign w:val="center"/>
          </w:tcPr>
          <w:p w14:paraId="7FC2DBC5">
            <w:pPr>
              <w:adjustRightInd w:val="0"/>
              <w:snapToGrid w:val="0"/>
              <w:spacing w:line="3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发</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lang w:eastAsia="zh-CN"/>
              </w:rPr>
              <w:t>包</w:t>
            </w:r>
            <w:r>
              <w:rPr>
                <w:rFonts w:hint="eastAsia" w:ascii="仿宋" w:hAnsi="仿宋" w:eastAsia="仿宋" w:cs="仿宋"/>
                <w:color w:val="auto"/>
                <w:sz w:val="24"/>
                <w:highlight w:val="none"/>
              </w:rPr>
              <w:t xml:space="preserve"> 范 围</w:t>
            </w:r>
          </w:p>
          <w:p w14:paraId="4651D1A8">
            <w:pPr>
              <w:adjustRightInd w:val="0"/>
              <w:snapToGrid w:val="0"/>
              <w:spacing w:line="3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及 内 容</w:t>
            </w:r>
          </w:p>
        </w:tc>
        <w:tc>
          <w:tcPr>
            <w:tcW w:w="7017" w:type="dxa"/>
            <w:noWrap w:val="0"/>
            <w:vAlign w:val="center"/>
          </w:tcPr>
          <w:p w14:paraId="16B9CD1B">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设计图纸范围内的道路白改黑工程，详见设计施工图。</w:t>
            </w:r>
          </w:p>
        </w:tc>
      </w:tr>
      <w:tr w14:paraId="3E4B6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dxa"/>
            <w:noWrap w:val="0"/>
            <w:vAlign w:val="center"/>
          </w:tcPr>
          <w:p w14:paraId="57ACBF1F">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1922" w:type="dxa"/>
            <w:noWrap w:val="0"/>
            <w:vAlign w:val="center"/>
          </w:tcPr>
          <w:p w14:paraId="156B7CF0">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承 包 方 式</w:t>
            </w:r>
          </w:p>
        </w:tc>
        <w:tc>
          <w:tcPr>
            <w:tcW w:w="7017" w:type="dxa"/>
            <w:noWrap w:val="0"/>
            <w:vAlign w:val="center"/>
          </w:tcPr>
          <w:p w14:paraId="61832E2F">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包工包料</w:t>
            </w:r>
            <w:r>
              <w:rPr>
                <w:rFonts w:hint="eastAsia" w:ascii="仿宋" w:hAnsi="仿宋" w:eastAsia="仿宋" w:cs="仿宋"/>
                <w:color w:val="auto"/>
                <w:sz w:val="24"/>
                <w:highlight w:val="none"/>
                <w:lang w:val="en-US" w:eastAsia="zh-CN"/>
              </w:rPr>
              <w:t xml:space="preserve"> </w:t>
            </w:r>
          </w:p>
        </w:tc>
      </w:tr>
      <w:tr w14:paraId="01BE3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dxa"/>
            <w:noWrap w:val="0"/>
            <w:vAlign w:val="center"/>
          </w:tcPr>
          <w:p w14:paraId="62960FA2">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p>
        </w:tc>
        <w:tc>
          <w:tcPr>
            <w:tcW w:w="1922" w:type="dxa"/>
            <w:noWrap w:val="0"/>
            <w:vAlign w:val="center"/>
          </w:tcPr>
          <w:p w14:paraId="554E458F">
            <w:pPr>
              <w:spacing w:line="280" w:lineRule="exact"/>
              <w:jc w:val="center"/>
              <w:rPr>
                <w:rFonts w:hint="eastAsia" w:ascii="仿宋" w:hAnsi="仿宋" w:eastAsia="仿宋" w:cs="仿宋"/>
                <w:color w:val="auto"/>
                <w:sz w:val="24"/>
                <w:highlight w:val="none"/>
                <w:u w:val="none"/>
              </w:rPr>
            </w:pPr>
            <w:r>
              <w:rPr>
                <w:rFonts w:hint="eastAsia" w:ascii="仿宋" w:hAnsi="仿宋" w:eastAsia="仿宋" w:cs="仿宋"/>
                <w:color w:val="auto"/>
                <w:sz w:val="24"/>
                <w:highlight w:val="none"/>
                <w:u w:val="none"/>
              </w:rPr>
              <w:t>质 量 标 准</w:t>
            </w:r>
          </w:p>
        </w:tc>
        <w:tc>
          <w:tcPr>
            <w:tcW w:w="7017" w:type="dxa"/>
            <w:noWrap w:val="0"/>
            <w:vAlign w:val="center"/>
          </w:tcPr>
          <w:p w14:paraId="7B861744">
            <w:pPr>
              <w:rPr>
                <w:rFonts w:hint="eastAsia" w:ascii="仿宋" w:hAnsi="仿宋" w:eastAsia="仿宋" w:cs="仿宋"/>
                <w:color w:val="auto"/>
                <w:sz w:val="24"/>
                <w:highlight w:val="none"/>
                <w:u w:val="none"/>
              </w:rPr>
            </w:pPr>
            <w:r>
              <w:rPr>
                <w:rFonts w:hint="eastAsia" w:ascii="仿宋" w:hAnsi="仿宋" w:eastAsia="仿宋" w:cs="仿宋"/>
                <w:color w:val="auto"/>
                <w:sz w:val="24"/>
                <w:highlight w:val="none"/>
                <w:u w:val="none"/>
              </w:rPr>
              <w:t>合格</w:t>
            </w:r>
          </w:p>
        </w:tc>
      </w:tr>
      <w:tr w14:paraId="1D4F8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dxa"/>
            <w:noWrap w:val="0"/>
            <w:vAlign w:val="center"/>
          </w:tcPr>
          <w:p w14:paraId="2213ACD9">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w:t>
            </w:r>
          </w:p>
        </w:tc>
        <w:tc>
          <w:tcPr>
            <w:tcW w:w="1922" w:type="dxa"/>
            <w:noWrap w:val="0"/>
            <w:vAlign w:val="center"/>
          </w:tcPr>
          <w:p w14:paraId="361DC2E6">
            <w:pPr>
              <w:spacing w:line="280" w:lineRule="exact"/>
              <w:jc w:val="center"/>
              <w:rPr>
                <w:rFonts w:hint="eastAsia" w:ascii="仿宋" w:hAnsi="仿宋" w:eastAsia="仿宋" w:cs="仿宋"/>
                <w:color w:val="auto"/>
                <w:sz w:val="24"/>
                <w:highlight w:val="none"/>
                <w:u w:val="none"/>
              </w:rPr>
            </w:pPr>
            <w:r>
              <w:rPr>
                <w:rFonts w:hint="eastAsia" w:ascii="仿宋" w:hAnsi="仿宋" w:eastAsia="仿宋" w:cs="仿宋"/>
                <w:color w:val="auto"/>
                <w:sz w:val="24"/>
                <w:highlight w:val="none"/>
                <w:u w:val="none"/>
              </w:rPr>
              <w:t>工 期 要 求</w:t>
            </w:r>
          </w:p>
        </w:tc>
        <w:tc>
          <w:tcPr>
            <w:tcW w:w="7017" w:type="dxa"/>
            <w:noWrap w:val="0"/>
            <w:vAlign w:val="center"/>
          </w:tcPr>
          <w:p w14:paraId="673A41DD">
            <w:pPr>
              <w:rPr>
                <w:rFonts w:hint="eastAsia" w:ascii="仿宋" w:hAnsi="仿宋" w:eastAsia="仿宋" w:cs="仿宋"/>
                <w:color w:val="auto"/>
                <w:sz w:val="24"/>
                <w:highlight w:val="none"/>
                <w:u w:val="none"/>
              </w:rPr>
            </w:pPr>
            <w:r>
              <w:rPr>
                <w:rFonts w:hint="eastAsia" w:ascii="仿宋" w:hAnsi="仿宋" w:eastAsia="仿宋" w:cs="仿宋"/>
                <w:color w:val="auto"/>
                <w:sz w:val="24"/>
                <w:highlight w:val="none"/>
                <w:u w:val="none"/>
                <w:lang w:val="en-US" w:eastAsia="zh-CN"/>
              </w:rPr>
              <w:t>30</w:t>
            </w:r>
            <w:r>
              <w:rPr>
                <w:rFonts w:hint="eastAsia" w:ascii="仿宋" w:hAnsi="仿宋" w:eastAsia="仿宋" w:cs="仿宋"/>
                <w:color w:val="auto"/>
                <w:sz w:val="24"/>
                <w:highlight w:val="none"/>
                <w:u w:val="none"/>
              </w:rPr>
              <w:t>天（日历天）</w:t>
            </w:r>
          </w:p>
        </w:tc>
      </w:tr>
      <w:tr w14:paraId="6726F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80" w:type="dxa"/>
            <w:noWrap w:val="0"/>
            <w:vAlign w:val="center"/>
          </w:tcPr>
          <w:p w14:paraId="7FE0A15D">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w:t>
            </w:r>
          </w:p>
        </w:tc>
        <w:tc>
          <w:tcPr>
            <w:tcW w:w="1922" w:type="dxa"/>
            <w:noWrap w:val="0"/>
            <w:vAlign w:val="center"/>
          </w:tcPr>
          <w:p w14:paraId="07E9A6C7">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 金 来 源</w:t>
            </w:r>
          </w:p>
          <w:p w14:paraId="2F12C51C">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出 资 比 例</w:t>
            </w:r>
          </w:p>
        </w:tc>
        <w:tc>
          <w:tcPr>
            <w:tcW w:w="7017" w:type="dxa"/>
            <w:noWrap w:val="0"/>
            <w:vAlign w:val="center"/>
          </w:tcPr>
          <w:p w14:paraId="50691576">
            <w:pP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上级补助及自筹</w:t>
            </w:r>
          </w:p>
        </w:tc>
      </w:tr>
      <w:tr w14:paraId="0FEB4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dxa"/>
            <w:noWrap w:val="0"/>
            <w:vAlign w:val="center"/>
          </w:tcPr>
          <w:p w14:paraId="524507B3">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w:t>
            </w:r>
          </w:p>
        </w:tc>
        <w:tc>
          <w:tcPr>
            <w:tcW w:w="1922" w:type="dxa"/>
            <w:noWrap w:val="0"/>
            <w:vAlign w:val="center"/>
          </w:tcPr>
          <w:p w14:paraId="41E5B5C9">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人资质</w:t>
            </w:r>
          </w:p>
          <w:p w14:paraId="5B47C4B5">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等级及要求</w:t>
            </w:r>
          </w:p>
        </w:tc>
        <w:tc>
          <w:tcPr>
            <w:tcW w:w="7017" w:type="dxa"/>
            <w:noWrap w:val="0"/>
            <w:vAlign w:val="center"/>
          </w:tcPr>
          <w:p w14:paraId="072251D1">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szCs w:val="24"/>
                <w:lang w:val="en-US" w:eastAsia="zh-CN"/>
              </w:rPr>
              <w:t>市政公用工程施工总承包三级（含）以上企业。（对应资质应在“浙江省建筑市场监管公共服务系统”上资质动态核查结果处于“合格”状态）。</w:t>
            </w:r>
          </w:p>
        </w:tc>
      </w:tr>
      <w:tr w14:paraId="00FBA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580" w:type="dxa"/>
            <w:noWrap w:val="0"/>
            <w:vAlign w:val="center"/>
          </w:tcPr>
          <w:p w14:paraId="0891B003">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11</w:t>
            </w:r>
          </w:p>
        </w:tc>
        <w:tc>
          <w:tcPr>
            <w:tcW w:w="1922" w:type="dxa"/>
            <w:noWrap w:val="0"/>
            <w:vAlign w:val="center"/>
          </w:tcPr>
          <w:p w14:paraId="5FA3FF45">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项目经理资质</w:t>
            </w:r>
          </w:p>
          <w:p w14:paraId="14B93454">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等级及要求</w:t>
            </w:r>
          </w:p>
        </w:tc>
        <w:tc>
          <w:tcPr>
            <w:tcW w:w="7017" w:type="dxa"/>
            <w:noWrap w:val="0"/>
            <w:vAlign w:val="center"/>
          </w:tcPr>
          <w:p w14:paraId="1F4E2D7F">
            <w:pPr>
              <w:adjustRightInd w:val="0"/>
              <w:snapToGrid w:val="0"/>
              <w:spacing w:line="340" w:lineRule="exact"/>
              <w:rPr>
                <w:rFonts w:hint="eastAsia" w:ascii="仿宋" w:hAnsi="仿宋" w:eastAsia="仿宋" w:cs="仿宋"/>
                <w:color w:val="auto"/>
                <w:sz w:val="24"/>
                <w:highlight w:val="none"/>
              </w:rPr>
            </w:pPr>
            <w:r>
              <w:rPr>
                <w:rFonts w:hint="eastAsia" w:ascii="仿宋" w:hAnsi="仿宋" w:eastAsia="仿宋" w:cs="仿宋"/>
                <w:color w:val="auto"/>
                <w:sz w:val="24"/>
                <w:szCs w:val="24"/>
              </w:rPr>
              <w:t>须是本企业市政公用工程建造师，并持有相应行政主管部门颁发的《安全生产考核合格证书》（B证），其中一级建造师相关证书须符合《住房和城乡建设部办公厅关于全面实行一级建造师电子注册证书的通知》（建办市〔2021〕40号）规定。</w:t>
            </w:r>
          </w:p>
        </w:tc>
      </w:tr>
      <w:tr w14:paraId="53B73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580" w:type="dxa"/>
            <w:noWrap w:val="0"/>
            <w:vAlign w:val="center"/>
          </w:tcPr>
          <w:p w14:paraId="49CC9240">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12</w:t>
            </w:r>
          </w:p>
        </w:tc>
        <w:tc>
          <w:tcPr>
            <w:tcW w:w="1922" w:type="dxa"/>
            <w:noWrap w:val="0"/>
            <w:vAlign w:val="center"/>
          </w:tcPr>
          <w:p w14:paraId="62D6186E">
            <w:pPr>
              <w:spacing w:line="280" w:lineRule="exact"/>
              <w:jc w:val="center"/>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sz w:val="24"/>
                <w:highlight w:val="none"/>
                <w:lang w:eastAsia="zh-CN"/>
              </w:rPr>
              <w:t>确定入围竞包人</w:t>
            </w:r>
          </w:p>
        </w:tc>
        <w:tc>
          <w:tcPr>
            <w:tcW w:w="7017" w:type="dxa"/>
            <w:noWrap w:val="0"/>
            <w:vAlign w:val="center"/>
          </w:tcPr>
          <w:p w14:paraId="28710581">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strike/>
                <w:dstrike w:val="0"/>
                <w:color w:val="auto"/>
                <w:sz w:val="24"/>
                <w:highlight w:val="none"/>
                <w:lang w:val="en-US" w:eastAsia="zh-CN"/>
              </w:rPr>
            </w:pPr>
            <w:r>
              <w:rPr>
                <w:rFonts w:hint="eastAsia" w:ascii="仿宋" w:hAnsi="仿宋" w:eastAsia="仿宋" w:cs="仿宋"/>
                <w:strike/>
                <w:dstrike w:val="0"/>
                <w:color w:val="auto"/>
                <w:sz w:val="24"/>
                <w:highlight w:val="none"/>
              </w:rPr>
              <w:t>不必派员到现场，</w:t>
            </w:r>
            <w:r>
              <w:rPr>
                <w:rFonts w:hint="eastAsia" w:ascii="仿宋" w:hAnsi="仿宋" w:eastAsia="仿宋" w:cs="仿宋"/>
                <w:strike/>
                <w:dstrike w:val="0"/>
                <w:color w:val="auto"/>
                <w:sz w:val="24"/>
                <w:highlight w:val="none"/>
                <w:lang w:eastAsia="zh-CN"/>
              </w:rPr>
              <w:t>发包</w:t>
            </w:r>
            <w:r>
              <w:rPr>
                <w:rFonts w:hint="eastAsia" w:ascii="仿宋" w:hAnsi="仿宋" w:eastAsia="仿宋" w:cs="仿宋"/>
                <w:strike/>
                <w:dstrike w:val="0"/>
                <w:color w:val="auto"/>
                <w:sz w:val="24"/>
                <w:highlight w:val="none"/>
              </w:rPr>
              <w:t>人根据相关文件及规定，按网上报名序号在</w:t>
            </w:r>
            <w:r>
              <w:rPr>
                <w:rFonts w:hint="eastAsia" w:ascii="仿宋" w:hAnsi="仿宋" w:eastAsia="仿宋" w:cs="仿宋"/>
                <w:strike/>
                <w:dstrike w:val="0"/>
                <w:color w:val="auto"/>
                <w:sz w:val="24"/>
                <w:highlight w:val="none"/>
                <w:lang w:val="en-US" w:eastAsia="zh-CN"/>
              </w:rPr>
              <w:t xml:space="preserve"> 2025</w:t>
            </w:r>
            <w:r>
              <w:rPr>
                <w:rFonts w:hint="eastAsia" w:ascii="仿宋" w:hAnsi="仿宋" w:eastAsia="仿宋" w:cs="仿宋"/>
                <w:strike/>
                <w:dstrike w:val="0"/>
                <w:color w:val="auto"/>
                <w:sz w:val="24"/>
                <w:highlight w:val="none"/>
              </w:rPr>
              <w:t>年</w:t>
            </w:r>
            <w:r>
              <w:rPr>
                <w:rFonts w:hint="eastAsia" w:ascii="仿宋" w:hAnsi="仿宋" w:eastAsia="仿宋" w:cs="仿宋"/>
                <w:strike/>
                <w:dstrike w:val="0"/>
                <w:color w:val="auto"/>
                <w:sz w:val="24"/>
                <w:highlight w:val="none"/>
                <w:lang w:val="en-US" w:eastAsia="zh-CN"/>
              </w:rPr>
              <w:t>4</w:t>
            </w:r>
            <w:r>
              <w:rPr>
                <w:rFonts w:hint="eastAsia" w:ascii="仿宋" w:hAnsi="仿宋" w:eastAsia="仿宋" w:cs="仿宋"/>
                <w:strike/>
                <w:dstrike w:val="0"/>
                <w:color w:val="auto"/>
                <w:sz w:val="24"/>
                <w:highlight w:val="none"/>
              </w:rPr>
              <w:t>月</w:t>
            </w:r>
            <w:r>
              <w:rPr>
                <w:rFonts w:hint="eastAsia" w:ascii="仿宋" w:hAnsi="仿宋" w:eastAsia="仿宋" w:cs="仿宋"/>
                <w:strike/>
                <w:dstrike w:val="0"/>
                <w:color w:val="auto"/>
                <w:sz w:val="24"/>
                <w:highlight w:val="none"/>
                <w:lang w:val="en-US" w:eastAsia="zh-CN"/>
              </w:rPr>
              <w:t>28</w:t>
            </w:r>
            <w:r>
              <w:rPr>
                <w:rFonts w:hint="eastAsia" w:ascii="仿宋" w:hAnsi="仿宋" w:eastAsia="仿宋" w:cs="仿宋"/>
                <w:strike/>
                <w:dstrike w:val="0"/>
                <w:color w:val="auto"/>
                <w:sz w:val="24"/>
                <w:highlight w:val="none"/>
              </w:rPr>
              <w:t>日</w:t>
            </w:r>
            <w:r>
              <w:rPr>
                <w:rFonts w:hint="eastAsia" w:ascii="仿宋" w:hAnsi="仿宋" w:eastAsia="仿宋" w:cs="仿宋"/>
                <w:strike/>
                <w:dstrike w:val="0"/>
                <w:color w:val="auto"/>
                <w:sz w:val="24"/>
                <w:highlight w:val="none"/>
                <w:lang w:val="en-US" w:eastAsia="zh-CN"/>
              </w:rPr>
              <w:t>14</w:t>
            </w: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val="en-US" w:eastAsia="zh-CN"/>
              </w:rPr>
              <w:t>00</w:t>
            </w:r>
            <w:r>
              <w:rPr>
                <w:rFonts w:hint="eastAsia" w:ascii="仿宋" w:hAnsi="仿宋" w:eastAsia="仿宋" w:cs="仿宋"/>
                <w:strike/>
                <w:dstrike w:val="0"/>
                <w:color w:val="auto"/>
                <w:sz w:val="24"/>
                <w:highlight w:val="none"/>
              </w:rPr>
              <w:t>时随机抽取</w:t>
            </w:r>
            <w:r>
              <w:rPr>
                <w:rFonts w:hint="eastAsia" w:ascii="仿宋" w:hAnsi="仿宋" w:eastAsia="仿宋" w:cs="仿宋"/>
                <w:b w:val="0"/>
                <w:bCs w:val="0"/>
                <w:strike/>
                <w:dstrike w:val="0"/>
                <w:color w:val="auto"/>
                <w:kern w:val="2"/>
                <w:sz w:val="24"/>
                <w:szCs w:val="24"/>
                <w:highlight w:val="none"/>
                <w:lang w:val="en-US" w:eastAsia="zh-CN" w:bidi="ar-SA"/>
              </w:rPr>
              <w:t>30家入围竞包人参与竞包，</w:t>
            </w:r>
            <w:r>
              <w:rPr>
                <w:rFonts w:hint="eastAsia" w:ascii="仿宋" w:hAnsi="仿宋" w:eastAsia="仿宋" w:cs="仿宋"/>
                <w:strike/>
                <w:dstrike w:val="0"/>
                <w:color w:val="auto"/>
                <w:sz w:val="24"/>
                <w:highlight w:val="none"/>
                <w:lang w:eastAsia="zh-CN"/>
              </w:rPr>
              <w:t>竞包人凭本企业</w:t>
            </w:r>
            <w:r>
              <w:rPr>
                <w:rFonts w:hint="eastAsia" w:ascii="仿宋" w:hAnsi="仿宋" w:eastAsia="仿宋" w:cs="仿宋"/>
                <w:strike/>
                <w:dstrike w:val="0"/>
                <w:color w:val="auto"/>
                <w:sz w:val="24"/>
                <w:highlight w:val="none"/>
                <w:lang w:val="en-US" w:eastAsia="zh-CN"/>
              </w:rPr>
              <w:t>CA数字证书</w:t>
            </w:r>
            <w:r>
              <w:rPr>
                <w:rFonts w:hint="eastAsia" w:ascii="仿宋" w:hAnsi="仿宋" w:eastAsia="仿宋" w:cs="仿宋"/>
                <w:strike/>
                <w:dstrike w:val="0"/>
                <w:color w:val="auto"/>
                <w:sz w:val="24"/>
                <w:highlight w:val="none"/>
                <w:lang w:eastAsia="zh-CN"/>
              </w:rPr>
              <w:t>登录“诸暨市公共资源交易平台”</w:t>
            </w:r>
            <w:r>
              <w:rPr>
                <w:rFonts w:hint="eastAsia" w:ascii="仿宋" w:hAnsi="仿宋" w:eastAsia="仿宋" w:cs="仿宋"/>
                <w:strike/>
                <w:dstrike w:val="0"/>
                <w:color w:val="auto"/>
                <w:sz w:val="24"/>
                <w:highlight w:val="none"/>
                <w:lang w:val="en-US" w:eastAsia="zh-CN"/>
              </w:rPr>
              <w:t>--“我的项目”—“已入围项目”查询本企业入围信息。</w:t>
            </w:r>
          </w:p>
          <w:p w14:paraId="45954BC8">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b w:val="0"/>
                <w:bCs w:val="0"/>
                <w:strike/>
                <w:dstrike w:val="0"/>
                <w:color w:val="auto"/>
                <w:sz w:val="24"/>
                <w:highlight w:val="none"/>
                <w:lang w:eastAsia="zh-CN"/>
              </w:rPr>
            </w:pPr>
            <w:r>
              <w:rPr>
                <w:rFonts w:hint="eastAsia" w:ascii="仿宋" w:hAnsi="仿宋" w:eastAsia="仿宋" w:cs="仿宋"/>
                <w:b w:val="0"/>
                <w:bCs w:val="0"/>
                <w:strike/>
                <w:dstrike w:val="0"/>
                <w:color w:val="auto"/>
                <w:sz w:val="24"/>
                <w:highlight w:val="none"/>
                <w:lang w:val="en-US" w:eastAsia="zh-CN"/>
              </w:rPr>
              <w:t>确定方式：①</w:t>
            </w:r>
            <w:r>
              <w:rPr>
                <w:rFonts w:hint="eastAsia" w:ascii="仿宋" w:hAnsi="仿宋" w:eastAsia="仿宋" w:cs="仿宋"/>
                <w:b w:val="0"/>
                <w:bCs w:val="0"/>
                <w:strike/>
                <w:dstrike w:val="0"/>
                <w:color w:val="auto"/>
                <w:sz w:val="24"/>
                <w:highlight w:val="none"/>
                <w:lang w:eastAsia="zh-CN"/>
              </w:rPr>
              <w:t>当报名的</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人家数超出抽签室摇号机现有球数400且不大于2000时，分五组抽签入围，每组抽取</w:t>
            </w:r>
            <w:r>
              <w:rPr>
                <w:rFonts w:hint="eastAsia" w:ascii="仿宋" w:hAnsi="仿宋" w:eastAsia="仿宋" w:cs="仿宋"/>
                <w:b w:val="0"/>
                <w:bCs w:val="0"/>
                <w:strike/>
                <w:dstrike w:val="0"/>
                <w:color w:val="auto"/>
                <w:sz w:val="24"/>
                <w:highlight w:val="none"/>
                <w:lang w:val="en-US" w:eastAsia="zh-CN"/>
              </w:rPr>
              <w:t>6</w:t>
            </w:r>
            <w:r>
              <w:rPr>
                <w:rFonts w:hint="eastAsia" w:ascii="仿宋" w:hAnsi="仿宋" w:eastAsia="仿宋" w:cs="仿宋"/>
                <w:b w:val="0"/>
                <w:bCs w:val="0"/>
                <w:strike/>
                <w:dstrike w:val="0"/>
                <w:color w:val="auto"/>
                <w:sz w:val="24"/>
                <w:highlight w:val="none"/>
                <w:lang w:eastAsia="zh-CN"/>
              </w:rPr>
              <w:t>家：若</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人家数能被5整除，则平分五组；若余数为1，则第五组</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人家数多一家；若余数为2，则第四组和第五组</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人家数各多一家；若余数为3，则第三组、第四组和第五组</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人家数各多一家；若余数为4，则第二组、第三组、第四组和第五组</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人家数各多一家。</w:t>
            </w:r>
          </w:p>
          <w:p w14:paraId="2E04B0C3">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b w:val="0"/>
                <w:bCs w:val="0"/>
                <w:strike/>
                <w:dstrike w:val="0"/>
                <w:color w:val="auto"/>
                <w:sz w:val="24"/>
                <w:highlight w:val="none"/>
                <w:lang w:eastAsia="zh-CN"/>
              </w:rPr>
            </w:pPr>
            <w:r>
              <w:rPr>
                <w:rFonts w:hint="eastAsia" w:ascii="仿宋" w:hAnsi="仿宋" w:eastAsia="仿宋" w:cs="仿宋"/>
                <w:b w:val="0"/>
                <w:bCs w:val="0"/>
                <w:strike/>
                <w:dstrike w:val="0"/>
                <w:color w:val="auto"/>
                <w:sz w:val="24"/>
                <w:highlight w:val="none"/>
                <w:lang w:eastAsia="zh-CN"/>
              </w:rPr>
              <w:t>如：报名家数有401，而球号只有400，则第一组是在报名序号1-80中随机抽取</w:t>
            </w:r>
            <w:r>
              <w:rPr>
                <w:rFonts w:hint="eastAsia" w:ascii="仿宋" w:hAnsi="仿宋" w:eastAsia="仿宋" w:cs="仿宋"/>
                <w:b w:val="0"/>
                <w:bCs w:val="0"/>
                <w:strike/>
                <w:dstrike w:val="0"/>
                <w:color w:val="auto"/>
                <w:sz w:val="24"/>
                <w:highlight w:val="none"/>
                <w:lang w:val="en-US" w:eastAsia="zh-CN"/>
              </w:rPr>
              <w:t>6</w:t>
            </w:r>
            <w:r>
              <w:rPr>
                <w:rFonts w:hint="eastAsia" w:ascii="仿宋" w:hAnsi="仿宋" w:eastAsia="仿宋" w:cs="仿宋"/>
                <w:b w:val="0"/>
                <w:bCs w:val="0"/>
                <w:strike/>
                <w:dstrike w:val="0"/>
                <w:color w:val="auto"/>
                <w:sz w:val="24"/>
                <w:highlight w:val="none"/>
                <w:lang w:eastAsia="zh-CN"/>
              </w:rPr>
              <w:t>家，第二组是在报名序号81-160中随机抽取</w:t>
            </w:r>
            <w:r>
              <w:rPr>
                <w:rFonts w:hint="eastAsia" w:ascii="仿宋" w:hAnsi="仿宋" w:eastAsia="仿宋" w:cs="仿宋"/>
                <w:b w:val="0"/>
                <w:bCs w:val="0"/>
                <w:strike/>
                <w:dstrike w:val="0"/>
                <w:color w:val="auto"/>
                <w:sz w:val="24"/>
                <w:highlight w:val="none"/>
                <w:lang w:val="en-US" w:eastAsia="zh-CN"/>
              </w:rPr>
              <w:t>6</w:t>
            </w:r>
            <w:r>
              <w:rPr>
                <w:rFonts w:hint="eastAsia" w:ascii="仿宋" w:hAnsi="仿宋" w:eastAsia="仿宋" w:cs="仿宋"/>
                <w:b w:val="0"/>
                <w:bCs w:val="0"/>
                <w:strike/>
                <w:dstrike w:val="0"/>
                <w:color w:val="auto"/>
                <w:sz w:val="24"/>
                <w:highlight w:val="none"/>
                <w:lang w:eastAsia="zh-CN"/>
              </w:rPr>
              <w:t>家，而此时第二组抽取时球号1对应报名序号81，球号2对应报名序号82，……，球号80对应报名序号160，第三组是在报名序号161-240中随机抽取</w:t>
            </w:r>
            <w:r>
              <w:rPr>
                <w:rFonts w:hint="eastAsia" w:ascii="仿宋" w:hAnsi="仿宋" w:eastAsia="仿宋" w:cs="仿宋"/>
                <w:b w:val="0"/>
                <w:bCs w:val="0"/>
                <w:strike/>
                <w:dstrike w:val="0"/>
                <w:color w:val="auto"/>
                <w:sz w:val="24"/>
                <w:highlight w:val="none"/>
                <w:lang w:val="en-US" w:eastAsia="zh-CN"/>
              </w:rPr>
              <w:t>6</w:t>
            </w:r>
            <w:r>
              <w:rPr>
                <w:rFonts w:hint="eastAsia" w:ascii="仿宋" w:hAnsi="仿宋" w:eastAsia="仿宋" w:cs="仿宋"/>
                <w:b w:val="0"/>
                <w:bCs w:val="0"/>
                <w:strike/>
                <w:dstrike w:val="0"/>
                <w:color w:val="auto"/>
                <w:sz w:val="24"/>
                <w:highlight w:val="none"/>
                <w:lang w:eastAsia="zh-CN"/>
              </w:rPr>
              <w:t>家，而此时第三组抽取时球号1对应报名序号161，球号2对应报名序号162，……，球号80对应报名序号240；第四组是在报名序号241-320中随机抽取</w:t>
            </w:r>
            <w:r>
              <w:rPr>
                <w:rFonts w:hint="eastAsia" w:ascii="仿宋" w:hAnsi="仿宋" w:eastAsia="仿宋" w:cs="仿宋"/>
                <w:b w:val="0"/>
                <w:bCs w:val="0"/>
                <w:strike/>
                <w:dstrike w:val="0"/>
                <w:color w:val="auto"/>
                <w:sz w:val="24"/>
                <w:highlight w:val="none"/>
                <w:lang w:val="en-US" w:eastAsia="zh-CN"/>
              </w:rPr>
              <w:t>6</w:t>
            </w:r>
            <w:r>
              <w:rPr>
                <w:rFonts w:hint="eastAsia" w:ascii="仿宋" w:hAnsi="仿宋" w:eastAsia="仿宋" w:cs="仿宋"/>
                <w:b w:val="0"/>
                <w:bCs w:val="0"/>
                <w:strike/>
                <w:dstrike w:val="0"/>
                <w:color w:val="auto"/>
                <w:sz w:val="24"/>
                <w:highlight w:val="none"/>
                <w:lang w:eastAsia="zh-CN"/>
              </w:rPr>
              <w:t>家，而此时第四组抽取时球号1对应报名序号241，球号2对应报名序号242，……，球号80对应报名序号320；第五组是在报名序号321-401中随机抽取</w:t>
            </w:r>
            <w:r>
              <w:rPr>
                <w:rFonts w:hint="eastAsia" w:ascii="仿宋" w:hAnsi="仿宋" w:eastAsia="仿宋" w:cs="仿宋"/>
                <w:b w:val="0"/>
                <w:bCs w:val="0"/>
                <w:strike/>
                <w:dstrike w:val="0"/>
                <w:color w:val="auto"/>
                <w:sz w:val="24"/>
                <w:highlight w:val="none"/>
                <w:lang w:val="en-US" w:eastAsia="zh-CN"/>
              </w:rPr>
              <w:t>6</w:t>
            </w:r>
            <w:r>
              <w:rPr>
                <w:rFonts w:hint="eastAsia" w:ascii="仿宋" w:hAnsi="仿宋" w:eastAsia="仿宋" w:cs="仿宋"/>
                <w:b w:val="0"/>
                <w:bCs w:val="0"/>
                <w:strike/>
                <w:dstrike w:val="0"/>
                <w:color w:val="auto"/>
                <w:sz w:val="24"/>
                <w:highlight w:val="none"/>
                <w:lang w:eastAsia="zh-CN"/>
              </w:rPr>
              <w:t>家，而此时第五组抽取时球号1对应报名序号321，球号2对应报名序号322，……，球号81对应报名序号401；以此类推。</w:t>
            </w:r>
          </w:p>
          <w:p w14:paraId="2AB6DAD7">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b w:val="0"/>
                <w:bCs w:val="0"/>
                <w:strike/>
                <w:dstrike w:val="0"/>
                <w:color w:val="auto"/>
                <w:sz w:val="24"/>
                <w:highlight w:val="none"/>
                <w:lang w:val="en-US" w:eastAsia="zh-CN"/>
              </w:rPr>
              <w:t>②</w:t>
            </w:r>
            <w:r>
              <w:rPr>
                <w:rFonts w:hint="eastAsia" w:ascii="仿宋" w:hAnsi="仿宋" w:eastAsia="仿宋" w:cs="仿宋"/>
                <w:b w:val="0"/>
                <w:bCs w:val="0"/>
                <w:strike/>
                <w:dstrike w:val="0"/>
                <w:color w:val="auto"/>
                <w:sz w:val="24"/>
                <w:highlight w:val="none"/>
                <w:lang w:eastAsia="zh-CN"/>
              </w:rPr>
              <w:t>当报名的</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人家数大于2000时，分十组抽签入围，每组抽取</w:t>
            </w:r>
            <w:r>
              <w:rPr>
                <w:rFonts w:hint="eastAsia" w:ascii="仿宋" w:hAnsi="仿宋" w:eastAsia="仿宋" w:cs="仿宋"/>
                <w:b w:val="0"/>
                <w:bCs w:val="0"/>
                <w:strike/>
                <w:dstrike w:val="0"/>
                <w:color w:val="auto"/>
                <w:sz w:val="24"/>
                <w:highlight w:val="none"/>
                <w:lang w:val="en-US" w:eastAsia="zh-CN"/>
              </w:rPr>
              <w:t>3</w:t>
            </w:r>
            <w:r>
              <w:rPr>
                <w:rFonts w:hint="eastAsia" w:ascii="仿宋" w:hAnsi="仿宋" w:eastAsia="仿宋" w:cs="仿宋"/>
                <w:b w:val="0"/>
                <w:bCs w:val="0"/>
                <w:strike/>
                <w:dstrike w:val="0"/>
                <w:color w:val="auto"/>
                <w:sz w:val="24"/>
                <w:highlight w:val="none"/>
                <w:lang w:eastAsia="zh-CN"/>
              </w:rPr>
              <w:t>家：若</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人家数能被1</w:t>
            </w:r>
            <w:r>
              <w:rPr>
                <w:rFonts w:hint="eastAsia" w:ascii="仿宋" w:hAnsi="仿宋" w:eastAsia="仿宋" w:cs="仿宋"/>
                <w:b w:val="0"/>
                <w:bCs w:val="0"/>
                <w:strike/>
                <w:dstrike w:val="0"/>
                <w:color w:val="auto"/>
                <w:sz w:val="24"/>
                <w:highlight w:val="none"/>
                <w:lang w:val="en-US" w:eastAsia="zh-CN"/>
              </w:rPr>
              <w:t>0</w:t>
            </w:r>
            <w:r>
              <w:rPr>
                <w:rFonts w:hint="eastAsia" w:ascii="仿宋" w:hAnsi="仿宋" w:eastAsia="仿宋" w:cs="仿宋"/>
                <w:b w:val="0"/>
                <w:bCs w:val="0"/>
                <w:strike/>
                <w:dstrike w:val="0"/>
                <w:color w:val="auto"/>
                <w:sz w:val="24"/>
                <w:highlight w:val="none"/>
                <w:lang w:eastAsia="zh-CN"/>
              </w:rPr>
              <w:t>整除，则平分十组；若余数为1，则第十组</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人家数多一家；若余数为2，则第</w:t>
            </w:r>
            <w:r>
              <w:rPr>
                <w:rFonts w:hint="eastAsia" w:ascii="仿宋" w:hAnsi="仿宋" w:eastAsia="仿宋" w:cs="仿宋"/>
                <w:b w:val="0"/>
                <w:bCs w:val="0"/>
                <w:strike/>
                <w:dstrike w:val="0"/>
                <w:color w:val="auto"/>
                <w:sz w:val="24"/>
                <w:highlight w:val="none"/>
                <w:lang w:val="en-US" w:eastAsia="zh-CN"/>
              </w:rPr>
              <w:t>九</w:t>
            </w:r>
            <w:r>
              <w:rPr>
                <w:rFonts w:hint="eastAsia" w:ascii="仿宋" w:hAnsi="仿宋" w:eastAsia="仿宋" w:cs="仿宋"/>
                <w:b w:val="0"/>
                <w:bCs w:val="0"/>
                <w:strike/>
                <w:dstrike w:val="0"/>
                <w:color w:val="auto"/>
                <w:sz w:val="24"/>
                <w:highlight w:val="none"/>
                <w:lang w:eastAsia="zh-CN"/>
              </w:rPr>
              <w:t>组和第十组</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人家数各多一家；若余数为3，则第</w:t>
            </w:r>
            <w:r>
              <w:rPr>
                <w:rFonts w:hint="eastAsia" w:ascii="仿宋" w:hAnsi="仿宋" w:eastAsia="仿宋" w:cs="仿宋"/>
                <w:b w:val="0"/>
                <w:bCs w:val="0"/>
                <w:strike/>
                <w:dstrike w:val="0"/>
                <w:color w:val="auto"/>
                <w:sz w:val="24"/>
                <w:highlight w:val="none"/>
                <w:lang w:val="en-US" w:eastAsia="zh-CN"/>
              </w:rPr>
              <w:t>八</w:t>
            </w:r>
            <w:r>
              <w:rPr>
                <w:rFonts w:hint="eastAsia" w:ascii="仿宋" w:hAnsi="仿宋" w:eastAsia="仿宋" w:cs="仿宋"/>
                <w:b w:val="0"/>
                <w:bCs w:val="0"/>
                <w:strike/>
                <w:dstrike w:val="0"/>
                <w:color w:val="auto"/>
                <w:sz w:val="24"/>
                <w:highlight w:val="none"/>
                <w:lang w:eastAsia="zh-CN"/>
              </w:rPr>
              <w:t>组、第</w:t>
            </w:r>
            <w:r>
              <w:rPr>
                <w:rFonts w:hint="eastAsia" w:ascii="仿宋" w:hAnsi="仿宋" w:eastAsia="仿宋" w:cs="仿宋"/>
                <w:b w:val="0"/>
                <w:bCs w:val="0"/>
                <w:strike/>
                <w:dstrike w:val="0"/>
                <w:color w:val="auto"/>
                <w:sz w:val="24"/>
                <w:highlight w:val="none"/>
                <w:lang w:val="en-US" w:eastAsia="zh-CN"/>
              </w:rPr>
              <w:t>九</w:t>
            </w:r>
            <w:r>
              <w:rPr>
                <w:rFonts w:hint="eastAsia" w:ascii="仿宋" w:hAnsi="仿宋" w:eastAsia="仿宋" w:cs="仿宋"/>
                <w:b w:val="0"/>
                <w:bCs w:val="0"/>
                <w:strike/>
                <w:dstrike w:val="0"/>
                <w:color w:val="auto"/>
                <w:sz w:val="24"/>
                <w:highlight w:val="none"/>
                <w:lang w:eastAsia="zh-CN"/>
              </w:rPr>
              <w:t>组和第十组</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人家数各多一家；若余数为4，则第</w:t>
            </w:r>
            <w:r>
              <w:rPr>
                <w:rFonts w:hint="eastAsia" w:ascii="仿宋" w:hAnsi="仿宋" w:eastAsia="仿宋" w:cs="仿宋"/>
                <w:b w:val="0"/>
                <w:bCs w:val="0"/>
                <w:strike/>
                <w:dstrike w:val="0"/>
                <w:color w:val="auto"/>
                <w:sz w:val="24"/>
                <w:highlight w:val="none"/>
                <w:lang w:val="en-US" w:eastAsia="zh-CN"/>
              </w:rPr>
              <w:t>七</w:t>
            </w:r>
            <w:r>
              <w:rPr>
                <w:rFonts w:hint="eastAsia" w:ascii="仿宋" w:hAnsi="仿宋" w:eastAsia="仿宋" w:cs="仿宋"/>
                <w:b w:val="0"/>
                <w:bCs w:val="0"/>
                <w:strike/>
                <w:dstrike w:val="0"/>
                <w:color w:val="auto"/>
                <w:sz w:val="24"/>
                <w:highlight w:val="none"/>
                <w:lang w:eastAsia="zh-CN"/>
              </w:rPr>
              <w:t>组、第</w:t>
            </w:r>
            <w:r>
              <w:rPr>
                <w:rFonts w:hint="eastAsia" w:ascii="仿宋" w:hAnsi="仿宋" w:eastAsia="仿宋" w:cs="仿宋"/>
                <w:b w:val="0"/>
                <w:bCs w:val="0"/>
                <w:strike/>
                <w:dstrike w:val="0"/>
                <w:color w:val="auto"/>
                <w:sz w:val="24"/>
                <w:highlight w:val="none"/>
                <w:lang w:val="en-US" w:eastAsia="zh-CN"/>
              </w:rPr>
              <w:t>八</w:t>
            </w:r>
            <w:r>
              <w:rPr>
                <w:rFonts w:hint="eastAsia" w:ascii="仿宋" w:hAnsi="仿宋" w:eastAsia="仿宋" w:cs="仿宋"/>
                <w:b w:val="0"/>
                <w:bCs w:val="0"/>
                <w:strike/>
                <w:dstrike w:val="0"/>
                <w:color w:val="auto"/>
                <w:sz w:val="24"/>
                <w:highlight w:val="none"/>
                <w:lang w:eastAsia="zh-CN"/>
              </w:rPr>
              <w:t>组、第</w:t>
            </w:r>
            <w:r>
              <w:rPr>
                <w:rFonts w:hint="eastAsia" w:ascii="仿宋" w:hAnsi="仿宋" w:eastAsia="仿宋" w:cs="仿宋"/>
                <w:b w:val="0"/>
                <w:bCs w:val="0"/>
                <w:strike/>
                <w:dstrike w:val="0"/>
                <w:color w:val="auto"/>
                <w:sz w:val="24"/>
                <w:highlight w:val="none"/>
                <w:lang w:val="en-US" w:eastAsia="zh-CN"/>
              </w:rPr>
              <w:t>九</w:t>
            </w:r>
            <w:r>
              <w:rPr>
                <w:rFonts w:hint="eastAsia" w:ascii="仿宋" w:hAnsi="仿宋" w:eastAsia="仿宋" w:cs="仿宋"/>
                <w:b w:val="0"/>
                <w:bCs w:val="0"/>
                <w:strike/>
                <w:dstrike w:val="0"/>
                <w:color w:val="auto"/>
                <w:sz w:val="24"/>
                <w:highlight w:val="none"/>
                <w:lang w:eastAsia="zh-CN"/>
              </w:rPr>
              <w:t>组和第十组</w:t>
            </w:r>
            <w:r>
              <w:rPr>
                <w:rFonts w:hint="eastAsia" w:ascii="仿宋" w:hAnsi="仿宋" w:eastAsia="仿宋" w:cs="仿宋"/>
                <w:b w:val="0"/>
                <w:bCs w:val="0"/>
                <w:strike/>
                <w:dstrike w:val="0"/>
                <w:color w:val="auto"/>
                <w:sz w:val="24"/>
                <w:highlight w:val="none"/>
                <w:lang w:val="en-US" w:eastAsia="zh-CN"/>
              </w:rPr>
              <w:t>竞包</w:t>
            </w:r>
            <w:r>
              <w:rPr>
                <w:rFonts w:hint="eastAsia" w:ascii="仿宋" w:hAnsi="仿宋" w:eastAsia="仿宋" w:cs="仿宋"/>
                <w:b w:val="0"/>
                <w:bCs w:val="0"/>
                <w:strike/>
                <w:dstrike w:val="0"/>
                <w:color w:val="auto"/>
                <w:sz w:val="24"/>
                <w:highlight w:val="none"/>
                <w:lang w:eastAsia="zh-CN"/>
              </w:rPr>
              <w:t>人家数各多一家，以此类推。</w:t>
            </w:r>
          </w:p>
        </w:tc>
      </w:tr>
      <w:tr w14:paraId="0EC6A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580" w:type="dxa"/>
            <w:noWrap w:val="0"/>
            <w:vAlign w:val="center"/>
          </w:tcPr>
          <w:p w14:paraId="5E744818">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13</w:t>
            </w:r>
          </w:p>
        </w:tc>
        <w:tc>
          <w:tcPr>
            <w:tcW w:w="1922" w:type="dxa"/>
            <w:noWrap w:val="0"/>
            <w:vAlign w:val="center"/>
          </w:tcPr>
          <w:p w14:paraId="00DDE425">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资格审查方式</w:t>
            </w:r>
          </w:p>
        </w:tc>
        <w:tc>
          <w:tcPr>
            <w:tcW w:w="7017" w:type="dxa"/>
            <w:noWrap w:val="0"/>
            <w:vAlign w:val="center"/>
          </w:tcPr>
          <w:p w14:paraId="4D7B6C17">
            <w:pPr>
              <w:pStyle w:val="13"/>
              <w:spacing w:after="0"/>
              <w:ind w:left="0" w:leftChars="0"/>
              <w:rPr>
                <w:rFonts w:hint="eastAsia" w:ascii="仿宋" w:hAnsi="仿宋" w:eastAsia="仿宋" w:cs="仿宋"/>
                <w:color w:val="auto"/>
                <w:sz w:val="24"/>
                <w:highlight w:val="none"/>
              </w:rPr>
            </w:pPr>
            <w:r>
              <w:rPr>
                <w:rFonts w:hint="eastAsia" w:ascii="仿宋" w:hAnsi="仿宋" w:eastAsia="仿宋" w:cs="仿宋"/>
                <w:color w:val="auto"/>
                <w:sz w:val="24"/>
                <w:szCs w:val="24"/>
                <w:highlight w:val="none"/>
              </w:rPr>
              <w:t>资格后审</w:t>
            </w:r>
          </w:p>
        </w:tc>
      </w:tr>
      <w:tr w14:paraId="57A37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dxa"/>
            <w:noWrap w:val="0"/>
            <w:vAlign w:val="center"/>
          </w:tcPr>
          <w:p w14:paraId="6ED9B7F2">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14</w:t>
            </w:r>
          </w:p>
        </w:tc>
        <w:tc>
          <w:tcPr>
            <w:tcW w:w="1922" w:type="dxa"/>
            <w:noWrap w:val="0"/>
            <w:vAlign w:val="center"/>
          </w:tcPr>
          <w:p w14:paraId="3D67CDC2">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 程 计 价</w:t>
            </w:r>
          </w:p>
          <w:p w14:paraId="4C5FA5B4">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方   法</w:t>
            </w:r>
          </w:p>
        </w:tc>
        <w:tc>
          <w:tcPr>
            <w:tcW w:w="7017" w:type="dxa"/>
            <w:noWrap w:val="0"/>
            <w:vAlign w:val="center"/>
          </w:tcPr>
          <w:p w14:paraId="4BFD7945">
            <w:pPr>
              <w:rPr>
                <w:rFonts w:hint="eastAsia" w:ascii="仿宋" w:hAnsi="仿宋" w:eastAsia="仿宋" w:cs="仿宋"/>
                <w:color w:val="auto"/>
                <w:sz w:val="24"/>
                <w:highlight w:val="none"/>
              </w:rPr>
            </w:pPr>
            <w:r>
              <w:rPr>
                <w:rFonts w:hint="eastAsia" w:ascii="仿宋" w:hAnsi="仿宋" w:eastAsia="仿宋" w:cs="仿宋"/>
                <w:color w:val="auto"/>
                <w:sz w:val="24"/>
                <w:highlight w:val="none"/>
              </w:rPr>
              <w:t>综合单价法</w:t>
            </w:r>
          </w:p>
        </w:tc>
      </w:tr>
      <w:tr w14:paraId="10DEF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580" w:type="dxa"/>
            <w:noWrap w:val="0"/>
            <w:vAlign w:val="center"/>
          </w:tcPr>
          <w:p w14:paraId="59C32F00">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15</w:t>
            </w:r>
          </w:p>
        </w:tc>
        <w:tc>
          <w:tcPr>
            <w:tcW w:w="1922" w:type="dxa"/>
            <w:noWrap w:val="0"/>
            <w:vAlign w:val="center"/>
          </w:tcPr>
          <w:p w14:paraId="3A2C473B">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有效期</w:t>
            </w:r>
          </w:p>
        </w:tc>
        <w:tc>
          <w:tcPr>
            <w:tcW w:w="7017" w:type="dxa"/>
            <w:noWrap w:val="0"/>
            <w:vAlign w:val="center"/>
          </w:tcPr>
          <w:p w14:paraId="06BBD726">
            <w:pPr>
              <w:rPr>
                <w:rFonts w:hint="eastAsia" w:ascii="仿宋" w:hAnsi="仿宋" w:eastAsia="仿宋" w:cs="仿宋"/>
                <w:color w:val="auto"/>
                <w:sz w:val="24"/>
                <w:highlight w:val="none"/>
              </w:rPr>
            </w:pPr>
            <w:r>
              <w:rPr>
                <w:rFonts w:hint="eastAsia" w:ascii="仿宋" w:hAnsi="仿宋" w:eastAsia="仿宋" w:cs="仿宋"/>
                <w:color w:val="auto"/>
                <w:sz w:val="24"/>
                <w:highlight w:val="none"/>
              </w:rPr>
              <w:t>90日历天（从</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截止之日算起）</w:t>
            </w:r>
          </w:p>
        </w:tc>
      </w:tr>
      <w:tr w14:paraId="0D808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dxa"/>
            <w:noWrap w:val="0"/>
            <w:vAlign w:val="center"/>
          </w:tcPr>
          <w:p w14:paraId="24D19E81">
            <w:pPr>
              <w:spacing w:line="280" w:lineRule="exac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16</w:t>
            </w:r>
          </w:p>
        </w:tc>
        <w:tc>
          <w:tcPr>
            <w:tcW w:w="1922" w:type="dxa"/>
            <w:noWrap w:val="0"/>
            <w:vAlign w:val="center"/>
          </w:tcPr>
          <w:p w14:paraId="3E54E182">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竞</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lang w:eastAsia="zh-CN"/>
              </w:rPr>
              <w:t>包</w:t>
            </w:r>
            <w:r>
              <w:rPr>
                <w:rFonts w:hint="eastAsia" w:ascii="仿宋" w:hAnsi="仿宋" w:eastAsia="仿宋" w:cs="仿宋"/>
                <w:color w:val="auto"/>
                <w:sz w:val="24"/>
                <w:highlight w:val="none"/>
              </w:rPr>
              <w:t xml:space="preserve"> 文 件</w:t>
            </w:r>
          </w:p>
          <w:p w14:paraId="27A1368D">
            <w:pPr>
              <w:spacing w:line="280" w:lineRule="exact"/>
              <w:jc w:val="center"/>
              <w:rPr>
                <w:rFonts w:hint="eastAsia" w:ascii="仿宋" w:hAnsi="仿宋" w:eastAsia="仿宋" w:cs="仿宋"/>
                <w:color w:val="auto"/>
                <w:sz w:val="24"/>
                <w:highlight w:val="none"/>
              </w:rPr>
            </w:pPr>
            <w:r>
              <w:rPr>
                <w:rFonts w:hint="eastAsia" w:ascii="仿宋" w:hAnsi="仿宋" w:eastAsia="仿宋" w:cs="仿宋"/>
                <w:strike/>
                <w:dstrike w:val="0"/>
                <w:color w:val="auto"/>
                <w:sz w:val="24"/>
                <w:highlight w:val="none"/>
              </w:rPr>
              <w:t>生成及</w:t>
            </w:r>
            <w:r>
              <w:rPr>
                <w:rFonts w:hint="eastAsia" w:ascii="仿宋" w:hAnsi="仿宋" w:eastAsia="仿宋" w:cs="仿宋"/>
                <w:color w:val="auto"/>
                <w:sz w:val="24"/>
                <w:highlight w:val="none"/>
              </w:rPr>
              <w:t>递交</w:t>
            </w:r>
          </w:p>
        </w:tc>
        <w:tc>
          <w:tcPr>
            <w:tcW w:w="7017" w:type="dxa"/>
            <w:noWrap w:val="0"/>
            <w:vAlign w:val="center"/>
          </w:tcPr>
          <w:p w14:paraId="03B68992">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诸暨市陈宅镇国土所一楼会议室</w:t>
            </w:r>
            <w:r>
              <w:rPr>
                <w:rFonts w:hint="eastAsia" w:ascii="仿宋" w:hAnsi="仿宋" w:eastAsia="仿宋" w:cs="仿宋"/>
                <w:color w:val="auto"/>
                <w:sz w:val="24"/>
                <w:highlight w:val="none"/>
                <w:lang w:val="en-US" w:eastAsia="zh-CN"/>
              </w:rPr>
              <w:t>现场递交</w:t>
            </w:r>
            <w:bookmarkStart w:id="1014" w:name="_GoBack"/>
            <w:bookmarkEnd w:id="1014"/>
            <w:r>
              <w:rPr>
                <w:rFonts w:hint="eastAsia" w:ascii="仿宋" w:hAnsi="仿宋" w:eastAsia="仿宋" w:cs="仿宋"/>
                <w:color w:val="auto"/>
                <w:sz w:val="24"/>
                <w:highlight w:val="none"/>
                <w:lang w:eastAsia="zh-CN"/>
              </w:rPr>
              <w:t>。</w:t>
            </w:r>
            <w:r>
              <w:rPr>
                <w:rFonts w:hint="eastAsia" w:ascii="仿宋_GB2312" w:hAnsi="仿宋_GB2312" w:eastAsia="仿宋_GB2312" w:cs="仿宋_GB2312"/>
                <w:sz w:val="24"/>
              </w:rPr>
              <w:t>壹份正本，</w:t>
            </w:r>
            <w:r>
              <w:rPr>
                <w:rFonts w:hint="eastAsia" w:ascii="仿宋_GB2312" w:hAnsi="仿宋_GB2312" w:eastAsia="仿宋_GB2312" w:cs="仿宋_GB2312"/>
                <w:sz w:val="24"/>
                <w:lang w:val="en-US" w:eastAsia="zh-CN"/>
              </w:rPr>
              <w:t>叁</w:t>
            </w:r>
            <w:r>
              <w:rPr>
                <w:rFonts w:hint="eastAsia" w:ascii="仿宋_GB2312" w:hAnsi="仿宋_GB2312" w:eastAsia="仿宋_GB2312" w:cs="仿宋_GB2312"/>
                <w:sz w:val="24"/>
              </w:rPr>
              <w:t>份副本</w:t>
            </w:r>
          </w:p>
        </w:tc>
      </w:tr>
      <w:tr w14:paraId="101BE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80" w:type="dxa"/>
            <w:noWrap w:val="0"/>
            <w:vAlign w:val="center"/>
          </w:tcPr>
          <w:p w14:paraId="5947FD58">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17</w:t>
            </w:r>
          </w:p>
        </w:tc>
        <w:tc>
          <w:tcPr>
            <w:tcW w:w="1922" w:type="dxa"/>
            <w:noWrap w:val="0"/>
            <w:vAlign w:val="center"/>
          </w:tcPr>
          <w:p w14:paraId="01717B92">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评 </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办 法</w:t>
            </w:r>
          </w:p>
        </w:tc>
        <w:tc>
          <w:tcPr>
            <w:tcW w:w="7017" w:type="dxa"/>
            <w:noWrap w:val="0"/>
            <w:vAlign w:val="center"/>
          </w:tcPr>
          <w:p w14:paraId="140BF7A3">
            <w:pPr>
              <w:rPr>
                <w:rFonts w:hint="eastAsia" w:ascii="仿宋" w:hAnsi="仿宋" w:eastAsia="仿宋" w:cs="仿宋"/>
                <w:color w:val="auto"/>
                <w:sz w:val="24"/>
                <w:highlight w:val="none"/>
                <w:u w:val="single"/>
                <w:lang w:eastAsia="zh-CN"/>
              </w:rPr>
            </w:pPr>
            <w:r>
              <w:rPr>
                <w:rFonts w:hint="eastAsia" w:ascii="仿宋_GB2312" w:eastAsia="仿宋_GB2312"/>
                <w:color w:val="000000"/>
                <w:sz w:val="24"/>
              </w:rPr>
              <w:t>造价下浮率计分法（简易程序）</w:t>
            </w:r>
          </w:p>
        </w:tc>
      </w:tr>
      <w:tr w14:paraId="35340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580" w:type="dxa"/>
            <w:noWrap w:val="0"/>
            <w:vAlign w:val="center"/>
          </w:tcPr>
          <w:p w14:paraId="3DDCEB28">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18</w:t>
            </w:r>
          </w:p>
        </w:tc>
        <w:tc>
          <w:tcPr>
            <w:tcW w:w="1922" w:type="dxa"/>
            <w:noWrap w:val="0"/>
            <w:vAlign w:val="center"/>
          </w:tcPr>
          <w:p w14:paraId="4896FF18">
            <w:pPr>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下浮率区间</w:t>
            </w:r>
          </w:p>
        </w:tc>
        <w:tc>
          <w:tcPr>
            <w:tcW w:w="7017" w:type="dxa"/>
            <w:noWrap w:val="0"/>
            <w:vAlign w:val="center"/>
          </w:tcPr>
          <w:p w14:paraId="1E0DED92">
            <w:pP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10</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15</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均含本数</w:t>
            </w:r>
            <w:r>
              <w:rPr>
                <w:rFonts w:hint="eastAsia" w:ascii="仿宋" w:hAnsi="仿宋" w:eastAsia="仿宋" w:cs="仿宋"/>
                <w:color w:val="auto"/>
                <w:sz w:val="24"/>
                <w:highlight w:val="none"/>
                <w:lang w:eastAsia="zh-CN"/>
              </w:rPr>
              <w:t>）</w:t>
            </w:r>
          </w:p>
        </w:tc>
      </w:tr>
      <w:tr w14:paraId="317E3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580" w:type="dxa"/>
            <w:noWrap w:val="0"/>
            <w:vAlign w:val="center"/>
          </w:tcPr>
          <w:p w14:paraId="6A0252AA">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19</w:t>
            </w:r>
          </w:p>
        </w:tc>
        <w:tc>
          <w:tcPr>
            <w:tcW w:w="1922" w:type="dxa"/>
            <w:noWrap w:val="0"/>
            <w:vAlign w:val="center"/>
          </w:tcPr>
          <w:p w14:paraId="6C1E7C4D">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控制价</w:t>
            </w:r>
          </w:p>
        </w:tc>
        <w:tc>
          <w:tcPr>
            <w:tcW w:w="7017" w:type="dxa"/>
            <w:noWrap w:val="0"/>
            <w:vAlign w:val="center"/>
          </w:tcPr>
          <w:p w14:paraId="2552BD2D">
            <w:pPr>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116.8890</w:t>
            </w:r>
            <w:r>
              <w:rPr>
                <w:rFonts w:hint="eastAsia" w:ascii="仿宋" w:hAnsi="仿宋" w:eastAsia="仿宋" w:cs="仿宋"/>
                <w:color w:val="auto"/>
                <w:sz w:val="24"/>
                <w:highlight w:val="none"/>
              </w:rPr>
              <w:t>万元</w:t>
            </w:r>
          </w:p>
        </w:tc>
      </w:tr>
      <w:tr w14:paraId="5AA3F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exact"/>
        </w:trPr>
        <w:tc>
          <w:tcPr>
            <w:tcW w:w="580" w:type="dxa"/>
            <w:noWrap w:val="0"/>
            <w:vAlign w:val="center"/>
          </w:tcPr>
          <w:p w14:paraId="38245B2D">
            <w:pPr>
              <w:spacing w:line="280" w:lineRule="exact"/>
              <w:jc w:val="center"/>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sz w:val="24"/>
                <w:highlight w:val="none"/>
              </w:rPr>
              <w:t>20</w:t>
            </w:r>
          </w:p>
        </w:tc>
        <w:tc>
          <w:tcPr>
            <w:tcW w:w="1922" w:type="dxa"/>
            <w:noWrap w:val="0"/>
            <w:vAlign w:val="center"/>
          </w:tcPr>
          <w:p w14:paraId="1A27FE85">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其他项目费</w:t>
            </w:r>
          </w:p>
        </w:tc>
        <w:tc>
          <w:tcPr>
            <w:tcW w:w="7017" w:type="dxa"/>
            <w:noWrap w:val="0"/>
            <w:vAlign w:val="center"/>
          </w:tcPr>
          <w:p w14:paraId="35EB796C">
            <w:pPr>
              <w:numPr>
                <w:ilvl w:val="0"/>
                <w:numId w:val="1"/>
              </w:numPr>
              <w:rPr>
                <w:rFonts w:hint="eastAsia" w:ascii="仿宋" w:hAnsi="仿宋" w:eastAsia="仿宋" w:cs="仿宋"/>
                <w:color w:val="auto"/>
                <w:sz w:val="24"/>
                <w:highlight w:val="none"/>
              </w:rPr>
            </w:pPr>
            <w:r>
              <w:rPr>
                <w:rFonts w:hint="eastAsia" w:ascii="仿宋" w:hAnsi="仿宋" w:eastAsia="仿宋" w:cs="仿宋"/>
                <w:color w:val="auto"/>
                <w:sz w:val="24"/>
                <w:highlight w:val="none"/>
              </w:rPr>
              <w:t>暂列金额</w:t>
            </w:r>
            <w:r>
              <w:rPr>
                <w:rFonts w:hint="eastAsia" w:ascii="仿宋" w:hAnsi="仿宋" w:eastAsia="仿宋" w:cs="仿宋"/>
                <w:color w:val="auto"/>
                <w:sz w:val="24"/>
                <w:highlight w:val="none"/>
                <w:u w:val="single"/>
                <w:lang w:val="en-US" w:eastAsia="zh-CN"/>
              </w:rPr>
              <w:t xml:space="preserve"> 5.45 </w:t>
            </w:r>
            <w:r>
              <w:rPr>
                <w:rFonts w:hint="eastAsia" w:ascii="仿宋" w:hAnsi="仿宋" w:eastAsia="仿宋" w:cs="仿宋"/>
                <w:color w:val="auto"/>
                <w:sz w:val="24"/>
                <w:highlight w:val="none"/>
              </w:rPr>
              <w:t>万元（含税金）（其</w:t>
            </w:r>
            <w:r>
              <w:rPr>
                <w:rFonts w:hint="eastAsia" w:ascii="仿宋" w:hAnsi="仿宋" w:eastAsia="仿宋" w:cs="仿宋"/>
                <w:color w:val="auto"/>
                <w:sz w:val="24"/>
                <w:highlight w:val="none"/>
                <w:lang w:eastAsia="zh-CN"/>
              </w:rPr>
              <w:t>中标</w:t>
            </w:r>
            <w:r>
              <w:rPr>
                <w:rFonts w:hint="eastAsia" w:ascii="仿宋" w:hAnsi="仿宋" w:eastAsia="仿宋" w:cs="仿宋"/>
                <w:color w:val="auto"/>
                <w:sz w:val="24"/>
                <w:highlight w:val="none"/>
              </w:rPr>
              <w:t>化工地暂列金额含税金</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万元、优质工程暂列金额含税金</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万元、其他暂列金额含税金</w:t>
            </w:r>
            <w:r>
              <w:rPr>
                <w:rFonts w:hint="eastAsia" w:ascii="仿宋" w:hAnsi="仿宋" w:eastAsia="仿宋" w:cs="仿宋"/>
                <w:color w:val="auto"/>
                <w:sz w:val="24"/>
                <w:highlight w:val="none"/>
                <w:u w:val="single"/>
                <w:lang w:val="en-US" w:eastAsia="zh-CN"/>
              </w:rPr>
              <w:t xml:space="preserve"> 5.45  </w:t>
            </w:r>
            <w:r>
              <w:rPr>
                <w:rFonts w:hint="eastAsia" w:ascii="仿宋" w:hAnsi="仿宋" w:eastAsia="仿宋" w:cs="仿宋"/>
                <w:color w:val="auto"/>
                <w:sz w:val="24"/>
                <w:highlight w:val="none"/>
              </w:rPr>
              <w:t>万元）；</w:t>
            </w:r>
          </w:p>
          <w:p w14:paraId="595CB9C8">
            <w:pPr>
              <w:numPr>
                <w:ilvl w:val="0"/>
                <w:numId w:val="1"/>
              </w:numPr>
              <w:rPr>
                <w:rFonts w:hint="eastAsia" w:ascii="仿宋" w:hAnsi="仿宋" w:eastAsia="仿宋" w:cs="仿宋"/>
                <w:color w:val="auto"/>
                <w:sz w:val="24"/>
                <w:highlight w:val="none"/>
              </w:rPr>
            </w:pPr>
            <w:r>
              <w:rPr>
                <w:rFonts w:hint="eastAsia" w:ascii="仿宋" w:hAnsi="仿宋" w:eastAsia="仿宋" w:cs="仿宋"/>
                <w:color w:val="auto"/>
                <w:sz w:val="24"/>
                <w:highlight w:val="none"/>
              </w:rPr>
              <w:t>暂估价含税金</w:t>
            </w:r>
            <w:r>
              <w:rPr>
                <w:rFonts w:hint="eastAsia" w:ascii="仿宋" w:hAnsi="仿宋" w:eastAsia="仿宋" w:cs="仿宋"/>
                <w:color w:val="auto"/>
                <w:sz w:val="24"/>
                <w:highlight w:val="none"/>
                <w:u w:val="single"/>
                <w:lang w:val="en-US" w:eastAsia="zh-CN"/>
              </w:rPr>
              <w:t xml:space="preserve"> / </w:t>
            </w:r>
            <w:r>
              <w:rPr>
                <w:rFonts w:hint="eastAsia" w:ascii="仿宋" w:hAnsi="仿宋" w:eastAsia="仿宋" w:cs="仿宋"/>
                <w:color w:val="auto"/>
                <w:sz w:val="24"/>
                <w:highlight w:val="none"/>
              </w:rPr>
              <w:t>万元（其中材料及工程设备暂估价含税金</w:t>
            </w:r>
          </w:p>
          <w:p w14:paraId="5A351C8E">
            <w:pPr>
              <w:numPr>
                <w:ilvl w:val="0"/>
                <w:numId w:val="0"/>
              </w:numPr>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val="en-US" w:eastAsia="zh-CN"/>
              </w:rPr>
              <w:t xml:space="preserve"> / </w:t>
            </w:r>
            <w:r>
              <w:rPr>
                <w:rFonts w:hint="eastAsia" w:ascii="仿宋" w:hAnsi="仿宋" w:eastAsia="仿宋" w:cs="仿宋"/>
                <w:color w:val="auto"/>
                <w:sz w:val="24"/>
                <w:highlight w:val="none"/>
              </w:rPr>
              <w:t>万元、专业工程暂估价含税金</w:t>
            </w:r>
            <w:r>
              <w:rPr>
                <w:rFonts w:hint="eastAsia" w:ascii="仿宋" w:hAnsi="仿宋" w:eastAsia="仿宋" w:cs="仿宋"/>
                <w:color w:val="auto"/>
                <w:sz w:val="24"/>
                <w:highlight w:val="none"/>
                <w:u w:val="single"/>
                <w:lang w:val="en-US" w:eastAsia="zh-CN"/>
              </w:rPr>
              <w:t xml:space="preserve">   /   </w:t>
            </w:r>
            <w:r>
              <w:rPr>
                <w:rFonts w:hint="eastAsia" w:ascii="仿宋" w:hAnsi="仿宋" w:eastAsia="仿宋" w:cs="仿宋"/>
                <w:color w:val="auto"/>
                <w:sz w:val="24"/>
                <w:highlight w:val="none"/>
              </w:rPr>
              <w:t>万元、专项措施暂估价含税金</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万元）；</w:t>
            </w:r>
          </w:p>
          <w:p w14:paraId="7056DAC9">
            <w:pPr>
              <w:numPr>
                <w:ilvl w:val="0"/>
                <w:numId w:val="1"/>
              </w:numPr>
              <w:rPr>
                <w:rFonts w:hint="eastAsia" w:ascii="仿宋" w:hAnsi="仿宋" w:eastAsia="仿宋" w:cs="仿宋"/>
                <w:color w:val="auto"/>
                <w:sz w:val="24"/>
                <w:highlight w:val="none"/>
              </w:rPr>
            </w:pPr>
            <w:r>
              <w:rPr>
                <w:rFonts w:hint="eastAsia" w:ascii="仿宋" w:hAnsi="仿宋" w:eastAsia="仿宋" w:cs="仿宋"/>
                <w:color w:val="auto"/>
                <w:sz w:val="24"/>
                <w:highlight w:val="none"/>
              </w:rPr>
              <w:t>计日工</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万元（含税金）；</w:t>
            </w:r>
          </w:p>
          <w:p w14:paraId="25BBD49E">
            <w:pPr>
              <w:numPr>
                <w:ilvl w:val="0"/>
                <w:numId w:val="1"/>
              </w:numPr>
              <w:rPr>
                <w:rFonts w:hint="eastAsia" w:ascii="仿宋" w:hAnsi="仿宋" w:eastAsia="仿宋" w:cs="仿宋"/>
                <w:color w:val="auto"/>
                <w:sz w:val="24"/>
                <w:highlight w:val="none"/>
              </w:rPr>
            </w:pPr>
            <w:r>
              <w:rPr>
                <w:rFonts w:hint="eastAsia" w:ascii="仿宋" w:hAnsi="仿宋" w:eastAsia="仿宋" w:cs="仿宋"/>
                <w:color w:val="auto"/>
                <w:sz w:val="24"/>
                <w:highlight w:val="none"/>
              </w:rPr>
              <w:t>施工总承包服务费</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万元（含税金）；</w:t>
            </w:r>
          </w:p>
          <w:p w14:paraId="12F38E98">
            <w:pPr>
              <w:rPr>
                <w:rFonts w:hint="eastAsia" w:ascii="仿宋" w:hAnsi="仿宋" w:eastAsia="仿宋" w:cs="仿宋"/>
                <w:color w:val="auto"/>
                <w:sz w:val="24"/>
                <w:highlight w:val="none"/>
              </w:rPr>
            </w:pPr>
            <w:r>
              <w:rPr>
                <w:rFonts w:hint="eastAsia" w:ascii="仿宋" w:hAnsi="仿宋" w:eastAsia="仿宋" w:cs="仿宋"/>
                <w:color w:val="auto"/>
                <w:sz w:val="24"/>
                <w:highlight w:val="none"/>
              </w:rPr>
              <w:t>合计</w:t>
            </w:r>
            <w:r>
              <w:rPr>
                <w:rFonts w:hint="eastAsia" w:ascii="仿宋" w:hAnsi="仿宋" w:eastAsia="仿宋" w:cs="仿宋"/>
                <w:color w:val="auto"/>
                <w:sz w:val="24"/>
                <w:highlight w:val="none"/>
                <w:u w:val="single"/>
                <w:lang w:val="en-US" w:eastAsia="zh-CN"/>
              </w:rPr>
              <w:t xml:space="preserve">  5.45 </w:t>
            </w:r>
            <w:r>
              <w:rPr>
                <w:rFonts w:hint="eastAsia" w:ascii="仿宋" w:hAnsi="仿宋" w:eastAsia="仿宋" w:cs="仿宋"/>
                <w:color w:val="auto"/>
                <w:sz w:val="24"/>
                <w:highlight w:val="none"/>
              </w:rPr>
              <w:t>万元。</w:t>
            </w:r>
          </w:p>
        </w:tc>
      </w:tr>
      <w:tr w14:paraId="3DF50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trPr>
        <w:tc>
          <w:tcPr>
            <w:tcW w:w="580" w:type="dxa"/>
            <w:noWrap w:val="0"/>
            <w:vAlign w:val="center"/>
          </w:tcPr>
          <w:p w14:paraId="0F7FADFC">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21</w:t>
            </w:r>
          </w:p>
        </w:tc>
        <w:tc>
          <w:tcPr>
            <w:tcW w:w="1922" w:type="dxa"/>
            <w:noWrap w:val="0"/>
            <w:vAlign w:val="center"/>
          </w:tcPr>
          <w:p w14:paraId="33C21ED0">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规 费、税 金</w:t>
            </w:r>
          </w:p>
        </w:tc>
        <w:tc>
          <w:tcPr>
            <w:tcW w:w="7017" w:type="dxa"/>
            <w:noWrap w:val="0"/>
            <w:vAlign w:val="center"/>
          </w:tcPr>
          <w:p w14:paraId="1208A87D">
            <w:pPr>
              <w:rPr>
                <w:rFonts w:hint="eastAsia" w:ascii="仿宋" w:hAnsi="仿宋" w:eastAsia="仿宋" w:cs="仿宋"/>
                <w:color w:val="auto"/>
                <w:highlight w:val="none"/>
                <w:lang w:val="en-US"/>
              </w:rPr>
            </w:pPr>
            <w:r>
              <w:rPr>
                <w:rFonts w:hint="eastAsia" w:ascii="仿宋" w:hAnsi="仿宋" w:eastAsia="仿宋" w:cs="仿宋"/>
                <w:color w:val="auto"/>
                <w:sz w:val="24"/>
                <w:szCs w:val="32"/>
                <w:highlight w:val="none"/>
                <w:lang w:val="en-US" w:eastAsia="zh-CN"/>
              </w:rPr>
              <w:t>市政</w:t>
            </w:r>
            <w:r>
              <w:rPr>
                <w:rFonts w:hint="eastAsia" w:ascii="仿宋" w:hAnsi="仿宋" w:eastAsia="仿宋" w:cs="仿宋"/>
                <w:color w:val="auto"/>
                <w:sz w:val="24"/>
                <w:szCs w:val="32"/>
                <w:highlight w:val="none"/>
                <w:lang w:val="en-US"/>
              </w:rPr>
              <w:t>工程：规费</w:t>
            </w:r>
            <w:r>
              <w:rPr>
                <w:rFonts w:hint="eastAsia" w:ascii="仿宋" w:hAnsi="仿宋" w:eastAsia="仿宋" w:cs="仿宋"/>
                <w:color w:val="auto"/>
                <w:sz w:val="24"/>
                <w:szCs w:val="32"/>
                <w:highlight w:val="none"/>
                <w:lang w:val="en-US" w:eastAsia="zh-CN"/>
              </w:rPr>
              <w:t>18.75</w:t>
            </w:r>
            <w:r>
              <w:rPr>
                <w:rFonts w:hint="eastAsia" w:ascii="仿宋" w:hAnsi="仿宋" w:eastAsia="仿宋" w:cs="仿宋"/>
                <w:color w:val="auto"/>
                <w:sz w:val="24"/>
                <w:szCs w:val="32"/>
                <w:highlight w:val="none"/>
                <w:lang w:val="en-US"/>
              </w:rPr>
              <w:t>%，税金9%</w:t>
            </w:r>
          </w:p>
        </w:tc>
      </w:tr>
      <w:tr w14:paraId="3407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exact"/>
        </w:trPr>
        <w:tc>
          <w:tcPr>
            <w:tcW w:w="580" w:type="dxa"/>
            <w:noWrap w:val="0"/>
            <w:vAlign w:val="center"/>
          </w:tcPr>
          <w:p w14:paraId="19845802">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22</w:t>
            </w:r>
          </w:p>
        </w:tc>
        <w:tc>
          <w:tcPr>
            <w:tcW w:w="1922" w:type="dxa"/>
            <w:noWrap w:val="0"/>
            <w:vAlign w:val="center"/>
          </w:tcPr>
          <w:p w14:paraId="79923E3F">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材料设备价格采用依据</w:t>
            </w:r>
          </w:p>
        </w:tc>
        <w:tc>
          <w:tcPr>
            <w:tcW w:w="7017" w:type="dxa"/>
            <w:noWrap w:val="0"/>
            <w:vAlign w:val="center"/>
          </w:tcPr>
          <w:p w14:paraId="18ABFB72">
            <w:pPr>
              <w:pStyle w:val="15"/>
              <w:keepNext w:val="0"/>
              <w:keepLines w:val="0"/>
              <w:widowControl/>
              <w:suppressLineNumbers w:val="0"/>
              <w:spacing w:before="0" w:beforeAutospacing="0" w:after="0" w:afterAutospacing="0"/>
              <w:ind w:left="0" w:right="0" w:firstLine="0"/>
              <w:rPr>
                <w:rFonts w:hint="eastAsia" w:ascii="仿宋" w:hAnsi="仿宋" w:eastAsia="仿宋" w:cs="仿宋"/>
                <w:color w:val="auto"/>
                <w:sz w:val="24"/>
                <w:highlight w:val="none"/>
                <w:lang w:eastAsia="zh-CN"/>
              </w:rPr>
            </w:pPr>
            <w:r>
              <w:rPr>
                <w:rFonts w:hint="eastAsia" w:ascii="仿宋" w:hAnsi="仿宋" w:eastAsia="仿宋" w:cs="仿宋"/>
                <w:b w:val="0"/>
                <w:bCs w:val="0"/>
                <w:color w:val="auto"/>
                <w:kern w:val="2"/>
                <w:sz w:val="24"/>
                <w:szCs w:val="24"/>
                <w:highlight w:val="none"/>
                <w:lang w:val="en-US" w:eastAsia="zh-CN" w:bidi="ar-SA"/>
              </w:rPr>
              <w:t>主要材料信息价按</w:t>
            </w:r>
            <w:r>
              <w:rPr>
                <w:rFonts w:hint="eastAsia" w:ascii="仿宋" w:hAnsi="仿宋" w:eastAsia="仿宋" w:cs="仿宋"/>
                <w:b w:val="0"/>
                <w:bCs w:val="0"/>
                <w:color w:val="auto"/>
                <w:kern w:val="2"/>
                <w:sz w:val="24"/>
                <w:szCs w:val="24"/>
                <w:highlight w:val="none"/>
                <w:u w:val="single"/>
                <w:lang w:val="en-US" w:eastAsia="zh-CN" w:bidi="ar-SA"/>
              </w:rPr>
              <w:t>《浙江造价信息》（2025.2）、《绍兴建设工程造价管理信息》（诸暨）（2025.3）、《杭州造价信息》（2025.3）。</w:t>
            </w:r>
            <w:r>
              <w:rPr>
                <w:rFonts w:hint="eastAsia" w:ascii="仿宋" w:hAnsi="仿宋" w:eastAsia="仿宋" w:cs="仿宋"/>
                <w:b w:val="0"/>
                <w:bCs w:val="0"/>
                <w:color w:val="auto"/>
                <w:kern w:val="2"/>
                <w:sz w:val="24"/>
                <w:szCs w:val="24"/>
                <w:highlight w:val="none"/>
                <w:lang w:val="en-US" w:eastAsia="zh-CN" w:bidi="ar-SA"/>
              </w:rPr>
              <w:t>（上述材料信息价格均为除税价）。</w:t>
            </w:r>
            <w:r>
              <w:rPr>
                <w:rFonts w:hint="eastAsia" w:ascii="仿宋" w:hAnsi="仿宋" w:eastAsia="仿宋" w:cs="仿宋"/>
                <w:color w:val="auto"/>
                <w:sz w:val="24"/>
                <w:highlight w:val="none"/>
                <w:lang w:eastAsia="zh-CN"/>
              </w:rPr>
              <w:t xml:space="preserve"> </w:t>
            </w:r>
          </w:p>
        </w:tc>
      </w:tr>
      <w:tr w14:paraId="3CD0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580" w:type="dxa"/>
            <w:noWrap w:val="0"/>
            <w:vAlign w:val="center"/>
          </w:tcPr>
          <w:p w14:paraId="0E3C5E91">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23</w:t>
            </w:r>
          </w:p>
        </w:tc>
        <w:tc>
          <w:tcPr>
            <w:tcW w:w="1922" w:type="dxa"/>
            <w:noWrap w:val="0"/>
            <w:vAlign w:val="center"/>
          </w:tcPr>
          <w:p w14:paraId="322ECA63">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价格波动</w:t>
            </w:r>
          </w:p>
          <w:p w14:paraId="1EBECCC7">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风险范围</w:t>
            </w:r>
          </w:p>
        </w:tc>
        <w:tc>
          <w:tcPr>
            <w:tcW w:w="7017" w:type="dxa"/>
            <w:noWrap w:val="0"/>
            <w:vAlign w:val="center"/>
          </w:tcPr>
          <w:p w14:paraId="4EF175CC">
            <w:pPr>
              <w:pStyle w:val="13"/>
              <w:spacing w:after="0" w:line="320" w:lineRule="exact"/>
              <w:ind w:left="0" w:leftChars="0"/>
              <w:rPr>
                <w:rFonts w:hint="eastAsia" w:ascii="仿宋" w:hAnsi="仿宋" w:eastAsia="仿宋" w:cs="仿宋"/>
                <w:color w:val="auto"/>
                <w:highlight w:val="none"/>
              </w:rPr>
            </w:pPr>
            <w:r>
              <w:rPr>
                <w:rFonts w:hint="eastAsia" w:ascii="仿宋" w:hAnsi="仿宋" w:eastAsia="仿宋" w:cs="仿宋"/>
                <w:color w:val="auto"/>
                <w:kern w:val="2"/>
                <w:sz w:val="24"/>
                <w:szCs w:val="24"/>
                <w:highlight w:val="none"/>
                <w:lang w:val="en-US" w:eastAsia="zh-CN" w:bidi="ar-SA"/>
              </w:rPr>
              <w:t>当</w:t>
            </w:r>
            <w:r>
              <w:rPr>
                <w:rFonts w:hint="eastAsia" w:ascii="仿宋" w:hAnsi="仿宋" w:eastAsia="仿宋" w:cs="仿宋"/>
                <w:color w:val="auto"/>
                <w:kern w:val="2"/>
                <w:sz w:val="24"/>
                <w:szCs w:val="24"/>
                <w:highlight w:val="none"/>
                <w:u w:val="single"/>
                <w:lang w:val="en-US" w:eastAsia="zh-CN" w:bidi="ar-SA"/>
              </w:rPr>
              <w:t xml:space="preserve">   /  </w:t>
            </w:r>
            <w:r>
              <w:rPr>
                <w:rFonts w:hint="eastAsia" w:ascii="仿宋" w:hAnsi="仿宋" w:eastAsia="仿宋" w:cs="仿宋"/>
                <w:color w:val="auto"/>
                <w:kern w:val="2"/>
                <w:sz w:val="24"/>
                <w:szCs w:val="24"/>
                <w:highlight w:val="none"/>
                <w:lang w:val="en-US" w:eastAsia="zh-CN" w:bidi="ar-SA"/>
              </w:rPr>
              <w:t>在合同前80%工期月份的信息价平均值与发包控制价编制期对应的信息价之比上涨或者下降幅度在5%以上时，对±5%以外部分进行补足或扣回。</w:t>
            </w:r>
          </w:p>
        </w:tc>
      </w:tr>
      <w:tr w14:paraId="6080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80" w:type="dxa"/>
            <w:noWrap w:val="0"/>
            <w:vAlign w:val="center"/>
          </w:tcPr>
          <w:p w14:paraId="6686B107">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4</w:t>
            </w:r>
          </w:p>
        </w:tc>
        <w:tc>
          <w:tcPr>
            <w:tcW w:w="1922" w:type="dxa"/>
            <w:noWrap w:val="0"/>
            <w:vAlign w:val="center"/>
          </w:tcPr>
          <w:p w14:paraId="787A256C">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人自行</w:t>
            </w:r>
          </w:p>
          <w:p w14:paraId="5384B300">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供应的材料</w:t>
            </w:r>
          </w:p>
        </w:tc>
        <w:tc>
          <w:tcPr>
            <w:tcW w:w="7017" w:type="dxa"/>
            <w:noWrap w:val="0"/>
            <w:vAlign w:val="center"/>
          </w:tcPr>
          <w:p w14:paraId="7BB6F56B">
            <w:pPr>
              <w:tabs>
                <w:tab w:val="left" w:pos="1380"/>
              </w:tabs>
              <w:rPr>
                <w:rFonts w:hint="eastAsia" w:ascii="仿宋" w:hAnsi="仿宋" w:eastAsia="仿宋" w:cs="仿宋"/>
                <w:color w:val="auto"/>
                <w:sz w:val="24"/>
                <w:highlight w:val="none"/>
              </w:rPr>
            </w:pPr>
            <w:r>
              <w:rPr>
                <w:rFonts w:hint="eastAsia" w:ascii="仿宋" w:hAnsi="仿宋" w:eastAsia="仿宋" w:cs="仿宋"/>
                <w:color w:val="auto"/>
                <w:sz w:val="24"/>
                <w:highlight w:val="none"/>
              </w:rPr>
              <w:t>材料名称：</w:t>
            </w:r>
            <w:r>
              <w:rPr>
                <w:rFonts w:hint="eastAsia" w:ascii="仿宋" w:hAnsi="仿宋" w:eastAsia="仿宋" w:cs="仿宋"/>
                <w:color w:val="auto"/>
                <w:sz w:val="24"/>
                <w:highlight w:val="none"/>
                <w:u w:val="single"/>
              </w:rPr>
              <w:t xml:space="preserve">  /  </w:t>
            </w:r>
          </w:p>
        </w:tc>
      </w:tr>
      <w:tr w14:paraId="1CA32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80" w:type="dxa"/>
            <w:noWrap w:val="0"/>
            <w:vAlign w:val="center"/>
          </w:tcPr>
          <w:p w14:paraId="44190D17">
            <w:pPr>
              <w:spacing w:line="28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5</w:t>
            </w:r>
          </w:p>
        </w:tc>
        <w:tc>
          <w:tcPr>
            <w:tcW w:w="1922" w:type="dxa"/>
            <w:noWrap w:val="0"/>
            <w:vAlign w:val="center"/>
          </w:tcPr>
          <w:p w14:paraId="3C731FAE">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w:t>
            </w:r>
          </w:p>
          <w:p w14:paraId="1B113AA9">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及图纸</w:t>
            </w:r>
          </w:p>
        </w:tc>
        <w:tc>
          <w:tcPr>
            <w:tcW w:w="7017" w:type="dxa"/>
            <w:noWrap w:val="0"/>
            <w:vAlign w:val="center"/>
          </w:tcPr>
          <w:p w14:paraId="35590BB0">
            <w:pP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文件在诸暨市公共资源交易</w:t>
            </w:r>
            <w:r>
              <w:rPr>
                <w:rFonts w:hint="eastAsia" w:ascii="仿宋" w:hAnsi="仿宋" w:eastAsia="仿宋" w:cs="仿宋"/>
                <w:color w:val="auto"/>
                <w:sz w:val="24"/>
                <w:highlight w:val="none"/>
                <w:lang w:eastAsia="zh-CN"/>
              </w:rPr>
              <w:t>平台获取</w:t>
            </w:r>
            <w:r>
              <w:rPr>
                <w:rFonts w:hint="eastAsia" w:ascii="仿宋" w:hAnsi="仿宋" w:eastAsia="仿宋" w:cs="仿宋"/>
                <w:color w:val="auto"/>
                <w:sz w:val="24"/>
                <w:highlight w:val="none"/>
              </w:rPr>
              <w:t>，如需图纸请自行跟</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人联系，图纸押金500元（在</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后5日内办理退还手续）</w:t>
            </w:r>
          </w:p>
        </w:tc>
      </w:tr>
      <w:tr w14:paraId="27718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580" w:type="dxa"/>
            <w:noWrap w:val="0"/>
            <w:vAlign w:val="center"/>
          </w:tcPr>
          <w:p w14:paraId="358E6FB4">
            <w:pPr>
              <w:spacing w:line="280" w:lineRule="exac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26</w:t>
            </w:r>
          </w:p>
        </w:tc>
        <w:tc>
          <w:tcPr>
            <w:tcW w:w="1922" w:type="dxa"/>
            <w:noWrap w:val="0"/>
            <w:vAlign w:val="center"/>
          </w:tcPr>
          <w:p w14:paraId="0328A0C8">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工程价款</w:t>
            </w:r>
          </w:p>
          <w:p w14:paraId="1D653CC3">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支付方式</w:t>
            </w:r>
          </w:p>
        </w:tc>
        <w:tc>
          <w:tcPr>
            <w:tcW w:w="7017" w:type="dxa"/>
            <w:noWrap w:val="0"/>
            <w:vAlign w:val="center"/>
          </w:tcPr>
          <w:p w14:paraId="64F072A1">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仿宋_GB2312" w:hAnsi="仿宋_GB2312" w:eastAsia="仿宋_GB2312" w:cs="Times New Roman"/>
                <w:color w:val="auto"/>
                <w:sz w:val="24"/>
                <w:highlight w:val="none"/>
              </w:rPr>
            </w:pPr>
            <w:r>
              <w:rPr>
                <w:rFonts w:hint="eastAsia" w:ascii="仿宋_GB2312" w:hAnsi="仿宋_GB2312" w:eastAsia="仿宋_GB2312" w:cs="Times New Roman"/>
                <w:color w:val="auto"/>
                <w:sz w:val="24"/>
                <w:highlight w:val="none"/>
              </w:rPr>
              <w:t>1、</w:t>
            </w:r>
            <w:r>
              <w:rPr>
                <w:rFonts w:hint="eastAsia" w:ascii="仿宋_GB2312" w:hAnsi="仿宋_GB2312" w:eastAsia="仿宋_GB2312" w:cs="Times New Roman"/>
                <w:color w:val="auto"/>
                <w:sz w:val="24"/>
                <w:highlight w:val="none"/>
                <w:lang w:eastAsia="zh-CN"/>
              </w:rPr>
              <w:t>本工程进度款按月结算与支付，发包人按月工程计量价款的8</w:t>
            </w:r>
            <w:r>
              <w:rPr>
                <w:rFonts w:hint="eastAsia" w:ascii="仿宋_GB2312" w:hAnsi="仿宋_GB2312" w:eastAsia="仿宋_GB2312" w:cs="Times New Roman"/>
                <w:color w:val="auto"/>
                <w:sz w:val="24"/>
                <w:highlight w:val="none"/>
                <w:lang w:val="en-US" w:eastAsia="zh-CN"/>
              </w:rPr>
              <w:t>5</w:t>
            </w:r>
            <w:r>
              <w:rPr>
                <w:rFonts w:hint="eastAsia" w:ascii="仿宋_GB2312" w:hAnsi="仿宋_GB2312" w:eastAsia="仿宋_GB2312" w:cs="Times New Roman"/>
                <w:color w:val="auto"/>
                <w:sz w:val="24"/>
                <w:highlight w:val="none"/>
                <w:lang w:eastAsia="zh-CN"/>
              </w:rPr>
              <w:t>%向承包人支付工程进度款，累计进度款支付不得超过合同签约价的8</w:t>
            </w:r>
            <w:r>
              <w:rPr>
                <w:rFonts w:hint="eastAsia" w:ascii="仿宋_GB2312" w:hAnsi="仿宋_GB2312" w:eastAsia="仿宋_GB2312" w:cs="Times New Roman"/>
                <w:color w:val="auto"/>
                <w:sz w:val="24"/>
                <w:highlight w:val="none"/>
                <w:lang w:val="en-US" w:eastAsia="zh-CN"/>
              </w:rPr>
              <w:t>5</w:t>
            </w:r>
            <w:r>
              <w:rPr>
                <w:rFonts w:hint="eastAsia" w:ascii="仿宋_GB2312" w:hAnsi="仿宋_GB2312" w:eastAsia="仿宋_GB2312" w:cs="Times New Roman"/>
                <w:color w:val="auto"/>
                <w:sz w:val="24"/>
                <w:highlight w:val="none"/>
                <w:lang w:eastAsia="zh-CN"/>
              </w:rPr>
              <w:t>%，剩余部分可选择以下一种支付方式</w:t>
            </w:r>
            <w:r>
              <w:rPr>
                <w:rFonts w:hint="eastAsia" w:ascii="仿宋_GB2312" w:hAnsi="仿宋_GB2312" w:eastAsia="仿宋_GB2312" w:cs="Times New Roman"/>
                <w:color w:val="auto"/>
                <w:sz w:val="24"/>
                <w:highlight w:val="none"/>
              </w:rPr>
              <w:t>：①经有关部门审计后，</w:t>
            </w:r>
            <w:r>
              <w:rPr>
                <w:rFonts w:hint="eastAsia" w:ascii="仿宋_GB2312" w:hAnsi="仿宋_GB2312" w:eastAsia="仿宋_GB2312" w:cs="Times New Roman"/>
                <w:color w:val="auto"/>
                <w:sz w:val="24"/>
                <w:highlight w:val="none"/>
                <w:lang w:val="en-US" w:eastAsia="zh-CN"/>
              </w:rPr>
              <w:t>14</w:t>
            </w:r>
            <w:r>
              <w:rPr>
                <w:rFonts w:hint="eastAsia" w:ascii="仿宋_GB2312" w:hAnsi="仿宋_GB2312" w:eastAsia="仿宋_GB2312" w:cs="Times New Roman"/>
                <w:color w:val="auto"/>
                <w:sz w:val="24"/>
                <w:highlight w:val="none"/>
              </w:rPr>
              <w:t>日内付至审定结算价款的98.5%，余下的1.5%作为工程质量保证（修）金，待工程竣工验收合格满</w:t>
            </w:r>
            <w:r>
              <w:rPr>
                <w:rFonts w:hint="eastAsia" w:ascii="仿宋_GB2312" w:hAnsi="仿宋_GB2312" w:eastAsia="仿宋_GB2312" w:cs="Times New Roman"/>
                <w:color w:val="auto"/>
                <w:sz w:val="24"/>
                <w:highlight w:val="none"/>
                <w:lang w:eastAsia="zh-CN"/>
              </w:rPr>
              <w:t>一</w:t>
            </w:r>
            <w:r>
              <w:rPr>
                <w:rFonts w:hint="eastAsia" w:ascii="仿宋_GB2312" w:hAnsi="仿宋_GB2312" w:eastAsia="仿宋_GB2312" w:cs="Times New Roman"/>
                <w:color w:val="auto"/>
                <w:sz w:val="24"/>
                <w:highlight w:val="none"/>
              </w:rPr>
              <w:t>年后14日内一次性付清（无息）。②发包人接受结算价款1.5%的质量保证金的工程保函，经有关部门审计后，</w:t>
            </w:r>
            <w:r>
              <w:rPr>
                <w:rFonts w:hint="eastAsia" w:ascii="仿宋_GB2312" w:hAnsi="仿宋_GB2312" w:eastAsia="仿宋_GB2312" w:cs="Times New Roman"/>
                <w:color w:val="auto"/>
                <w:sz w:val="24"/>
                <w:highlight w:val="none"/>
                <w:lang w:val="en-US" w:eastAsia="zh-CN"/>
              </w:rPr>
              <w:t>14</w:t>
            </w:r>
            <w:r>
              <w:rPr>
                <w:rFonts w:hint="eastAsia" w:ascii="仿宋_GB2312" w:hAnsi="仿宋_GB2312" w:eastAsia="仿宋_GB2312" w:cs="Times New Roman"/>
                <w:color w:val="auto"/>
                <w:sz w:val="24"/>
                <w:highlight w:val="none"/>
              </w:rPr>
              <w:t>日内付至审定结算价款的100%，待工程竣工验收合格满</w:t>
            </w:r>
            <w:r>
              <w:rPr>
                <w:rFonts w:hint="eastAsia" w:ascii="仿宋_GB2312" w:hAnsi="仿宋_GB2312" w:eastAsia="仿宋_GB2312" w:cs="Times New Roman"/>
                <w:color w:val="auto"/>
                <w:sz w:val="24"/>
                <w:highlight w:val="none"/>
                <w:lang w:eastAsia="zh-CN"/>
              </w:rPr>
              <w:t>一</w:t>
            </w:r>
            <w:r>
              <w:rPr>
                <w:rFonts w:hint="eastAsia" w:ascii="仿宋_GB2312" w:hAnsi="仿宋_GB2312" w:eastAsia="仿宋_GB2312" w:cs="Times New Roman"/>
                <w:color w:val="auto"/>
                <w:sz w:val="24"/>
                <w:highlight w:val="none"/>
              </w:rPr>
              <w:t>年后14日内退还工程保函。</w:t>
            </w:r>
            <w:r>
              <w:rPr>
                <w:rFonts w:hint="eastAsia" w:ascii="仿宋_GB2312" w:hAnsi="仿宋_GB2312" w:eastAsia="仿宋_GB2312" w:cs="Times New Roman"/>
                <w:color w:val="auto"/>
                <w:sz w:val="24"/>
                <w:highlight w:val="none"/>
                <w:lang w:eastAsia="zh-CN"/>
              </w:rPr>
              <w:t>（村级工程进度款支付按市委办〔</w:t>
            </w:r>
            <w:r>
              <w:rPr>
                <w:rFonts w:hint="eastAsia" w:ascii="仿宋_GB2312" w:hAnsi="仿宋_GB2312" w:eastAsia="仿宋_GB2312" w:cs="Times New Roman"/>
                <w:color w:val="auto"/>
                <w:sz w:val="24"/>
                <w:highlight w:val="none"/>
                <w:lang w:val="en-US" w:eastAsia="zh-CN"/>
              </w:rPr>
              <w:t>2019〕91号文件执行</w:t>
            </w:r>
            <w:r>
              <w:rPr>
                <w:rFonts w:hint="eastAsia" w:ascii="仿宋_GB2312" w:hAnsi="仿宋_GB2312" w:eastAsia="仿宋_GB2312" w:cs="Times New Roman"/>
                <w:color w:val="auto"/>
                <w:sz w:val="24"/>
                <w:highlight w:val="none"/>
                <w:lang w:eastAsia="zh-CN"/>
              </w:rPr>
              <w:t>）</w:t>
            </w:r>
          </w:p>
          <w:p w14:paraId="3D70A787">
            <w:pPr>
              <w:spacing w:line="280" w:lineRule="exact"/>
              <w:jc w:val="left"/>
              <w:rPr>
                <w:rFonts w:hint="eastAsia" w:ascii="仿宋" w:hAnsi="仿宋" w:eastAsia="仿宋" w:cs="仿宋"/>
                <w:color w:val="auto"/>
                <w:sz w:val="24"/>
                <w:highlight w:val="none"/>
              </w:rPr>
            </w:pPr>
            <w:r>
              <w:rPr>
                <w:rFonts w:hint="eastAsia" w:ascii="仿宋_GB2312" w:hAnsi="仿宋_GB2312" w:eastAsia="仿宋_GB2312" w:cs="Times New Roman"/>
                <w:color w:val="auto"/>
                <w:sz w:val="24"/>
                <w:highlight w:val="none"/>
              </w:rPr>
              <w:t>2、按照浙建〔2020〕7号、浙人社发〔2022〕1</w:t>
            </w:r>
            <w:r>
              <w:rPr>
                <w:rFonts w:hint="eastAsia" w:ascii="仿宋_GB2312" w:hAnsi="仿宋_GB2312" w:eastAsia="仿宋_GB2312" w:cs="Times New Roman"/>
                <w:color w:val="auto"/>
                <w:sz w:val="24"/>
                <w:highlight w:val="none"/>
                <w:lang w:val="en-US" w:eastAsia="zh-CN"/>
              </w:rPr>
              <w:t>4</w:t>
            </w:r>
            <w:r>
              <w:rPr>
                <w:rFonts w:hint="eastAsia" w:ascii="仿宋_GB2312" w:hAnsi="仿宋_GB2312" w:eastAsia="仿宋_GB2312" w:cs="Times New Roman"/>
                <w:color w:val="auto"/>
                <w:sz w:val="24"/>
                <w:highlight w:val="none"/>
              </w:rPr>
              <w:t>号和诸</w:t>
            </w:r>
            <w:r>
              <w:rPr>
                <w:rFonts w:hint="eastAsia" w:ascii="仿宋_GB2312" w:hAnsi="仿宋_GB2312" w:eastAsia="仿宋_GB2312" w:cs="Times New Roman"/>
                <w:color w:val="auto"/>
                <w:sz w:val="24"/>
                <w:highlight w:val="none"/>
                <w:lang w:eastAsia="zh-CN"/>
              </w:rPr>
              <w:t>政办发</w:t>
            </w:r>
            <w:r>
              <w:rPr>
                <w:rFonts w:hint="eastAsia" w:ascii="仿宋_GB2312" w:hAnsi="仿宋_GB2312" w:eastAsia="仿宋_GB2312" w:cs="Times New Roman"/>
                <w:color w:val="auto"/>
                <w:sz w:val="24"/>
                <w:highlight w:val="none"/>
              </w:rPr>
              <w:t>〔202</w:t>
            </w:r>
            <w:r>
              <w:rPr>
                <w:rFonts w:hint="eastAsia" w:ascii="仿宋_GB2312" w:hAnsi="仿宋_GB2312" w:eastAsia="仿宋_GB2312" w:cs="Times New Roman"/>
                <w:color w:val="auto"/>
                <w:sz w:val="24"/>
                <w:highlight w:val="none"/>
                <w:lang w:val="en-US" w:eastAsia="zh-CN"/>
              </w:rPr>
              <w:t>2</w:t>
            </w:r>
            <w:r>
              <w:rPr>
                <w:rFonts w:hint="eastAsia" w:ascii="仿宋_GB2312" w:hAnsi="仿宋_GB2312" w:eastAsia="仿宋_GB2312" w:cs="Times New Roman"/>
                <w:color w:val="auto"/>
                <w:sz w:val="24"/>
                <w:highlight w:val="none"/>
              </w:rPr>
              <w:t>〕</w:t>
            </w:r>
            <w:r>
              <w:rPr>
                <w:rFonts w:hint="eastAsia" w:ascii="仿宋_GB2312" w:hAnsi="仿宋_GB2312" w:eastAsia="仿宋_GB2312" w:cs="Times New Roman"/>
                <w:color w:val="auto"/>
                <w:sz w:val="24"/>
                <w:highlight w:val="none"/>
                <w:lang w:val="en-US" w:eastAsia="zh-CN"/>
              </w:rPr>
              <w:t>39</w:t>
            </w:r>
            <w:r>
              <w:rPr>
                <w:rFonts w:hint="eastAsia" w:ascii="仿宋_GB2312" w:hAnsi="仿宋_GB2312" w:eastAsia="仿宋_GB2312" w:cs="Times New Roman"/>
                <w:color w:val="auto"/>
                <w:sz w:val="24"/>
                <w:highlight w:val="none"/>
              </w:rPr>
              <w:t>号文件规定，农民工工资实行专用账户资金管理，设立人工费分</w:t>
            </w:r>
            <w:r>
              <w:rPr>
                <w:rFonts w:hint="eastAsia" w:ascii="仿宋_GB2312" w:hAnsi="仿宋_GB2312" w:eastAsia="仿宋_GB2312" w:cs="Times New Roman"/>
                <w:color w:val="auto"/>
                <w:sz w:val="24"/>
                <w:highlight w:val="none"/>
                <w:lang w:val="en-US" w:eastAsia="zh-CN"/>
              </w:rPr>
              <w:t>账</w:t>
            </w:r>
            <w:r>
              <w:rPr>
                <w:rFonts w:hint="eastAsia" w:ascii="仿宋_GB2312" w:hAnsi="仿宋_GB2312" w:eastAsia="仿宋_GB2312" w:cs="Times New Roman"/>
                <w:color w:val="auto"/>
                <w:sz w:val="24"/>
                <w:highlight w:val="none"/>
              </w:rPr>
              <w:t>基准比例：房屋建筑、装饰、桥梁为</w:t>
            </w:r>
            <w:r>
              <w:rPr>
                <w:rFonts w:hint="eastAsia" w:ascii="仿宋_GB2312" w:hAnsi="仿宋_GB2312" w:eastAsia="仿宋_GB2312" w:cs="Times New Roman"/>
                <w:color w:val="auto"/>
                <w:sz w:val="24"/>
                <w:highlight w:val="none"/>
                <w:lang w:val="en-US" w:eastAsia="zh-CN"/>
              </w:rPr>
              <w:t>20</w:t>
            </w:r>
            <w:r>
              <w:rPr>
                <w:rFonts w:hint="eastAsia" w:ascii="仿宋_GB2312" w:hAnsi="仿宋_GB2312" w:eastAsia="仿宋_GB2312" w:cs="Times New Roman"/>
                <w:color w:val="auto"/>
                <w:sz w:val="24"/>
                <w:highlight w:val="none"/>
              </w:rPr>
              <w:t>%，公路、水运、水利工程（不含河道工程）为15%，河道、给排水工程为14%，隧道工程、道路桥梁组合工程为12%，城市轨道土建工程为10%，道路工程为8%。</w:t>
            </w:r>
          </w:p>
        </w:tc>
      </w:tr>
      <w:tr w14:paraId="6B7B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3" w:hRule="atLeast"/>
        </w:trPr>
        <w:tc>
          <w:tcPr>
            <w:tcW w:w="580" w:type="dxa"/>
            <w:noWrap w:val="0"/>
            <w:vAlign w:val="center"/>
          </w:tcPr>
          <w:p w14:paraId="1BA250AE">
            <w:pPr>
              <w:spacing w:line="280" w:lineRule="exac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7</w:t>
            </w:r>
          </w:p>
        </w:tc>
        <w:tc>
          <w:tcPr>
            <w:tcW w:w="1922" w:type="dxa"/>
            <w:noWrap w:val="0"/>
            <w:vAlign w:val="center"/>
          </w:tcPr>
          <w:p w14:paraId="225C2378">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履约保证金</w:t>
            </w:r>
          </w:p>
        </w:tc>
        <w:tc>
          <w:tcPr>
            <w:tcW w:w="7017" w:type="dxa"/>
            <w:noWrap w:val="0"/>
            <w:vAlign w:val="center"/>
          </w:tcPr>
          <w:p w14:paraId="6D2C5386">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人提供的履约保证金为</w:t>
            </w:r>
            <w:r>
              <w:rPr>
                <w:rFonts w:hint="eastAsia" w:ascii="仿宋" w:hAnsi="仿宋" w:eastAsia="仿宋" w:cs="仿宋"/>
                <w:color w:val="auto"/>
                <w:sz w:val="24"/>
                <w:highlight w:val="none"/>
                <w:lang w:val="en-US" w:eastAsia="zh-CN"/>
              </w:rPr>
              <w:t>中包合同金额</w:t>
            </w:r>
            <w:r>
              <w:rPr>
                <w:rFonts w:hint="eastAsia" w:ascii="仿宋" w:hAnsi="仿宋" w:eastAsia="仿宋" w:cs="仿宋"/>
                <w:color w:val="auto"/>
                <w:sz w:val="24"/>
                <w:highlight w:val="none"/>
              </w:rPr>
              <w:t>的2%</w:t>
            </w:r>
            <w:r>
              <w:rPr>
                <w:rFonts w:hint="eastAsia" w:ascii="仿宋" w:hAnsi="仿宋" w:eastAsia="仿宋" w:cs="仿宋"/>
                <w:color w:val="auto"/>
                <w:sz w:val="24"/>
                <w:highlight w:val="none"/>
                <w:lang w:eastAsia="zh-CN"/>
              </w:rPr>
              <w:t>。</w:t>
            </w:r>
          </w:p>
          <w:p w14:paraId="66AB23F2">
            <w:pPr>
              <w:rPr>
                <w:rFonts w:hint="eastAsia" w:ascii="仿宋" w:hAnsi="仿宋" w:eastAsia="仿宋" w:cs="仿宋"/>
                <w:color w:val="auto"/>
                <w:sz w:val="24"/>
                <w:highlight w:val="none"/>
              </w:rPr>
            </w:pPr>
            <w:r>
              <w:rPr>
                <w:rFonts w:hint="eastAsia" w:ascii="仿宋" w:hAnsi="仿宋" w:eastAsia="仿宋" w:cs="仿宋"/>
                <w:color w:val="auto"/>
                <w:sz w:val="24"/>
                <w:highlight w:val="none"/>
              </w:rPr>
              <w:t>缴纳方式：</w:t>
            </w:r>
          </w:p>
          <w:p w14:paraId="75B9216A">
            <w:pPr>
              <w:rPr>
                <w:rFonts w:hint="eastAsia" w:ascii="仿宋" w:hAnsi="仿宋" w:eastAsia="仿宋" w:cs="仿宋"/>
                <w:color w:val="auto"/>
                <w:sz w:val="24"/>
                <w:highlight w:val="none"/>
              </w:rPr>
            </w:pPr>
            <w:r>
              <w:rPr>
                <w:rFonts w:hint="eastAsia" w:ascii="仿宋" w:hAnsi="仿宋" w:eastAsia="仿宋" w:cs="仿宋"/>
                <w:color w:val="auto"/>
                <w:sz w:val="24"/>
                <w:highlight w:val="none"/>
              </w:rPr>
              <w:t>①电汇方式，</w:t>
            </w:r>
          </w:p>
          <w:p w14:paraId="09C168FF">
            <w:pPr>
              <w:rPr>
                <w:rFonts w:hint="eastAsia" w:ascii="仿宋" w:hAnsi="仿宋" w:eastAsia="仿宋" w:cs="仿宋"/>
                <w:color w:val="auto"/>
                <w:sz w:val="24"/>
                <w:szCs w:val="20"/>
                <w:highlight w:val="none"/>
                <w:u w:val="single"/>
                <w:lang w:eastAsia="zh-CN"/>
              </w:rPr>
            </w:pPr>
            <w:r>
              <w:rPr>
                <w:rFonts w:hint="eastAsia" w:ascii="仿宋" w:hAnsi="仿宋" w:eastAsia="仿宋" w:cs="仿宋"/>
                <w:color w:val="auto"/>
                <w:sz w:val="24"/>
                <w:szCs w:val="20"/>
                <w:highlight w:val="none"/>
              </w:rPr>
              <w:t>收款单位：</w:t>
            </w:r>
            <w:r>
              <w:rPr>
                <w:rFonts w:hint="eastAsia" w:ascii="仿宋" w:hAnsi="仿宋" w:eastAsia="仿宋" w:cs="仿宋"/>
                <w:color w:val="auto"/>
                <w:sz w:val="24"/>
                <w:szCs w:val="20"/>
                <w:highlight w:val="none"/>
                <w:u w:val="single"/>
                <w:lang w:val="en-US" w:eastAsia="zh-CN"/>
              </w:rPr>
              <w:t>诸暨市陈宅镇东蔡村股份经济合作社</w:t>
            </w:r>
          </w:p>
          <w:p w14:paraId="656A7FF7">
            <w:pPr>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rPr>
              <w:t>开户银行：</w:t>
            </w:r>
            <w:r>
              <w:rPr>
                <w:rFonts w:hint="eastAsia" w:ascii="仿宋" w:hAnsi="仿宋" w:eastAsia="仿宋" w:cs="仿宋"/>
                <w:color w:val="auto"/>
                <w:sz w:val="24"/>
                <w:szCs w:val="20"/>
                <w:highlight w:val="none"/>
                <w:u w:val="single"/>
              </w:rPr>
              <w:t>农商银行璜山支行陈宅分理处</w:t>
            </w:r>
          </w:p>
          <w:p w14:paraId="7563D590">
            <w:pPr>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银行</w:t>
            </w:r>
            <w:r>
              <w:rPr>
                <w:rFonts w:hint="eastAsia" w:ascii="仿宋" w:hAnsi="仿宋" w:eastAsia="仿宋" w:cs="仿宋"/>
                <w:color w:val="auto"/>
                <w:sz w:val="24"/>
                <w:szCs w:val="20"/>
                <w:highlight w:val="none"/>
                <w:lang w:eastAsia="zh-CN"/>
              </w:rPr>
              <w:t>账</w:t>
            </w:r>
            <w:r>
              <w:rPr>
                <w:rFonts w:hint="eastAsia" w:ascii="仿宋" w:hAnsi="仿宋" w:eastAsia="仿宋" w:cs="仿宋"/>
                <w:color w:val="auto"/>
                <w:sz w:val="24"/>
                <w:szCs w:val="20"/>
                <w:highlight w:val="none"/>
              </w:rPr>
              <w:t>号：</w:t>
            </w:r>
            <w:r>
              <w:rPr>
                <w:rFonts w:hint="eastAsia" w:ascii="仿宋" w:hAnsi="仿宋" w:eastAsia="仿宋" w:cs="仿宋"/>
                <w:color w:val="auto"/>
                <w:sz w:val="24"/>
                <w:szCs w:val="20"/>
                <w:highlight w:val="none"/>
                <w:u w:val="single"/>
                <w:lang w:val="en-US" w:eastAsia="zh-CN"/>
              </w:rPr>
              <w:t>201000032612770</w:t>
            </w:r>
          </w:p>
          <w:p w14:paraId="3444F9AD">
            <w:pPr>
              <w:rPr>
                <w:rFonts w:hint="eastAsia" w:ascii="仿宋" w:hAnsi="仿宋" w:eastAsia="仿宋" w:cs="仿宋"/>
                <w:color w:val="auto"/>
                <w:sz w:val="24"/>
                <w:highlight w:val="none"/>
              </w:rPr>
            </w:pPr>
            <w:r>
              <w:rPr>
                <w:rFonts w:hint="eastAsia" w:ascii="仿宋" w:hAnsi="仿宋" w:eastAsia="仿宋" w:cs="仿宋"/>
                <w:color w:val="auto"/>
                <w:sz w:val="24"/>
                <w:highlight w:val="none"/>
              </w:rPr>
              <w:t>②发包人接受履约保证金的工程保函。</w:t>
            </w:r>
          </w:p>
        </w:tc>
      </w:tr>
      <w:tr w14:paraId="1291D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580" w:type="dxa"/>
            <w:noWrap w:val="0"/>
            <w:vAlign w:val="center"/>
          </w:tcPr>
          <w:p w14:paraId="0A20CD71">
            <w:pPr>
              <w:spacing w:line="280" w:lineRule="exac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8</w:t>
            </w:r>
          </w:p>
        </w:tc>
        <w:tc>
          <w:tcPr>
            <w:tcW w:w="1922" w:type="dxa"/>
            <w:noWrap w:val="0"/>
            <w:vAlign w:val="center"/>
          </w:tcPr>
          <w:p w14:paraId="1A73A63D">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公示期限</w:t>
            </w:r>
          </w:p>
        </w:tc>
        <w:tc>
          <w:tcPr>
            <w:tcW w:w="7017" w:type="dxa"/>
            <w:noWrap w:val="0"/>
            <w:vAlign w:val="center"/>
          </w:tcPr>
          <w:p w14:paraId="0DCB7970">
            <w:pP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公示期</w:t>
            </w:r>
            <w:r>
              <w:rPr>
                <w:rFonts w:hint="eastAsia" w:ascii="仿宋" w:hAnsi="仿宋" w:eastAsia="仿宋" w:cs="仿宋"/>
                <w:color w:val="auto"/>
                <w:sz w:val="24"/>
                <w:highlight w:val="none"/>
                <w:lang w:eastAsia="zh-CN"/>
              </w:rPr>
              <w:t>为不少于</w:t>
            </w:r>
            <w:r>
              <w:rPr>
                <w:rFonts w:hint="eastAsia" w:ascii="仿宋" w:hAnsi="仿宋" w:eastAsia="仿宋" w:cs="仿宋"/>
                <w:color w:val="auto"/>
                <w:sz w:val="24"/>
                <w:highlight w:val="none"/>
                <w:lang w:val="en-US" w:eastAsia="zh-CN"/>
              </w:rPr>
              <w:t>3日。</w:t>
            </w:r>
          </w:p>
        </w:tc>
      </w:tr>
      <w:tr w14:paraId="5F159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80" w:type="dxa"/>
            <w:noWrap w:val="0"/>
            <w:vAlign w:val="center"/>
          </w:tcPr>
          <w:p w14:paraId="5C0A0C23">
            <w:pPr>
              <w:spacing w:line="280" w:lineRule="exac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29</w:t>
            </w:r>
          </w:p>
        </w:tc>
        <w:tc>
          <w:tcPr>
            <w:tcW w:w="1922" w:type="dxa"/>
            <w:noWrap w:val="0"/>
            <w:vAlign w:val="center"/>
          </w:tcPr>
          <w:p w14:paraId="138CA5F2">
            <w:pPr>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定包前核查</w:t>
            </w:r>
          </w:p>
        </w:tc>
        <w:tc>
          <w:tcPr>
            <w:tcW w:w="7017" w:type="dxa"/>
            <w:noWrap w:val="0"/>
            <w:vAlign w:val="center"/>
          </w:tcPr>
          <w:p w14:paraId="3EFFAC70">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发包人定包前将组织核验预中包人参与</w:t>
            </w:r>
            <w:r>
              <w:rPr>
                <w:rFonts w:hint="eastAsia" w:ascii="仿宋" w:hAnsi="仿宋" w:eastAsia="仿宋" w:cs="仿宋"/>
                <w:color w:val="auto"/>
                <w:sz w:val="24"/>
                <w:highlight w:val="none"/>
                <w:lang w:val="en-US" w:eastAsia="zh-CN"/>
              </w:rPr>
              <w:t>竞包</w:t>
            </w:r>
            <w:r>
              <w:rPr>
                <w:rFonts w:hint="eastAsia" w:ascii="仿宋" w:hAnsi="仿宋" w:eastAsia="仿宋" w:cs="仿宋"/>
                <w:color w:val="auto"/>
                <w:sz w:val="24"/>
                <w:highlight w:val="none"/>
                <w:lang w:eastAsia="zh-CN"/>
              </w:rPr>
              <w:t>资质在“浙江省建筑市场监管公共服务系统”上的资质动态。若预中包人的资质动态核查结果处于“不合格”状态或者资质“合格”状态的等级低于竞包要求的资质等级，则取消（预）中包人资格。</w:t>
            </w:r>
          </w:p>
        </w:tc>
      </w:tr>
      <w:tr w14:paraId="600BC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80" w:type="dxa"/>
            <w:noWrap w:val="0"/>
            <w:vAlign w:val="center"/>
          </w:tcPr>
          <w:p w14:paraId="60B145C4">
            <w:pPr>
              <w:spacing w:line="280" w:lineRule="exac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30</w:t>
            </w:r>
          </w:p>
        </w:tc>
        <w:tc>
          <w:tcPr>
            <w:tcW w:w="1922" w:type="dxa"/>
            <w:noWrap w:val="0"/>
            <w:vAlign w:val="center"/>
          </w:tcPr>
          <w:p w14:paraId="6A8B1EE5">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签订合同期限</w:t>
            </w:r>
          </w:p>
        </w:tc>
        <w:tc>
          <w:tcPr>
            <w:tcW w:w="7017" w:type="dxa"/>
            <w:noWrap w:val="0"/>
            <w:vAlign w:val="center"/>
          </w:tcPr>
          <w:p w14:paraId="21BC6A2C">
            <w:pP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通知书发出后</w:t>
            </w:r>
            <w:r>
              <w:rPr>
                <w:rFonts w:hint="eastAsia" w:ascii="仿宋" w:hAnsi="仿宋" w:eastAsia="仿宋" w:cs="仿宋"/>
                <w:color w:val="auto"/>
                <w:sz w:val="24"/>
                <w:highlight w:val="none"/>
                <w:u w:val="single"/>
                <w:lang w:val="en-US" w:eastAsia="zh-CN"/>
              </w:rPr>
              <w:t xml:space="preserve"> 10 </w:t>
            </w:r>
            <w:r>
              <w:rPr>
                <w:rFonts w:hint="eastAsia" w:ascii="仿宋" w:hAnsi="仿宋" w:eastAsia="仿宋" w:cs="仿宋"/>
                <w:color w:val="auto"/>
                <w:sz w:val="24"/>
                <w:highlight w:val="none"/>
              </w:rPr>
              <w:t>日内签订合同。</w:t>
            </w:r>
          </w:p>
        </w:tc>
      </w:tr>
      <w:tr w14:paraId="7A95B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580" w:type="dxa"/>
            <w:noWrap w:val="0"/>
            <w:vAlign w:val="center"/>
          </w:tcPr>
          <w:p w14:paraId="63BCC17E">
            <w:pPr>
              <w:spacing w:line="280" w:lineRule="exac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1</w:t>
            </w:r>
          </w:p>
        </w:tc>
        <w:tc>
          <w:tcPr>
            <w:tcW w:w="1922" w:type="dxa"/>
            <w:noWrap w:val="0"/>
            <w:vAlign w:val="center"/>
          </w:tcPr>
          <w:p w14:paraId="33DCACE2">
            <w:pPr>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合同履约管理班子要求</w:t>
            </w:r>
          </w:p>
        </w:tc>
        <w:tc>
          <w:tcPr>
            <w:tcW w:w="7017" w:type="dxa"/>
            <w:noWrap w:val="0"/>
            <w:vAlign w:val="center"/>
          </w:tcPr>
          <w:p w14:paraId="0896EC8F">
            <w:pP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1、本项目管理人员要求配备</w:t>
            </w:r>
            <w:r>
              <w:rPr>
                <w:rFonts w:hint="eastAsia" w:ascii="仿宋" w:hAnsi="仿宋" w:eastAsia="仿宋" w:cs="仿宋"/>
                <w:b w:val="0"/>
                <w:bCs w:val="0"/>
                <w:color w:val="auto"/>
                <w:sz w:val="24"/>
                <w:highlight w:val="none"/>
                <w:u w:val="single"/>
                <w:lang w:val="en-US" w:eastAsia="zh-CN"/>
              </w:rPr>
              <w:t>市政工程</w:t>
            </w:r>
            <w:r>
              <w:rPr>
                <w:rFonts w:hint="eastAsia" w:ascii="仿宋" w:hAnsi="仿宋" w:eastAsia="仿宋" w:cs="仿宋"/>
                <w:b w:val="0"/>
                <w:bCs w:val="0"/>
                <w:color w:val="auto"/>
                <w:sz w:val="24"/>
                <w:highlight w:val="none"/>
                <w:u w:val="single"/>
                <w:lang w:eastAsia="zh-CN"/>
              </w:rPr>
              <w:t>施工员、质量员、材料员、资料员、安全员各一名</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eastAsia="zh-CN"/>
              </w:rPr>
              <w:t>。</w:t>
            </w:r>
          </w:p>
          <w:p w14:paraId="05ACFC81">
            <w:pPr>
              <w:rPr>
                <w:rFonts w:hint="eastAsia" w:ascii="仿宋" w:hAnsi="仿宋" w:eastAsia="仿宋" w:cs="仿宋"/>
                <w:color w:val="auto"/>
                <w:sz w:val="24"/>
                <w:highlight w:val="none"/>
              </w:rPr>
            </w:pPr>
            <w:r>
              <w:rPr>
                <w:rFonts w:hint="eastAsia" w:ascii="仿宋" w:hAnsi="仿宋" w:eastAsia="仿宋" w:cs="仿宋"/>
                <w:color w:val="auto"/>
                <w:sz w:val="24"/>
                <w:highlight w:val="none"/>
              </w:rPr>
              <w:t>2、签订合同时由</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人对上述项目管理人员专业、劳动合同、社保等进行审核：</w:t>
            </w:r>
          </w:p>
          <w:p w14:paraId="566B4A3E">
            <w:pPr>
              <w:rPr>
                <w:rFonts w:hint="eastAsia" w:ascii="仿宋" w:hAnsi="仿宋" w:eastAsia="仿宋" w:cs="仿宋"/>
                <w:color w:val="auto"/>
                <w:sz w:val="24"/>
                <w:highlight w:val="none"/>
              </w:rPr>
            </w:pPr>
            <w:r>
              <w:rPr>
                <w:rFonts w:hint="eastAsia" w:ascii="仿宋" w:hAnsi="仿宋" w:eastAsia="仿宋" w:cs="仿宋"/>
                <w:color w:val="auto"/>
                <w:sz w:val="24"/>
                <w:highlight w:val="none"/>
              </w:rPr>
              <w:t>3、如</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人明确不能按上述要求配备管理人员，则取消</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人资格。</w:t>
            </w:r>
          </w:p>
        </w:tc>
      </w:tr>
      <w:tr w14:paraId="291DA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580" w:type="dxa"/>
            <w:noWrap w:val="0"/>
            <w:vAlign w:val="center"/>
          </w:tcPr>
          <w:p w14:paraId="7B0D3849">
            <w:pPr>
              <w:spacing w:line="280" w:lineRule="exac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2</w:t>
            </w:r>
          </w:p>
        </w:tc>
        <w:tc>
          <w:tcPr>
            <w:tcW w:w="1922" w:type="dxa"/>
            <w:noWrap w:val="0"/>
            <w:vAlign w:val="center"/>
          </w:tcPr>
          <w:p w14:paraId="4F88885E">
            <w:pPr>
              <w:spacing w:line="28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    他</w:t>
            </w:r>
          </w:p>
        </w:tc>
        <w:tc>
          <w:tcPr>
            <w:tcW w:w="7017" w:type="dxa"/>
            <w:noWrap w:val="0"/>
            <w:vAlign w:val="top"/>
          </w:tcPr>
          <w:p w14:paraId="5B361075">
            <w:pPr>
              <w:rPr>
                <w:rFonts w:hint="eastAsia" w:ascii="仿宋" w:hAnsi="仿宋" w:eastAsia="仿宋" w:cs="仿宋"/>
                <w:color w:val="auto"/>
                <w:sz w:val="24"/>
                <w:highlight w:val="none"/>
              </w:rPr>
            </w:pPr>
            <w:r>
              <w:rPr>
                <w:rFonts w:hint="eastAsia" w:ascii="仿宋" w:hAnsi="仿宋" w:eastAsia="仿宋" w:cs="仿宋"/>
                <w:color w:val="auto"/>
                <w:sz w:val="24"/>
                <w:highlight w:val="none"/>
              </w:rPr>
              <w:t>1、资质证书按建建发〔2015〕421号规定执行</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t>安全文明施工按浙建建发〔2022〕37号规定执行。</w:t>
            </w:r>
          </w:p>
          <w:p w14:paraId="3C0C14A3">
            <w:pP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时不要求提供施工组织设计文件，</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人提供施工组织设计文件并装订成册送</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人审查。</w:t>
            </w:r>
          </w:p>
          <w:p w14:paraId="67B3C25F">
            <w:pP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3、根据《绍兴市柴油动力移动源排气污染防治办法》第九条、第十三条的规定，乙方在合同实施过程中使用的柴油动力移动源（柴油货车、非道路移动机械）必须符合低排放要求并已向生态环境部门申领绿色编码，在进入作业现场前须如实向甲方登记报备绿色编码，未申领绿色编码的柴油动力移动源不得进入作业现场施工。在作业现场发现有未申领绿色编码的柴油动力移动源或者未如实进行绿色编码报备的，认定乙方违约，按照本合同违约条款承担相应违约责任。</w:t>
            </w:r>
          </w:p>
        </w:tc>
      </w:tr>
    </w:tbl>
    <w:p w14:paraId="34D30444">
      <w:pPr>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前附表（二）日程安排表</w:t>
      </w:r>
    </w:p>
    <w:tbl>
      <w:tblPr>
        <w:tblStyle w:val="16"/>
        <w:tblpPr w:leftFromText="180" w:rightFromText="180" w:vertAnchor="text" w:horzAnchor="margin" w:tblpX="-116" w:tblpY="114"/>
        <w:tblW w:w="98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48"/>
        <w:gridCol w:w="3472"/>
        <w:gridCol w:w="3163"/>
        <w:gridCol w:w="1400"/>
      </w:tblGrid>
      <w:tr w14:paraId="770EBB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27" w:hRule="atLeast"/>
        </w:trPr>
        <w:tc>
          <w:tcPr>
            <w:tcW w:w="1848" w:type="dxa"/>
            <w:tcBorders>
              <w:top w:val="single" w:color="auto" w:sz="4" w:space="0"/>
              <w:left w:val="single" w:color="auto" w:sz="4" w:space="0"/>
              <w:bottom w:val="single" w:color="auto" w:sz="4" w:space="0"/>
              <w:right w:val="single" w:color="auto" w:sz="4" w:space="0"/>
              <w:tl2br w:val="single" w:color="auto" w:sz="4" w:space="0"/>
            </w:tcBorders>
            <w:noWrap w:val="0"/>
            <w:vAlign w:val="top"/>
          </w:tcPr>
          <w:p w14:paraId="0B4F0E05">
            <w:pPr>
              <w:spacing w:line="32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安排</w:t>
            </w:r>
          </w:p>
          <w:p w14:paraId="5F97F3AF">
            <w:pPr>
              <w:spacing w:line="320" w:lineRule="exact"/>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程序</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4157AA95">
            <w:pPr>
              <w:spacing w:line="32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时间</w:t>
            </w:r>
          </w:p>
        </w:tc>
        <w:tc>
          <w:tcPr>
            <w:tcW w:w="3163" w:type="dxa"/>
            <w:tcBorders>
              <w:top w:val="single" w:color="auto" w:sz="4" w:space="0"/>
              <w:left w:val="single" w:color="auto" w:sz="4" w:space="0"/>
              <w:bottom w:val="single" w:color="auto" w:sz="4" w:space="0"/>
              <w:right w:val="single" w:color="auto" w:sz="4" w:space="0"/>
            </w:tcBorders>
            <w:noWrap w:val="0"/>
            <w:vAlign w:val="center"/>
          </w:tcPr>
          <w:p w14:paraId="0E2AD803">
            <w:pPr>
              <w:spacing w:line="32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地点</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4836159">
            <w:pPr>
              <w:spacing w:line="32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73D5F9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1" w:hRule="atLeast"/>
        </w:trPr>
        <w:tc>
          <w:tcPr>
            <w:tcW w:w="1848" w:type="dxa"/>
            <w:tcBorders>
              <w:top w:val="single" w:color="auto" w:sz="4" w:space="0"/>
              <w:left w:val="single" w:color="auto" w:sz="4" w:space="0"/>
              <w:bottom w:val="single" w:color="auto" w:sz="4" w:space="0"/>
              <w:right w:val="single" w:color="auto" w:sz="4" w:space="0"/>
            </w:tcBorders>
            <w:noWrap w:val="0"/>
            <w:vAlign w:val="center"/>
          </w:tcPr>
          <w:p w14:paraId="7561FAF1">
            <w:pPr>
              <w:spacing w:line="32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信息发布</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29ECD117">
            <w:pPr>
              <w:spacing w:line="32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2025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8</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21</w:t>
            </w:r>
            <w:r>
              <w:rPr>
                <w:rFonts w:hint="eastAsia" w:ascii="仿宋" w:hAnsi="仿宋" w:eastAsia="仿宋" w:cs="仿宋"/>
                <w:color w:val="auto"/>
                <w:sz w:val="24"/>
                <w:highlight w:val="none"/>
              </w:rPr>
              <w:t>日</w:t>
            </w:r>
          </w:p>
        </w:tc>
        <w:tc>
          <w:tcPr>
            <w:tcW w:w="3163" w:type="dxa"/>
            <w:tcBorders>
              <w:top w:val="single" w:color="auto" w:sz="4" w:space="0"/>
              <w:left w:val="single" w:color="auto" w:sz="4" w:space="0"/>
              <w:bottom w:val="single" w:color="auto" w:sz="4" w:space="0"/>
              <w:right w:val="single" w:color="auto" w:sz="4" w:space="0"/>
            </w:tcBorders>
            <w:noWrap w:val="0"/>
            <w:vAlign w:val="center"/>
          </w:tcPr>
          <w:p w14:paraId="67C1E5F4">
            <w:pPr>
              <w:spacing w:line="32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诸暨市公共资源交易网</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3CE47E1">
            <w:pPr>
              <w:spacing w:line="320" w:lineRule="exact"/>
              <w:jc w:val="center"/>
              <w:rPr>
                <w:rFonts w:hint="eastAsia" w:ascii="仿宋" w:hAnsi="仿宋" w:eastAsia="仿宋" w:cs="仿宋"/>
                <w:color w:val="auto"/>
                <w:sz w:val="24"/>
                <w:highlight w:val="none"/>
              </w:rPr>
            </w:pPr>
          </w:p>
        </w:tc>
      </w:tr>
      <w:tr w14:paraId="727CD6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30" w:hRule="atLeast"/>
        </w:trPr>
        <w:tc>
          <w:tcPr>
            <w:tcW w:w="1848" w:type="dxa"/>
            <w:tcBorders>
              <w:top w:val="single" w:color="auto" w:sz="4" w:space="0"/>
              <w:left w:val="single" w:color="auto" w:sz="4" w:space="0"/>
              <w:bottom w:val="single" w:color="auto" w:sz="4" w:space="0"/>
              <w:right w:val="single" w:color="auto" w:sz="4" w:space="0"/>
            </w:tcBorders>
            <w:noWrap w:val="0"/>
            <w:vAlign w:val="center"/>
          </w:tcPr>
          <w:p w14:paraId="46AA34E0">
            <w:pPr>
              <w:spacing w:line="320" w:lineRule="exact"/>
              <w:jc w:val="center"/>
              <w:rPr>
                <w:rFonts w:hint="default"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sz w:val="24"/>
                <w:highlight w:val="none"/>
              </w:rPr>
              <w:t>网上报名</w:t>
            </w:r>
            <w:r>
              <w:rPr>
                <w:rFonts w:hint="eastAsia" w:ascii="仿宋" w:hAnsi="仿宋" w:eastAsia="仿宋" w:cs="仿宋"/>
                <w:strike/>
                <w:dstrike w:val="0"/>
                <w:color w:val="auto"/>
                <w:sz w:val="24"/>
                <w:highlight w:val="none"/>
                <w:lang w:val="en-US" w:eastAsia="zh-CN"/>
              </w:rPr>
              <w:t>截止时间</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5B056419">
            <w:pPr>
              <w:spacing w:line="320" w:lineRule="exact"/>
              <w:jc w:val="center"/>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sz w:val="24"/>
                <w:highlight w:val="none"/>
                <w:lang w:val="en-US" w:eastAsia="zh-CN"/>
              </w:rPr>
              <w:t xml:space="preserve">  2025</w:t>
            </w:r>
            <w:r>
              <w:rPr>
                <w:rFonts w:hint="eastAsia" w:ascii="仿宋" w:hAnsi="仿宋" w:eastAsia="仿宋" w:cs="仿宋"/>
                <w:strike/>
                <w:dstrike w:val="0"/>
                <w:color w:val="auto"/>
                <w:sz w:val="24"/>
                <w:highlight w:val="none"/>
              </w:rPr>
              <w:t>年</w:t>
            </w:r>
            <w:r>
              <w:rPr>
                <w:rFonts w:hint="eastAsia" w:ascii="仿宋" w:hAnsi="仿宋" w:eastAsia="仿宋" w:cs="仿宋"/>
                <w:strike/>
                <w:dstrike w:val="0"/>
                <w:color w:val="auto"/>
                <w:sz w:val="24"/>
                <w:highlight w:val="none"/>
                <w:lang w:val="en-US" w:eastAsia="zh-CN"/>
              </w:rPr>
              <w:t xml:space="preserve">  </w:t>
            </w:r>
            <w:r>
              <w:rPr>
                <w:rFonts w:hint="eastAsia" w:ascii="仿宋" w:hAnsi="仿宋" w:eastAsia="仿宋" w:cs="仿宋"/>
                <w:strike/>
                <w:dstrike w:val="0"/>
                <w:color w:val="auto"/>
                <w:sz w:val="24"/>
                <w:highlight w:val="none"/>
              </w:rPr>
              <w:t>月</w:t>
            </w:r>
            <w:r>
              <w:rPr>
                <w:rFonts w:hint="eastAsia" w:ascii="仿宋" w:hAnsi="仿宋" w:eastAsia="仿宋" w:cs="仿宋"/>
                <w:strike/>
                <w:dstrike w:val="0"/>
                <w:color w:val="auto"/>
                <w:sz w:val="24"/>
                <w:highlight w:val="none"/>
                <w:lang w:val="en-US" w:eastAsia="zh-CN"/>
              </w:rPr>
              <w:t xml:space="preserve">  </w:t>
            </w:r>
            <w:r>
              <w:rPr>
                <w:rFonts w:hint="eastAsia" w:ascii="仿宋" w:hAnsi="仿宋" w:eastAsia="仿宋" w:cs="仿宋"/>
                <w:strike/>
                <w:dstrike w:val="0"/>
                <w:color w:val="auto"/>
                <w:sz w:val="24"/>
                <w:highlight w:val="none"/>
              </w:rPr>
              <w:t>日</w:t>
            </w:r>
            <w:r>
              <w:rPr>
                <w:rFonts w:hint="eastAsia" w:ascii="仿宋" w:hAnsi="仿宋" w:eastAsia="仿宋" w:cs="仿宋"/>
                <w:strike/>
                <w:dstrike w:val="0"/>
                <w:color w:val="auto"/>
                <w:sz w:val="24"/>
                <w:highlight w:val="none"/>
                <w:lang w:val="en-US" w:eastAsia="zh-CN"/>
              </w:rPr>
              <w:t xml:space="preserve">17:00 </w:t>
            </w:r>
            <w:r>
              <w:rPr>
                <w:rFonts w:hint="eastAsia" w:ascii="仿宋" w:hAnsi="仿宋" w:eastAsia="仿宋" w:cs="仿宋"/>
                <w:strike/>
                <w:dstrike w:val="0"/>
                <w:color w:val="auto"/>
                <w:sz w:val="24"/>
                <w:highlight w:val="none"/>
              </w:rPr>
              <w:t>时止</w:t>
            </w:r>
          </w:p>
        </w:tc>
        <w:tc>
          <w:tcPr>
            <w:tcW w:w="3163" w:type="dxa"/>
            <w:tcBorders>
              <w:top w:val="single" w:color="auto" w:sz="4" w:space="0"/>
              <w:left w:val="single" w:color="auto" w:sz="4" w:space="0"/>
              <w:bottom w:val="single" w:color="auto" w:sz="4" w:space="0"/>
              <w:right w:val="single" w:color="auto" w:sz="4" w:space="0"/>
            </w:tcBorders>
            <w:noWrap w:val="0"/>
            <w:vAlign w:val="center"/>
          </w:tcPr>
          <w:p w14:paraId="5B48659C">
            <w:pPr>
              <w:spacing w:line="320" w:lineRule="exact"/>
              <w:jc w:val="center"/>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诸暨市公共资源交易平台</w:t>
            </w:r>
          </w:p>
          <w:p w14:paraId="0DCF403F">
            <w:pPr>
              <w:spacing w:line="320" w:lineRule="exact"/>
              <w:jc w:val="center"/>
              <w:rPr>
                <w:rFonts w:hint="eastAsia" w:ascii="仿宋" w:hAnsi="仿宋" w:eastAsia="仿宋" w:cs="仿宋"/>
                <w:strike/>
                <w:dstrike w:val="0"/>
                <w:color w:val="auto"/>
                <w:highlight w:val="none"/>
                <w:lang w:val="en-US" w:eastAsia="zh-CN"/>
              </w:rPr>
            </w:pPr>
            <w:r>
              <w:rPr>
                <w:rFonts w:hint="eastAsia" w:ascii="仿宋" w:hAnsi="仿宋" w:eastAsia="仿宋" w:cs="仿宋"/>
                <w:strike/>
                <w:dstrike w:val="0"/>
                <w:color w:val="auto"/>
                <w:sz w:val="24"/>
                <w:highlight w:val="none"/>
              </w:rPr>
              <w:t>潜在竞包人凭本企业CA数字证书登录“诸暨市公共资源交易平台</w:t>
            </w:r>
            <w:r>
              <w:rPr>
                <w:rFonts w:hint="eastAsia" w:ascii="仿宋" w:hAnsi="仿宋" w:eastAsia="仿宋" w:cs="仿宋"/>
                <w:strike/>
                <w:dstrike w:val="0"/>
                <w:color w:val="auto"/>
                <w:sz w:val="24"/>
                <w:highlight w:val="none"/>
                <w:lang w:eastAsia="zh-CN"/>
              </w:rPr>
              <w:t>”</w:t>
            </w:r>
            <w:r>
              <w:rPr>
                <w:rFonts w:hint="eastAsia" w:ascii="仿宋" w:hAnsi="仿宋" w:eastAsia="仿宋" w:cs="仿宋"/>
                <w:strike/>
                <w:dstrike w:val="0"/>
                <w:color w:val="auto"/>
                <w:sz w:val="24"/>
                <w:highlight w:val="none"/>
              </w:rPr>
              <w:t>https://ggzyjy.zhuji.gov.cn/tpbidder获取发包文件</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0EB8FAF">
            <w:pPr>
              <w:spacing w:line="320" w:lineRule="exact"/>
              <w:jc w:val="center"/>
              <w:rPr>
                <w:rFonts w:hint="eastAsia" w:ascii="仿宋" w:hAnsi="仿宋" w:eastAsia="仿宋" w:cs="仿宋"/>
                <w:strike w:val="0"/>
                <w:dstrike w:val="0"/>
                <w:color w:val="auto"/>
                <w:kern w:val="2"/>
                <w:sz w:val="24"/>
                <w:szCs w:val="24"/>
                <w:highlight w:val="none"/>
                <w:lang w:val="en-US" w:eastAsia="zh-CN" w:bidi="ar-SA"/>
              </w:rPr>
            </w:pPr>
            <w:r>
              <w:rPr>
                <w:rFonts w:hint="eastAsia" w:ascii="仿宋" w:hAnsi="仿宋" w:eastAsia="仿宋" w:cs="仿宋"/>
                <w:strike/>
                <w:dstrike w:val="0"/>
                <w:color w:val="auto"/>
                <w:sz w:val="24"/>
                <w:highlight w:val="none"/>
              </w:rPr>
              <w:t>须已办理CA</w:t>
            </w:r>
          </w:p>
        </w:tc>
      </w:tr>
      <w:tr w14:paraId="43CF3A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1848" w:type="dxa"/>
            <w:tcBorders>
              <w:top w:val="single" w:color="auto" w:sz="4" w:space="0"/>
              <w:left w:val="single" w:color="auto" w:sz="4" w:space="0"/>
              <w:bottom w:val="single" w:color="auto" w:sz="4" w:space="0"/>
              <w:right w:val="single" w:color="auto" w:sz="4" w:space="0"/>
            </w:tcBorders>
            <w:noWrap w:val="0"/>
            <w:vAlign w:val="center"/>
          </w:tcPr>
          <w:p w14:paraId="0FF2D92F">
            <w:pPr>
              <w:spacing w:line="32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踏勘现场</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22796EBE">
            <w:pPr>
              <w:spacing w:line="32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w:t>
            </w:r>
          </w:p>
        </w:tc>
        <w:tc>
          <w:tcPr>
            <w:tcW w:w="3163" w:type="dxa"/>
            <w:tcBorders>
              <w:top w:val="single" w:color="auto" w:sz="4" w:space="0"/>
              <w:left w:val="single" w:color="auto" w:sz="4" w:space="0"/>
              <w:bottom w:val="single" w:color="auto" w:sz="4" w:space="0"/>
              <w:right w:val="single" w:color="auto" w:sz="4" w:space="0"/>
            </w:tcBorders>
            <w:noWrap w:val="0"/>
            <w:vAlign w:val="center"/>
          </w:tcPr>
          <w:p w14:paraId="4BAE4855">
            <w:pPr>
              <w:spacing w:line="32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B68913E">
            <w:pPr>
              <w:spacing w:line="32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不集中组织，自行踏勘</w:t>
            </w:r>
          </w:p>
        </w:tc>
      </w:tr>
      <w:tr w14:paraId="5002BF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848" w:type="dxa"/>
            <w:tcBorders>
              <w:top w:val="single" w:color="auto" w:sz="4" w:space="0"/>
              <w:left w:val="single" w:color="auto" w:sz="4" w:space="0"/>
              <w:bottom w:val="single" w:color="auto" w:sz="4" w:space="0"/>
              <w:right w:val="single" w:color="auto" w:sz="4" w:space="0"/>
            </w:tcBorders>
            <w:noWrap w:val="0"/>
            <w:vAlign w:val="center"/>
          </w:tcPr>
          <w:p w14:paraId="151EBC18">
            <w:pPr>
              <w:spacing w:line="32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文件澄清</w:t>
            </w:r>
          </w:p>
          <w:p w14:paraId="14334A0B">
            <w:pPr>
              <w:spacing w:line="32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截止时间</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7A108FDB">
            <w:pPr>
              <w:spacing w:line="32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lang w:val="en-US" w:eastAsia="zh-CN"/>
              </w:rPr>
              <w:t>2025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8</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26日12：00时止</w:t>
            </w:r>
          </w:p>
        </w:tc>
        <w:tc>
          <w:tcPr>
            <w:tcW w:w="3163" w:type="dxa"/>
            <w:tcBorders>
              <w:top w:val="single" w:color="auto" w:sz="4" w:space="0"/>
              <w:left w:val="single" w:color="auto" w:sz="4" w:space="0"/>
              <w:bottom w:val="single" w:color="auto" w:sz="4" w:space="0"/>
              <w:right w:val="single" w:color="auto" w:sz="4" w:space="0"/>
            </w:tcBorders>
            <w:noWrap w:val="0"/>
            <w:vAlign w:val="center"/>
          </w:tcPr>
          <w:p w14:paraId="1D37536D">
            <w:pPr>
              <w:spacing w:line="32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highlight w:val="none"/>
              </w:rPr>
              <w:t>如有疑问请以书面形式并加盖单位公章，传真到代理机构</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21BB06A">
            <w:pPr>
              <w:spacing w:line="320" w:lineRule="exact"/>
              <w:jc w:val="center"/>
              <w:rPr>
                <w:rFonts w:hint="eastAsia" w:ascii="仿宋" w:hAnsi="仿宋" w:eastAsia="仿宋" w:cs="仿宋"/>
                <w:color w:val="auto"/>
                <w:sz w:val="24"/>
                <w:highlight w:val="none"/>
              </w:rPr>
            </w:pPr>
          </w:p>
        </w:tc>
      </w:tr>
      <w:tr w14:paraId="68B86B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8" w:hRule="atLeast"/>
        </w:trPr>
        <w:tc>
          <w:tcPr>
            <w:tcW w:w="1848" w:type="dxa"/>
            <w:tcBorders>
              <w:top w:val="single" w:color="auto" w:sz="4" w:space="0"/>
              <w:left w:val="single" w:color="auto" w:sz="4" w:space="0"/>
              <w:bottom w:val="single" w:color="auto" w:sz="4" w:space="0"/>
              <w:right w:val="single" w:color="auto" w:sz="4" w:space="0"/>
            </w:tcBorders>
            <w:noWrap w:val="0"/>
            <w:vAlign w:val="center"/>
          </w:tcPr>
          <w:p w14:paraId="7EC1AD2A">
            <w:pPr>
              <w:spacing w:line="320" w:lineRule="exact"/>
              <w:jc w:val="center"/>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确定入围</w:t>
            </w:r>
          </w:p>
          <w:p w14:paraId="424D1433">
            <w:pPr>
              <w:spacing w:line="320" w:lineRule="exact"/>
              <w:jc w:val="center"/>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人</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42B5B59B">
            <w:pPr>
              <w:spacing w:line="320" w:lineRule="exact"/>
              <w:jc w:val="center"/>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sz w:val="24"/>
                <w:highlight w:val="none"/>
                <w:lang w:val="en-US" w:eastAsia="zh-CN"/>
              </w:rPr>
              <w:t>2025</w:t>
            </w:r>
            <w:r>
              <w:rPr>
                <w:rFonts w:hint="eastAsia" w:ascii="仿宋" w:hAnsi="仿宋" w:eastAsia="仿宋" w:cs="仿宋"/>
                <w:strike/>
                <w:dstrike w:val="0"/>
                <w:color w:val="auto"/>
                <w:sz w:val="24"/>
                <w:highlight w:val="none"/>
              </w:rPr>
              <w:t>年</w:t>
            </w:r>
            <w:r>
              <w:rPr>
                <w:rFonts w:hint="eastAsia" w:ascii="仿宋" w:hAnsi="仿宋" w:eastAsia="仿宋" w:cs="仿宋"/>
                <w:strike/>
                <w:dstrike w:val="0"/>
                <w:color w:val="auto"/>
                <w:sz w:val="24"/>
                <w:highlight w:val="none"/>
                <w:lang w:val="en-US" w:eastAsia="zh-CN"/>
              </w:rPr>
              <w:t xml:space="preserve">  </w:t>
            </w:r>
            <w:r>
              <w:rPr>
                <w:rFonts w:hint="eastAsia" w:ascii="仿宋" w:hAnsi="仿宋" w:eastAsia="仿宋" w:cs="仿宋"/>
                <w:strike/>
                <w:dstrike w:val="0"/>
                <w:color w:val="auto"/>
                <w:sz w:val="24"/>
                <w:highlight w:val="none"/>
              </w:rPr>
              <w:t>月</w:t>
            </w:r>
            <w:r>
              <w:rPr>
                <w:rFonts w:hint="eastAsia" w:ascii="仿宋" w:hAnsi="仿宋" w:eastAsia="仿宋" w:cs="仿宋"/>
                <w:strike/>
                <w:dstrike w:val="0"/>
                <w:color w:val="auto"/>
                <w:sz w:val="24"/>
                <w:highlight w:val="none"/>
                <w:lang w:val="en-US" w:eastAsia="zh-CN"/>
              </w:rPr>
              <w:t xml:space="preserve">  </w:t>
            </w:r>
            <w:r>
              <w:rPr>
                <w:rFonts w:hint="eastAsia" w:ascii="仿宋" w:hAnsi="仿宋" w:eastAsia="仿宋" w:cs="仿宋"/>
                <w:strike/>
                <w:dstrike w:val="0"/>
                <w:color w:val="auto"/>
                <w:sz w:val="24"/>
                <w:highlight w:val="none"/>
              </w:rPr>
              <w:t>日</w:t>
            </w:r>
            <w:r>
              <w:rPr>
                <w:rFonts w:hint="eastAsia" w:ascii="仿宋" w:hAnsi="仿宋" w:eastAsia="仿宋" w:cs="仿宋"/>
                <w:strike/>
                <w:dstrike w:val="0"/>
                <w:color w:val="auto"/>
                <w:sz w:val="24"/>
                <w:highlight w:val="none"/>
                <w:lang w:val="en-US" w:eastAsia="zh-CN"/>
              </w:rPr>
              <w:t>14:00</w:t>
            </w:r>
            <w:r>
              <w:rPr>
                <w:rFonts w:hint="eastAsia" w:ascii="仿宋" w:hAnsi="仿宋" w:eastAsia="仿宋" w:cs="仿宋"/>
                <w:strike/>
                <w:dstrike w:val="0"/>
                <w:color w:val="auto"/>
                <w:sz w:val="24"/>
                <w:highlight w:val="none"/>
              </w:rPr>
              <w:t>时</w:t>
            </w:r>
          </w:p>
        </w:tc>
        <w:tc>
          <w:tcPr>
            <w:tcW w:w="3163" w:type="dxa"/>
            <w:tcBorders>
              <w:top w:val="single" w:color="auto" w:sz="4" w:space="0"/>
              <w:left w:val="single" w:color="auto" w:sz="4" w:space="0"/>
              <w:bottom w:val="single" w:color="auto" w:sz="4" w:space="0"/>
              <w:right w:val="single" w:color="auto" w:sz="4" w:space="0"/>
            </w:tcBorders>
            <w:noWrap w:val="0"/>
            <w:vAlign w:val="center"/>
          </w:tcPr>
          <w:p w14:paraId="6AFA84FD">
            <w:pPr>
              <w:spacing w:line="320" w:lineRule="exact"/>
              <w:jc w:val="center"/>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sz w:val="24"/>
                <w:highlight w:val="none"/>
                <w:lang w:eastAsia="zh-CN"/>
              </w:rPr>
              <w:t>竞包人凭本企业</w:t>
            </w:r>
            <w:r>
              <w:rPr>
                <w:rFonts w:hint="eastAsia" w:ascii="仿宋" w:hAnsi="仿宋" w:eastAsia="仿宋" w:cs="仿宋"/>
                <w:strike/>
                <w:dstrike w:val="0"/>
                <w:color w:val="auto"/>
                <w:sz w:val="24"/>
                <w:highlight w:val="none"/>
                <w:lang w:val="en-US" w:eastAsia="zh-CN"/>
              </w:rPr>
              <w:t>CA数字证书</w:t>
            </w:r>
            <w:r>
              <w:rPr>
                <w:rFonts w:hint="eastAsia" w:ascii="仿宋" w:hAnsi="仿宋" w:eastAsia="仿宋" w:cs="仿宋"/>
                <w:strike/>
                <w:dstrike w:val="0"/>
                <w:color w:val="auto"/>
                <w:sz w:val="24"/>
                <w:highlight w:val="none"/>
                <w:lang w:eastAsia="zh-CN"/>
              </w:rPr>
              <w:t>登录“诸暨市公共资源交易平台”</w:t>
            </w:r>
            <w:r>
              <w:rPr>
                <w:rFonts w:hint="eastAsia" w:ascii="仿宋" w:hAnsi="仿宋" w:eastAsia="仿宋" w:cs="仿宋"/>
                <w:strike/>
                <w:dstrike w:val="0"/>
                <w:color w:val="auto"/>
                <w:sz w:val="24"/>
                <w:highlight w:val="none"/>
                <w:lang w:val="en-US" w:eastAsia="zh-CN"/>
              </w:rPr>
              <w:t>--“我的项目”—“已入围项目”查询本企业入围信息</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7A0D3A2">
            <w:pPr>
              <w:spacing w:line="320" w:lineRule="exact"/>
              <w:jc w:val="center"/>
              <w:rPr>
                <w:rFonts w:hint="eastAsia" w:ascii="仿宋" w:hAnsi="仿宋" w:eastAsia="仿宋" w:cs="仿宋"/>
                <w:color w:val="auto"/>
                <w:sz w:val="24"/>
                <w:highlight w:val="none"/>
              </w:rPr>
            </w:pPr>
          </w:p>
        </w:tc>
      </w:tr>
      <w:tr w14:paraId="267090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2" w:hRule="atLeast"/>
        </w:trPr>
        <w:tc>
          <w:tcPr>
            <w:tcW w:w="1848" w:type="dxa"/>
            <w:tcBorders>
              <w:top w:val="single" w:color="auto" w:sz="4" w:space="0"/>
              <w:left w:val="single" w:color="auto" w:sz="4" w:space="0"/>
              <w:bottom w:val="single" w:color="auto" w:sz="4" w:space="0"/>
              <w:right w:val="single" w:color="auto" w:sz="4" w:space="0"/>
            </w:tcBorders>
            <w:noWrap w:val="0"/>
            <w:vAlign w:val="center"/>
          </w:tcPr>
          <w:p w14:paraId="59C1B16A">
            <w:pPr>
              <w:spacing w:line="320" w:lineRule="exact"/>
              <w:jc w:val="center"/>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w:t>
            </w:r>
          </w:p>
          <w:p w14:paraId="5AC275DC">
            <w:pPr>
              <w:spacing w:line="320" w:lineRule="exact"/>
              <w:jc w:val="center"/>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网上递交</w:t>
            </w:r>
          </w:p>
          <w:p w14:paraId="2908C3E6">
            <w:pPr>
              <w:spacing w:line="320" w:lineRule="exact"/>
              <w:jc w:val="center"/>
              <w:rPr>
                <w:rFonts w:hint="eastAsia" w:ascii="仿宋" w:hAnsi="仿宋" w:eastAsia="仿宋" w:cs="仿宋"/>
                <w:strike w:val="0"/>
                <w:dstrike w:val="0"/>
                <w:color w:val="auto"/>
                <w:kern w:val="2"/>
                <w:sz w:val="24"/>
                <w:szCs w:val="24"/>
                <w:highlight w:val="none"/>
                <w:lang w:val="en-US" w:eastAsia="zh-CN" w:bidi="ar-SA"/>
              </w:rPr>
            </w:pPr>
            <w:r>
              <w:rPr>
                <w:rFonts w:hint="eastAsia" w:ascii="仿宋" w:hAnsi="仿宋" w:eastAsia="仿宋" w:cs="仿宋"/>
                <w:strike w:val="0"/>
                <w:dstrike w:val="0"/>
                <w:color w:val="auto"/>
                <w:sz w:val="24"/>
                <w:highlight w:val="none"/>
              </w:rPr>
              <w:t>（</w:t>
            </w:r>
            <w:r>
              <w:rPr>
                <w:rFonts w:hint="eastAsia" w:ascii="仿宋" w:hAnsi="仿宋" w:eastAsia="仿宋" w:cs="仿宋"/>
                <w:strike w:val="0"/>
                <w:dstrike w:val="0"/>
                <w:color w:val="auto"/>
                <w:sz w:val="24"/>
                <w:highlight w:val="none"/>
                <w:lang w:eastAsia="zh-CN"/>
              </w:rPr>
              <w:t>竞包</w:t>
            </w:r>
            <w:r>
              <w:rPr>
                <w:rFonts w:hint="eastAsia" w:ascii="仿宋" w:hAnsi="仿宋" w:eastAsia="仿宋" w:cs="仿宋"/>
                <w:strike w:val="0"/>
                <w:dstrike w:val="0"/>
                <w:color w:val="auto"/>
                <w:sz w:val="24"/>
                <w:highlight w:val="none"/>
                <w:lang w:val="en-US" w:eastAsia="zh-CN"/>
              </w:rPr>
              <w:t>文件递交</w:t>
            </w:r>
            <w:r>
              <w:rPr>
                <w:rFonts w:hint="eastAsia" w:ascii="仿宋" w:hAnsi="仿宋" w:eastAsia="仿宋" w:cs="仿宋"/>
                <w:strike w:val="0"/>
                <w:dstrike w:val="0"/>
                <w:color w:val="auto"/>
                <w:sz w:val="24"/>
                <w:highlight w:val="none"/>
              </w:rPr>
              <w:t>截止时间）</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238E10B0">
            <w:pPr>
              <w:spacing w:line="320" w:lineRule="exact"/>
              <w:jc w:val="center"/>
              <w:rPr>
                <w:rFonts w:hint="eastAsia" w:ascii="仿宋" w:hAnsi="仿宋" w:eastAsia="仿宋" w:cs="仿宋"/>
                <w:strike w:val="0"/>
                <w:dstrike w:val="0"/>
                <w:color w:val="auto"/>
                <w:kern w:val="2"/>
                <w:sz w:val="24"/>
                <w:szCs w:val="24"/>
                <w:highlight w:val="none"/>
                <w:lang w:val="en-US" w:eastAsia="zh-CN" w:bidi="ar-SA"/>
              </w:rPr>
            </w:pPr>
            <w:r>
              <w:rPr>
                <w:rFonts w:hint="eastAsia" w:ascii="仿宋" w:hAnsi="仿宋" w:eastAsia="仿宋" w:cs="仿宋"/>
                <w:strike w:val="0"/>
                <w:dstrike w:val="0"/>
                <w:color w:val="auto"/>
                <w:sz w:val="24"/>
                <w:highlight w:val="none"/>
                <w:lang w:val="en-US" w:eastAsia="zh-CN"/>
              </w:rPr>
              <w:t>2025</w:t>
            </w:r>
            <w:r>
              <w:rPr>
                <w:rFonts w:hint="eastAsia" w:ascii="仿宋" w:hAnsi="仿宋" w:eastAsia="仿宋" w:cs="仿宋"/>
                <w:strike w:val="0"/>
                <w:dstrike w:val="0"/>
                <w:color w:val="auto"/>
                <w:sz w:val="24"/>
                <w:highlight w:val="none"/>
              </w:rPr>
              <w:t>年</w:t>
            </w:r>
            <w:r>
              <w:rPr>
                <w:rFonts w:hint="eastAsia" w:ascii="仿宋" w:hAnsi="仿宋" w:eastAsia="仿宋" w:cs="仿宋"/>
                <w:strike w:val="0"/>
                <w:dstrike w:val="0"/>
                <w:color w:val="auto"/>
                <w:sz w:val="24"/>
                <w:highlight w:val="none"/>
                <w:lang w:val="en-US" w:eastAsia="zh-CN"/>
              </w:rPr>
              <w:t>8</w:t>
            </w:r>
            <w:r>
              <w:rPr>
                <w:rFonts w:hint="eastAsia" w:ascii="仿宋" w:hAnsi="仿宋" w:eastAsia="仿宋" w:cs="仿宋"/>
                <w:strike w:val="0"/>
                <w:dstrike w:val="0"/>
                <w:color w:val="auto"/>
                <w:sz w:val="24"/>
                <w:highlight w:val="none"/>
              </w:rPr>
              <w:t>月</w:t>
            </w:r>
            <w:r>
              <w:rPr>
                <w:rFonts w:hint="eastAsia" w:ascii="仿宋" w:hAnsi="仿宋" w:eastAsia="仿宋" w:cs="仿宋"/>
                <w:strike w:val="0"/>
                <w:dstrike w:val="0"/>
                <w:color w:val="auto"/>
                <w:sz w:val="24"/>
                <w:highlight w:val="none"/>
                <w:lang w:val="en-US" w:eastAsia="zh-CN"/>
              </w:rPr>
              <w:t>27</w:t>
            </w:r>
            <w:r>
              <w:rPr>
                <w:rFonts w:hint="eastAsia" w:ascii="仿宋" w:hAnsi="仿宋" w:eastAsia="仿宋" w:cs="仿宋"/>
                <w:strike w:val="0"/>
                <w:dstrike w:val="0"/>
                <w:color w:val="auto"/>
                <w:sz w:val="24"/>
                <w:highlight w:val="none"/>
              </w:rPr>
              <w:t>日</w:t>
            </w:r>
            <w:r>
              <w:rPr>
                <w:rFonts w:hint="eastAsia" w:ascii="仿宋" w:hAnsi="仿宋" w:eastAsia="仿宋" w:cs="仿宋"/>
                <w:strike w:val="0"/>
                <w:dstrike w:val="0"/>
                <w:color w:val="auto"/>
                <w:sz w:val="24"/>
                <w:highlight w:val="none"/>
                <w:lang w:val="en-US" w:eastAsia="zh-CN"/>
              </w:rPr>
              <w:t>14:00</w:t>
            </w:r>
            <w:r>
              <w:rPr>
                <w:rFonts w:hint="eastAsia" w:ascii="仿宋" w:hAnsi="仿宋" w:eastAsia="仿宋" w:cs="仿宋"/>
                <w:strike w:val="0"/>
                <w:dstrike w:val="0"/>
                <w:color w:val="auto"/>
                <w:sz w:val="24"/>
                <w:highlight w:val="none"/>
              </w:rPr>
              <w:t>时止</w:t>
            </w:r>
          </w:p>
        </w:tc>
        <w:tc>
          <w:tcPr>
            <w:tcW w:w="3163" w:type="dxa"/>
            <w:tcBorders>
              <w:top w:val="single" w:color="auto" w:sz="4" w:space="0"/>
              <w:left w:val="single" w:color="auto" w:sz="4" w:space="0"/>
              <w:bottom w:val="single" w:color="auto" w:sz="4" w:space="0"/>
              <w:right w:val="single" w:color="auto" w:sz="4" w:space="0"/>
            </w:tcBorders>
            <w:noWrap w:val="0"/>
            <w:vAlign w:val="center"/>
          </w:tcPr>
          <w:p w14:paraId="3456091B">
            <w:pPr>
              <w:spacing w:line="320" w:lineRule="exact"/>
              <w:jc w:val="center"/>
              <w:rPr>
                <w:rFonts w:hint="eastAsia" w:ascii="仿宋" w:hAnsi="仿宋" w:eastAsia="仿宋" w:cs="仿宋"/>
                <w:strike w:val="0"/>
                <w:dstrike w:val="0"/>
                <w:color w:val="auto"/>
                <w:kern w:val="2"/>
                <w:sz w:val="24"/>
                <w:szCs w:val="24"/>
                <w:highlight w:val="none"/>
                <w:lang w:val="en-US" w:eastAsia="zh-CN" w:bidi="ar-SA"/>
              </w:rPr>
            </w:pPr>
            <w:r>
              <w:rPr>
                <w:rFonts w:hint="eastAsia" w:ascii="仿宋" w:hAnsi="仿宋" w:eastAsia="仿宋" w:cs="仿宋"/>
                <w:strike w:val="0"/>
                <w:dstrike w:val="0"/>
                <w:color w:val="auto"/>
                <w:kern w:val="2"/>
                <w:sz w:val="24"/>
                <w:szCs w:val="24"/>
                <w:highlight w:val="none"/>
                <w:lang w:val="en-US" w:eastAsia="zh-CN" w:bidi="ar-SA"/>
              </w:rPr>
              <w:t>诸暨市陈宅镇国土所一楼会议室</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D0B1218">
            <w:pPr>
              <w:spacing w:line="320" w:lineRule="exact"/>
              <w:jc w:val="center"/>
              <w:rPr>
                <w:rFonts w:hint="eastAsia" w:ascii="仿宋" w:hAnsi="仿宋" w:eastAsia="仿宋" w:cs="仿宋"/>
                <w:strike w:val="0"/>
                <w:dstrike w:val="0"/>
                <w:color w:val="auto"/>
                <w:sz w:val="24"/>
                <w:highlight w:val="none"/>
              </w:rPr>
            </w:pPr>
          </w:p>
        </w:tc>
      </w:tr>
      <w:tr w14:paraId="212798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55" w:hRule="atLeast"/>
        </w:trPr>
        <w:tc>
          <w:tcPr>
            <w:tcW w:w="1848" w:type="dxa"/>
            <w:tcBorders>
              <w:top w:val="single" w:color="auto" w:sz="4" w:space="0"/>
              <w:left w:val="single" w:color="auto" w:sz="4" w:space="0"/>
              <w:bottom w:val="single" w:color="auto" w:sz="4" w:space="0"/>
              <w:right w:val="single" w:color="auto" w:sz="4" w:space="0"/>
            </w:tcBorders>
            <w:noWrap w:val="0"/>
            <w:vAlign w:val="center"/>
          </w:tcPr>
          <w:p w14:paraId="0C06D75A">
            <w:pPr>
              <w:spacing w:line="320" w:lineRule="exact"/>
              <w:jc w:val="center"/>
              <w:rPr>
                <w:rFonts w:hint="eastAsia" w:ascii="仿宋" w:hAnsi="仿宋" w:eastAsia="仿宋" w:cs="仿宋"/>
                <w:strike w:val="0"/>
                <w:dstrike w:val="0"/>
                <w:color w:val="auto"/>
                <w:kern w:val="2"/>
                <w:sz w:val="24"/>
                <w:szCs w:val="24"/>
                <w:highlight w:val="none"/>
                <w:lang w:val="en-US" w:eastAsia="zh-CN" w:bidi="ar-SA"/>
              </w:rPr>
            </w:pPr>
            <w:r>
              <w:rPr>
                <w:rFonts w:hint="eastAsia" w:ascii="仿宋" w:hAnsi="仿宋" w:eastAsia="仿宋" w:cs="仿宋"/>
                <w:strike w:val="0"/>
                <w:dstrike w:val="0"/>
                <w:color w:val="auto"/>
                <w:kern w:val="2"/>
                <w:sz w:val="24"/>
                <w:szCs w:val="24"/>
                <w:highlight w:val="none"/>
                <w:lang w:val="en-US" w:eastAsia="zh-CN" w:bidi="ar-SA"/>
              </w:rPr>
              <w:t>竞 包</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6153709E">
            <w:pPr>
              <w:spacing w:line="320" w:lineRule="exact"/>
              <w:jc w:val="center"/>
              <w:rPr>
                <w:rFonts w:hint="eastAsia" w:ascii="仿宋" w:hAnsi="仿宋" w:eastAsia="仿宋" w:cs="仿宋"/>
                <w:strike w:val="0"/>
                <w:dstrike w:val="0"/>
                <w:color w:val="auto"/>
                <w:kern w:val="2"/>
                <w:sz w:val="24"/>
                <w:szCs w:val="24"/>
                <w:highlight w:val="none"/>
                <w:lang w:val="en-US" w:eastAsia="zh-CN" w:bidi="ar-SA"/>
              </w:rPr>
            </w:pPr>
            <w:r>
              <w:rPr>
                <w:rFonts w:hint="eastAsia" w:ascii="仿宋" w:hAnsi="仿宋" w:eastAsia="仿宋" w:cs="仿宋"/>
                <w:strike w:val="0"/>
                <w:dstrike w:val="0"/>
                <w:color w:val="auto"/>
                <w:sz w:val="24"/>
                <w:highlight w:val="none"/>
                <w:lang w:val="en-US" w:eastAsia="zh-CN"/>
              </w:rPr>
              <w:t>2025</w:t>
            </w:r>
            <w:r>
              <w:rPr>
                <w:rFonts w:hint="eastAsia" w:ascii="仿宋" w:hAnsi="仿宋" w:eastAsia="仿宋" w:cs="仿宋"/>
                <w:strike w:val="0"/>
                <w:dstrike w:val="0"/>
                <w:color w:val="auto"/>
                <w:sz w:val="24"/>
                <w:highlight w:val="none"/>
              </w:rPr>
              <w:t>年</w:t>
            </w:r>
            <w:r>
              <w:rPr>
                <w:rFonts w:hint="eastAsia" w:ascii="仿宋" w:hAnsi="仿宋" w:eastAsia="仿宋" w:cs="仿宋"/>
                <w:strike w:val="0"/>
                <w:dstrike w:val="0"/>
                <w:color w:val="auto"/>
                <w:sz w:val="24"/>
                <w:highlight w:val="none"/>
                <w:lang w:val="en-US" w:eastAsia="zh-CN"/>
              </w:rPr>
              <w:t>8</w:t>
            </w:r>
            <w:r>
              <w:rPr>
                <w:rFonts w:hint="eastAsia" w:ascii="仿宋" w:hAnsi="仿宋" w:eastAsia="仿宋" w:cs="仿宋"/>
                <w:strike w:val="0"/>
                <w:dstrike w:val="0"/>
                <w:color w:val="auto"/>
                <w:sz w:val="24"/>
                <w:highlight w:val="none"/>
              </w:rPr>
              <w:t>月</w:t>
            </w:r>
            <w:r>
              <w:rPr>
                <w:rFonts w:hint="eastAsia" w:ascii="仿宋" w:hAnsi="仿宋" w:eastAsia="仿宋" w:cs="仿宋"/>
                <w:strike w:val="0"/>
                <w:dstrike w:val="0"/>
                <w:color w:val="auto"/>
                <w:sz w:val="24"/>
                <w:highlight w:val="none"/>
                <w:lang w:val="en-US" w:eastAsia="zh-CN"/>
              </w:rPr>
              <w:t>27</w:t>
            </w:r>
            <w:r>
              <w:rPr>
                <w:rFonts w:hint="eastAsia" w:ascii="仿宋" w:hAnsi="仿宋" w:eastAsia="仿宋" w:cs="仿宋"/>
                <w:strike w:val="0"/>
                <w:dstrike w:val="0"/>
                <w:color w:val="auto"/>
                <w:sz w:val="24"/>
                <w:highlight w:val="none"/>
              </w:rPr>
              <w:t>日</w:t>
            </w:r>
            <w:r>
              <w:rPr>
                <w:rFonts w:hint="eastAsia" w:ascii="仿宋" w:hAnsi="仿宋" w:eastAsia="仿宋" w:cs="仿宋"/>
                <w:strike w:val="0"/>
                <w:dstrike w:val="0"/>
                <w:color w:val="auto"/>
                <w:sz w:val="24"/>
                <w:highlight w:val="none"/>
                <w:lang w:val="en-US" w:eastAsia="zh-CN"/>
              </w:rPr>
              <w:t>14:00</w:t>
            </w:r>
            <w:r>
              <w:rPr>
                <w:rFonts w:hint="eastAsia" w:ascii="仿宋" w:hAnsi="仿宋" w:eastAsia="仿宋" w:cs="仿宋"/>
                <w:strike w:val="0"/>
                <w:dstrike w:val="0"/>
                <w:color w:val="auto"/>
                <w:sz w:val="24"/>
                <w:highlight w:val="none"/>
              </w:rPr>
              <w:t>时</w:t>
            </w:r>
          </w:p>
        </w:tc>
        <w:tc>
          <w:tcPr>
            <w:tcW w:w="3163" w:type="dxa"/>
            <w:tcBorders>
              <w:top w:val="single" w:color="auto" w:sz="4" w:space="0"/>
              <w:left w:val="single" w:color="auto" w:sz="4" w:space="0"/>
              <w:bottom w:val="single" w:color="auto" w:sz="4" w:space="0"/>
              <w:right w:val="single" w:color="auto" w:sz="4" w:space="0"/>
            </w:tcBorders>
            <w:noWrap w:val="0"/>
            <w:vAlign w:val="center"/>
          </w:tcPr>
          <w:p w14:paraId="6B04C8E1">
            <w:pPr>
              <w:spacing w:line="320" w:lineRule="exact"/>
              <w:jc w:val="center"/>
              <w:rPr>
                <w:rFonts w:hint="eastAsia" w:ascii="仿宋" w:hAnsi="仿宋" w:eastAsia="仿宋" w:cs="仿宋"/>
                <w:strike w:val="0"/>
                <w:dstrike w:val="0"/>
                <w:color w:val="auto"/>
                <w:kern w:val="2"/>
                <w:sz w:val="24"/>
                <w:szCs w:val="24"/>
                <w:highlight w:val="none"/>
                <w:lang w:val="en-US" w:eastAsia="zh-CN" w:bidi="ar-SA"/>
              </w:rPr>
            </w:pPr>
            <w:r>
              <w:rPr>
                <w:rFonts w:hint="eastAsia" w:ascii="仿宋" w:hAnsi="仿宋" w:eastAsia="仿宋" w:cs="仿宋"/>
                <w:strike w:val="0"/>
                <w:dstrike w:val="0"/>
                <w:color w:val="auto"/>
                <w:kern w:val="2"/>
                <w:sz w:val="24"/>
                <w:szCs w:val="24"/>
                <w:highlight w:val="none"/>
                <w:lang w:val="en-US" w:eastAsia="zh-CN" w:bidi="ar-SA"/>
              </w:rPr>
              <w:t>诸暨市陈宅镇国土所一楼会议室</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4FD1EAA">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400" w:lineRule="exact"/>
              <w:jc w:val="center"/>
              <w:outlineLvl w:val="9"/>
              <w:rPr>
                <w:rFonts w:hint="eastAsia" w:ascii="仿宋" w:hAnsi="仿宋" w:eastAsia="仿宋" w:cs="仿宋"/>
                <w:color w:val="auto"/>
                <w:kern w:val="2"/>
                <w:sz w:val="24"/>
                <w:szCs w:val="24"/>
                <w:highlight w:val="none"/>
                <w:lang w:val="en-US" w:eastAsia="zh-CN" w:bidi="ar-SA"/>
              </w:rPr>
            </w:pPr>
          </w:p>
        </w:tc>
      </w:tr>
      <w:tr w14:paraId="12BC8C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83" w:hRule="atLeast"/>
        </w:trPr>
        <w:tc>
          <w:tcPr>
            <w:tcW w:w="1848" w:type="dxa"/>
            <w:tcBorders>
              <w:top w:val="single" w:color="auto" w:sz="4" w:space="0"/>
              <w:left w:val="single" w:color="auto" w:sz="4" w:space="0"/>
              <w:bottom w:val="single" w:color="auto" w:sz="4" w:space="0"/>
              <w:right w:val="single" w:color="auto" w:sz="4" w:space="0"/>
            </w:tcBorders>
            <w:noWrap w:val="0"/>
            <w:vAlign w:val="center"/>
          </w:tcPr>
          <w:p w14:paraId="60B2DCAA">
            <w:pPr>
              <w:jc w:val="center"/>
              <w:rPr>
                <w:rFonts w:hint="eastAsia" w:ascii="仿宋" w:hAnsi="仿宋" w:eastAsia="仿宋" w:cs="仿宋"/>
                <w:strike/>
                <w:dstrike w:val="0"/>
                <w:color w:val="auto"/>
                <w:kern w:val="2"/>
                <w:sz w:val="21"/>
                <w:szCs w:val="21"/>
                <w:highlight w:val="none"/>
                <w:lang w:val="en-US" w:eastAsia="zh-CN" w:bidi="ar-SA"/>
              </w:rPr>
            </w:pPr>
            <w:r>
              <w:rPr>
                <w:rFonts w:hint="eastAsia" w:ascii="仿宋" w:hAnsi="仿宋" w:eastAsia="仿宋" w:cs="仿宋"/>
                <w:strike/>
                <w:dstrike w:val="0"/>
                <w:color w:val="auto"/>
                <w:sz w:val="24"/>
                <w:highlight w:val="none"/>
                <w:lang w:eastAsia="zh-CN"/>
              </w:rPr>
              <w:t>竞包文件竞包人解密时间</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67CC48E8">
            <w:pPr>
              <w:spacing w:line="320" w:lineRule="exact"/>
              <w:jc w:val="center"/>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sz w:val="24"/>
                <w:highlight w:val="none"/>
                <w:lang w:eastAsia="zh-CN"/>
              </w:rPr>
              <w:t>系统提示开始解密后</w:t>
            </w:r>
            <w:r>
              <w:rPr>
                <w:rFonts w:hint="eastAsia" w:ascii="仿宋" w:hAnsi="仿宋" w:eastAsia="仿宋" w:cs="仿宋"/>
                <w:strike/>
                <w:dstrike w:val="0"/>
                <w:color w:val="auto"/>
                <w:sz w:val="24"/>
                <w:highlight w:val="none"/>
                <w:u w:val="single"/>
                <w:lang w:val="en-US" w:eastAsia="zh-CN"/>
              </w:rPr>
              <w:t xml:space="preserve">  20 </w:t>
            </w:r>
            <w:r>
              <w:rPr>
                <w:rFonts w:hint="eastAsia" w:ascii="仿宋" w:hAnsi="仿宋" w:eastAsia="仿宋" w:cs="仿宋"/>
                <w:strike/>
                <w:dstrike w:val="0"/>
                <w:color w:val="auto"/>
                <w:sz w:val="24"/>
                <w:highlight w:val="none"/>
                <w:lang w:val="en-US" w:eastAsia="zh-CN"/>
              </w:rPr>
              <w:t>分钟</w:t>
            </w:r>
          </w:p>
        </w:tc>
        <w:tc>
          <w:tcPr>
            <w:tcW w:w="3163" w:type="dxa"/>
            <w:tcBorders>
              <w:top w:val="single" w:color="auto" w:sz="4" w:space="0"/>
              <w:left w:val="single" w:color="auto" w:sz="4" w:space="0"/>
              <w:bottom w:val="single" w:color="auto" w:sz="4" w:space="0"/>
              <w:right w:val="single" w:color="auto" w:sz="4" w:space="0"/>
            </w:tcBorders>
            <w:noWrap w:val="0"/>
            <w:vAlign w:val="center"/>
          </w:tcPr>
          <w:p w14:paraId="69ABEE25">
            <w:pPr>
              <w:jc w:val="center"/>
              <w:rPr>
                <w:rFonts w:hint="eastAsia" w:ascii="仿宋" w:hAnsi="仿宋" w:eastAsia="仿宋" w:cs="仿宋"/>
                <w:strike/>
                <w:dstrike w:val="0"/>
                <w:color w:val="auto"/>
                <w:kern w:val="2"/>
                <w:sz w:val="21"/>
                <w:szCs w:val="24"/>
                <w:highlight w:val="none"/>
                <w:lang w:val="en-US" w:eastAsia="zh-CN" w:bidi="ar-SA"/>
              </w:rPr>
            </w:pPr>
            <w:r>
              <w:rPr>
                <w:rFonts w:hint="eastAsia" w:ascii="仿宋" w:hAnsi="仿宋" w:eastAsia="仿宋" w:cs="仿宋"/>
                <w:strike/>
                <w:dstrike w:val="0"/>
                <w:color w:val="auto"/>
                <w:sz w:val="24"/>
                <w:highlight w:val="none"/>
              </w:rPr>
              <w:t>诸暨市公共资源交易平台</w:t>
            </w:r>
            <w:r>
              <w:rPr>
                <w:rFonts w:hint="eastAsia" w:ascii="仿宋" w:hAnsi="仿宋" w:eastAsia="仿宋" w:cs="仿宋"/>
                <w:strike/>
                <w:dstrike w:val="0"/>
                <w:color w:val="auto"/>
                <w:sz w:val="24"/>
                <w:highlight w:val="none"/>
                <w:lang w:eastAsia="zh-CN"/>
              </w:rPr>
              <w:t>（不见面大厅）</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77367DA">
            <w:pPr>
              <w:spacing w:line="320" w:lineRule="exact"/>
              <w:jc w:val="center"/>
              <w:rPr>
                <w:rFonts w:hint="eastAsia" w:ascii="仿宋" w:hAnsi="仿宋" w:eastAsia="仿宋" w:cs="仿宋"/>
                <w:color w:val="auto"/>
                <w:sz w:val="24"/>
                <w:highlight w:val="none"/>
              </w:rPr>
            </w:pPr>
          </w:p>
        </w:tc>
      </w:tr>
    </w:tbl>
    <w:p w14:paraId="3AB319A1">
      <w:pPr>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注：1.本表日程如有变动，以补充通知或修改文件通知时间为准；</w:t>
      </w:r>
    </w:p>
    <w:p w14:paraId="33C41B7B">
      <w:pPr>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strike w:val="0"/>
          <w:dstrike w:val="0"/>
          <w:color w:val="auto"/>
          <w:sz w:val="24"/>
          <w:highlight w:val="none"/>
        </w:rPr>
        <w:t xml:space="preserve"> 2.</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等相关环节，</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人自主决定是否派员到现场参加。</w:t>
      </w:r>
    </w:p>
    <w:p w14:paraId="0868732A">
      <w:pPr>
        <w:spacing w:line="360" w:lineRule="auto"/>
        <w:rPr>
          <w:rFonts w:hint="eastAsia" w:ascii="仿宋" w:hAnsi="仿宋" w:eastAsia="仿宋" w:cs="仿宋"/>
          <w:b/>
          <w:color w:val="auto"/>
          <w:sz w:val="32"/>
          <w:szCs w:val="32"/>
          <w:highlight w:val="none"/>
        </w:rPr>
      </w:pPr>
    </w:p>
    <w:p w14:paraId="0B53D957">
      <w:pPr>
        <w:spacing w:line="360" w:lineRule="auto"/>
        <w:rPr>
          <w:rFonts w:hint="eastAsia" w:ascii="仿宋" w:hAnsi="仿宋" w:eastAsia="仿宋" w:cs="仿宋"/>
          <w:b/>
          <w:color w:val="auto"/>
          <w:sz w:val="32"/>
          <w:szCs w:val="32"/>
          <w:highlight w:val="none"/>
        </w:rPr>
      </w:pPr>
    </w:p>
    <w:p w14:paraId="7D86AFA3">
      <w:pPr>
        <w:spacing w:line="360" w:lineRule="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1.总则</w:t>
      </w:r>
    </w:p>
    <w:p w14:paraId="21ED5644">
      <w:pPr>
        <w:spacing w:line="360" w:lineRule="auto"/>
        <w:ind w:firstLine="480" w:firstLineChars="200"/>
        <w:rPr>
          <w:rFonts w:hint="eastAsia" w:ascii="仿宋" w:hAnsi="仿宋" w:eastAsia="仿宋" w:cs="仿宋"/>
          <w:color w:val="auto"/>
          <w:sz w:val="24"/>
          <w:highlight w:val="none"/>
        </w:rPr>
      </w:pPr>
      <w:bookmarkStart w:id="23" w:name="_Toc10260"/>
      <w:bookmarkStart w:id="24" w:name="_Toc451938327"/>
      <w:bookmarkStart w:id="25" w:name="_Toc432777807"/>
      <w:bookmarkStart w:id="26" w:name="_Toc32157"/>
      <w:bookmarkStart w:id="27" w:name="_Toc13944"/>
      <w:bookmarkStart w:id="28" w:name="_Toc17114"/>
      <w:r>
        <w:rPr>
          <w:rFonts w:hint="eastAsia" w:ascii="仿宋" w:hAnsi="仿宋" w:eastAsia="仿宋" w:cs="仿宋"/>
          <w:color w:val="auto"/>
          <w:sz w:val="24"/>
          <w:highlight w:val="none"/>
        </w:rPr>
        <w:t>1.1项目概况</w:t>
      </w:r>
      <w:bookmarkEnd w:id="23"/>
      <w:bookmarkEnd w:id="24"/>
      <w:bookmarkEnd w:id="25"/>
      <w:bookmarkEnd w:id="26"/>
      <w:bookmarkEnd w:id="27"/>
      <w:bookmarkEnd w:id="28"/>
    </w:p>
    <w:p w14:paraId="38C6FFF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1.1.1根据有关法律、法规和规章规定，本</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项目已办理</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申请，并经诸暨市</w:t>
      </w:r>
      <w:r>
        <w:rPr>
          <w:rFonts w:hint="eastAsia" w:ascii="仿宋" w:hAnsi="仿宋" w:eastAsia="仿宋" w:cs="仿宋"/>
          <w:color w:val="auto"/>
          <w:sz w:val="24"/>
          <w:highlight w:val="none"/>
          <w:lang w:val="en-US" w:eastAsia="zh-CN"/>
        </w:rPr>
        <w:t>陈宅</w:t>
      </w:r>
      <w:r>
        <w:rPr>
          <w:rFonts w:hint="eastAsia" w:ascii="仿宋" w:hAnsi="仿宋" w:eastAsia="仿宋" w:cs="仿宋"/>
          <w:color w:val="auto"/>
          <w:sz w:val="24"/>
          <w:highlight w:val="none"/>
        </w:rPr>
        <w:t>镇</w:t>
      </w:r>
      <w:r>
        <w:rPr>
          <w:rFonts w:hint="eastAsia" w:ascii="仿宋" w:hAnsi="仿宋" w:eastAsia="仿宋" w:cs="仿宋"/>
          <w:color w:val="auto"/>
          <w:sz w:val="24"/>
          <w:highlight w:val="none"/>
          <w:lang w:val="en-US" w:eastAsia="zh-CN"/>
        </w:rPr>
        <w:t>项目交易办公室</w:t>
      </w:r>
      <w:r>
        <w:rPr>
          <w:rFonts w:hint="eastAsia" w:ascii="仿宋" w:hAnsi="仿宋" w:eastAsia="仿宋" w:cs="仿宋"/>
          <w:color w:val="auto"/>
          <w:sz w:val="24"/>
          <w:highlight w:val="none"/>
        </w:rPr>
        <w:t>（以下简称</w:t>
      </w:r>
      <w:r>
        <w:rPr>
          <w:rFonts w:hint="eastAsia" w:ascii="仿宋" w:hAnsi="仿宋" w:eastAsia="仿宋" w:cs="仿宋"/>
          <w:color w:val="auto"/>
          <w:sz w:val="24"/>
          <w:highlight w:val="none"/>
          <w:lang w:val="en-US" w:eastAsia="zh-CN"/>
        </w:rPr>
        <w:t>交易</w:t>
      </w:r>
      <w:r>
        <w:rPr>
          <w:rFonts w:hint="eastAsia" w:ascii="仿宋" w:hAnsi="仿宋" w:eastAsia="仿宋" w:cs="仿宋"/>
          <w:color w:val="auto"/>
          <w:sz w:val="24"/>
          <w:highlight w:val="none"/>
          <w:lang w:eastAsia="zh-CN"/>
        </w:rPr>
        <w:t>办</w:t>
      </w:r>
      <w:r>
        <w:rPr>
          <w:rFonts w:hint="eastAsia" w:ascii="仿宋" w:hAnsi="仿宋" w:eastAsia="仿宋" w:cs="仿宋"/>
          <w:color w:val="auto"/>
          <w:sz w:val="24"/>
          <w:highlight w:val="none"/>
        </w:rPr>
        <w:t>）备案，同意采用公开</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的方式进行</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w:t>
      </w:r>
    </w:p>
    <w:p w14:paraId="195555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1.1.2本</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项目</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0459B8A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1.1.3本</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项目名称：详见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45C4B5D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1.1.4本项目建设地点：详见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614E1862">
      <w:pPr>
        <w:spacing w:line="360" w:lineRule="auto"/>
        <w:ind w:firstLine="480" w:firstLineChars="200"/>
        <w:rPr>
          <w:rFonts w:hint="eastAsia" w:ascii="仿宋" w:hAnsi="仿宋" w:eastAsia="仿宋" w:cs="仿宋"/>
          <w:color w:val="auto"/>
          <w:sz w:val="24"/>
          <w:highlight w:val="none"/>
        </w:rPr>
      </w:pPr>
      <w:bookmarkStart w:id="29" w:name="_Toc3740"/>
      <w:bookmarkStart w:id="30" w:name="_Toc432777808"/>
      <w:bookmarkStart w:id="31" w:name="_Toc23943"/>
      <w:bookmarkStart w:id="32" w:name="_Toc24066"/>
      <w:bookmarkStart w:id="33" w:name="_Toc18341"/>
      <w:bookmarkStart w:id="34" w:name="_Toc451938328"/>
      <w:r>
        <w:rPr>
          <w:rFonts w:hint="eastAsia" w:ascii="仿宋" w:hAnsi="仿宋" w:eastAsia="仿宋" w:cs="仿宋"/>
          <w:color w:val="auto"/>
          <w:sz w:val="24"/>
          <w:highlight w:val="none"/>
        </w:rPr>
        <w:t>1.2资金来源和落实情况</w:t>
      </w:r>
      <w:bookmarkEnd w:id="29"/>
      <w:bookmarkEnd w:id="30"/>
      <w:bookmarkEnd w:id="31"/>
      <w:bookmarkEnd w:id="32"/>
      <w:bookmarkEnd w:id="33"/>
      <w:bookmarkEnd w:id="34"/>
    </w:p>
    <w:p w14:paraId="012A4D9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1.2.1本</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项目的资金来源：详见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30FC7AA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1.2.2本</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项目的出资比例：详见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42D681E5">
      <w:pPr>
        <w:spacing w:line="360" w:lineRule="auto"/>
        <w:ind w:firstLine="480" w:firstLineChars="200"/>
        <w:rPr>
          <w:rFonts w:hint="eastAsia" w:ascii="仿宋" w:hAnsi="仿宋" w:eastAsia="仿宋" w:cs="仿宋"/>
          <w:color w:val="auto"/>
          <w:sz w:val="24"/>
          <w:highlight w:val="none"/>
        </w:rPr>
      </w:pPr>
      <w:bookmarkStart w:id="35" w:name="_Toc9008"/>
      <w:bookmarkStart w:id="36" w:name="_Toc10629"/>
      <w:bookmarkStart w:id="37" w:name="_Toc432777809"/>
      <w:bookmarkStart w:id="38" w:name="_Toc26905"/>
      <w:bookmarkStart w:id="39" w:name="_Toc24927"/>
      <w:bookmarkStart w:id="40" w:name="_Toc451938329"/>
      <w:r>
        <w:rPr>
          <w:rFonts w:hint="eastAsia" w:ascii="仿宋" w:hAnsi="仿宋" w:eastAsia="仿宋" w:cs="仿宋"/>
          <w:color w:val="auto"/>
          <w:sz w:val="24"/>
          <w:highlight w:val="none"/>
        </w:rPr>
        <w:t>1.3</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范围、计划工期、质量要求</w:t>
      </w:r>
      <w:bookmarkEnd w:id="35"/>
      <w:bookmarkEnd w:id="36"/>
      <w:bookmarkEnd w:id="37"/>
      <w:bookmarkEnd w:id="38"/>
      <w:bookmarkEnd w:id="39"/>
      <w:bookmarkEnd w:id="40"/>
    </w:p>
    <w:p w14:paraId="420675C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1.3.1本次</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范围：详见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0D39C1C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1.3.2本项目的计划工期：详见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0355CB7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人必须根据施工总工期合理安排施工进度计划，竣工日期以</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范围内的工程全部验收合格，签发验收证书的日期为准。</w:t>
      </w:r>
    </w:p>
    <w:p w14:paraId="4B296CD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1.3.3本项目的质量要求：详见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0035563B">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按照现行国家、省有关工程质量技术标准、规范、规程以及施工图纸设计要求，工程质量要求达到（工程施工质量验收规范）标准中的合格标准。如工程质量达不到合格等级，则质量保证金不予退还，承包人必须无条件返工，直至达到合格为止。其返工的一切费用由承包人承担，返工时间计入施工总工期，并按工期处罚要求处罚。</w:t>
      </w:r>
      <w:bookmarkStart w:id="41" w:name="_Toc451938330"/>
      <w:bookmarkStart w:id="42" w:name="_Toc432777810"/>
      <w:bookmarkStart w:id="43" w:name="_Toc20395"/>
      <w:bookmarkStart w:id="44" w:name="_Toc9861"/>
      <w:bookmarkStart w:id="45" w:name="_Toc11260"/>
      <w:bookmarkStart w:id="46" w:name="_Toc16559"/>
      <w:r>
        <w:rPr>
          <w:rFonts w:hint="eastAsia" w:ascii="仿宋" w:hAnsi="仿宋" w:eastAsia="仿宋" w:cs="仿宋"/>
          <w:color w:val="auto"/>
          <w:sz w:val="24"/>
          <w:highlight w:val="none"/>
          <w:lang w:val="en-US" w:eastAsia="zh-CN"/>
        </w:rPr>
        <w:t xml:space="preserve">  </w:t>
      </w:r>
    </w:p>
    <w:p w14:paraId="5E909E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人资格要求</w:t>
      </w:r>
      <w:bookmarkEnd w:id="41"/>
      <w:bookmarkEnd w:id="42"/>
      <w:bookmarkEnd w:id="43"/>
      <w:bookmarkEnd w:id="44"/>
      <w:bookmarkEnd w:id="45"/>
      <w:bookmarkEnd w:id="46"/>
    </w:p>
    <w:p w14:paraId="7CA4F8C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人应具备承担本项目施工的资质条件及相关要求：</w:t>
      </w:r>
    </w:p>
    <w:p w14:paraId="76637CC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人要求：详见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49B2AC8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（2）项目经理或主要人员要求：详见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03E56D9F">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拟派项目经理应无在建工程，否则</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人有权拒绝</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或取消其（预）</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资格；或者虽有在建工程，但合同约定范围内的施工任务已基本完成(如是房屋建筑工程，主体工程须已通过验收)，且原发包人同意其参加其他工程项目的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（相关书面材料扫描件上传至</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文件“企业变更及项目经理在建工程完工相关内容”中），视作无在建工程，否则</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人有权拒绝</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或取消其（预）</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资格。</w:t>
      </w:r>
      <w:r>
        <w:rPr>
          <w:rFonts w:hint="eastAsia" w:ascii="仿宋" w:hAnsi="仿宋" w:eastAsia="仿宋" w:cs="仿宋"/>
          <w:color w:val="auto"/>
          <w:sz w:val="24"/>
          <w:highlight w:val="none"/>
          <w:lang w:val="en-US" w:eastAsia="zh-CN"/>
        </w:rPr>
        <w:t xml:space="preserve">     </w:t>
      </w:r>
    </w:p>
    <w:p w14:paraId="3FAA21C1">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一个镇乡（街道）、部门（国企）的年度入围企业在入围时指定的项目经理视作已承接1只项目。</w:t>
      </w:r>
    </w:p>
    <w:p w14:paraId="749CD35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1.4.2本项目不接受联合体</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w:t>
      </w:r>
    </w:p>
    <w:p w14:paraId="64467F4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1.4.3</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人存在下列情形之一的，作无效</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处理或取消（预）</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资格：</w:t>
      </w:r>
    </w:p>
    <w:p w14:paraId="760B76D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（1）为</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人不具有独立法人资格的附属机构（单位）；</w:t>
      </w:r>
    </w:p>
    <w:p w14:paraId="47E4808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（2）为本项目前期准备提供设计或咨询服务的，但设计施工总承包的除外；</w:t>
      </w:r>
    </w:p>
    <w:p w14:paraId="4B50575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（3）为本</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段的监理人；</w:t>
      </w:r>
    </w:p>
    <w:p w14:paraId="73A57C7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（4）为本</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的代建人；</w:t>
      </w:r>
    </w:p>
    <w:p w14:paraId="6823B1C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（5）为本</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提供代理服务的；</w:t>
      </w:r>
    </w:p>
    <w:p w14:paraId="75642E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（6）与本</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的监理人或代建人或代理机构同为一个法定代表人的；</w:t>
      </w:r>
    </w:p>
    <w:p w14:paraId="394B2EC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（7）与本</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段的监理人或代建人或代理机构相互控股或参股的；</w:t>
      </w:r>
    </w:p>
    <w:p w14:paraId="5752E1F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（8）与本</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段的监理人或代建人或代理机构相互任职或工作的；</w:t>
      </w:r>
    </w:p>
    <w:p w14:paraId="48BE5CE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（9）被责令停业的；</w:t>
      </w:r>
    </w:p>
    <w:p w14:paraId="6FC61CA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（10）被暂停或取消</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资格的；</w:t>
      </w:r>
    </w:p>
    <w:p w14:paraId="3E397BC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（11）进入清算程序或被宣告破产，或其他丧失履约能力的情形；</w:t>
      </w:r>
    </w:p>
    <w:p w14:paraId="1366DBE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12</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人被有关行政监管部门依法限制</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且在限制期内的；</w:t>
      </w:r>
    </w:p>
    <w:p w14:paraId="042D9318">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13</w:t>
      </w:r>
      <w:r>
        <w:rPr>
          <w:rFonts w:hint="eastAsia" w:ascii="仿宋" w:hAnsi="仿宋" w:eastAsia="仿宋" w:cs="仿宋"/>
          <w:color w:val="auto"/>
          <w:sz w:val="24"/>
          <w:highlight w:val="none"/>
          <w:lang w:eastAsia="zh-CN"/>
        </w:rPr>
        <w:t>）</w:t>
      </w:r>
      <w:r>
        <w:rPr>
          <w:rFonts w:hint="eastAsia" w:ascii="仿宋" w:hAnsi="仿宋" w:eastAsia="仿宋" w:cs="仿宋"/>
          <w:b w:val="0"/>
          <w:bCs w:val="0"/>
          <w:color w:val="auto"/>
          <w:kern w:val="2"/>
          <w:sz w:val="24"/>
          <w:szCs w:val="24"/>
          <w:highlight w:val="none"/>
          <w:lang w:val="en-US" w:eastAsia="zh-CN" w:bidi="ar-SA"/>
        </w:rPr>
        <w:t>省外企业未按规定办理省外建设工程企业进浙备案手续的；</w:t>
      </w:r>
    </w:p>
    <w:p w14:paraId="7B770E5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14</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人及其拟派项目</w:t>
      </w:r>
      <w:r>
        <w:rPr>
          <w:rFonts w:hint="eastAsia" w:ascii="仿宋" w:hAnsi="仿宋" w:eastAsia="仿宋" w:cs="仿宋"/>
          <w:color w:val="auto"/>
          <w:sz w:val="24"/>
          <w:highlight w:val="none"/>
          <w:lang w:eastAsia="zh-CN"/>
        </w:rPr>
        <w:t>经理</w:t>
      </w:r>
      <w:r>
        <w:rPr>
          <w:rFonts w:hint="eastAsia" w:ascii="仿宋" w:hAnsi="仿宋" w:eastAsia="仿宋" w:cs="仿宋"/>
          <w:color w:val="auto"/>
          <w:sz w:val="24"/>
          <w:highlight w:val="none"/>
        </w:rPr>
        <w:t>被列入建筑市场严重失信名单的（以全国</w:t>
      </w:r>
      <w:r>
        <w:rPr>
          <w:rFonts w:hint="eastAsia" w:ascii="仿宋" w:hAnsi="仿宋" w:eastAsia="仿宋" w:cs="仿宋"/>
          <w:color w:val="auto"/>
          <w:sz w:val="24"/>
          <w:highlight w:val="none"/>
          <w:lang w:eastAsia="zh-CN"/>
        </w:rPr>
        <w:t>建筑市场监管公共服务平台黑名单记录、失信联合惩戒记录</w:t>
      </w:r>
      <w:r>
        <w:rPr>
          <w:rFonts w:hint="eastAsia" w:ascii="仿宋" w:hAnsi="仿宋" w:eastAsia="仿宋" w:cs="仿宋"/>
          <w:color w:val="auto"/>
          <w:sz w:val="24"/>
          <w:highlight w:val="none"/>
        </w:rPr>
        <w:t>和浙江省建筑市场监管</w:t>
      </w:r>
      <w:r>
        <w:rPr>
          <w:rFonts w:hint="eastAsia" w:ascii="仿宋" w:hAnsi="仿宋" w:eastAsia="仿宋" w:cs="仿宋"/>
          <w:color w:val="auto"/>
          <w:sz w:val="24"/>
          <w:highlight w:val="none"/>
          <w:lang w:eastAsia="zh-CN"/>
        </w:rPr>
        <w:t>公共服务系统严重失信名单的信息为准</w:t>
      </w:r>
      <w:r>
        <w:rPr>
          <w:rFonts w:hint="eastAsia" w:ascii="仿宋" w:hAnsi="仿宋" w:eastAsia="仿宋" w:cs="仿宋"/>
          <w:color w:val="auto"/>
          <w:sz w:val="24"/>
          <w:highlight w:val="none"/>
        </w:rPr>
        <w:t>）；</w:t>
      </w:r>
    </w:p>
    <w:p w14:paraId="0EA4D4F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15</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人及其拟派项目</w:t>
      </w:r>
      <w:r>
        <w:rPr>
          <w:rFonts w:hint="eastAsia" w:ascii="仿宋" w:hAnsi="仿宋" w:eastAsia="仿宋" w:cs="仿宋"/>
          <w:color w:val="auto"/>
          <w:sz w:val="24"/>
          <w:highlight w:val="none"/>
          <w:lang w:eastAsia="zh-CN"/>
        </w:rPr>
        <w:t>经理被市场监督管理机关在全国企业信用信息公示系统中列入严重违法失信企业名单的；</w:t>
      </w:r>
    </w:p>
    <w:p w14:paraId="1388E982">
      <w:pPr>
        <w:spacing w:line="360" w:lineRule="auto"/>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16</w:t>
      </w:r>
      <w:r>
        <w:rPr>
          <w:rFonts w:hint="eastAsia" w:ascii="仿宋" w:hAnsi="仿宋" w:eastAsia="仿宋" w:cs="仿宋"/>
          <w:color w:val="auto"/>
          <w:sz w:val="24"/>
          <w:highlight w:val="none"/>
          <w:lang w:eastAsia="zh-CN"/>
        </w:rPr>
        <w:t>）竞包人及其拟派项目经理被人力资源社会保障行政部门列入失信联合惩戒名单（有效期内）并共享至信用信息共享平台</w:t>
      </w:r>
      <w:r>
        <w:rPr>
          <w:rFonts w:hint="eastAsia" w:ascii="仿宋" w:hAnsi="仿宋" w:eastAsia="仿宋" w:cs="仿宋"/>
          <w:color w:val="auto"/>
          <w:highlight w:val="none"/>
          <w:lang w:eastAsia="zh-CN"/>
        </w:rPr>
        <w:t>；</w:t>
      </w:r>
    </w:p>
    <w:p w14:paraId="64DDAF7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17</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w:t>
      </w:r>
      <w:r>
        <w:rPr>
          <w:rFonts w:hint="eastAsia" w:ascii="仿宋" w:hAnsi="仿宋" w:eastAsia="仿宋" w:cs="仿宋"/>
          <w:color w:val="auto"/>
          <w:sz w:val="24"/>
          <w:highlight w:val="none"/>
          <w:lang w:eastAsia="zh-CN"/>
        </w:rPr>
        <w:t>及其拟派项目经理</w:t>
      </w:r>
      <w:r>
        <w:rPr>
          <w:rFonts w:hint="eastAsia" w:ascii="仿宋" w:hAnsi="仿宋" w:eastAsia="仿宋" w:cs="仿宋"/>
          <w:color w:val="auto"/>
          <w:sz w:val="24"/>
          <w:highlight w:val="none"/>
        </w:rPr>
        <w:t>被列入失信被执行人名单的；</w:t>
      </w:r>
    </w:p>
    <w:p w14:paraId="3CA74515">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18</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人及其拟派项目</w:t>
      </w:r>
      <w:r>
        <w:rPr>
          <w:rFonts w:hint="eastAsia" w:ascii="仿宋" w:hAnsi="仿宋" w:eastAsia="仿宋" w:cs="仿宋"/>
          <w:color w:val="auto"/>
          <w:sz w:val="24"/>
          <w:highlight w:val="none"/>
          <w:lang w:eastAsia="zh-CN"/>
        </w:rPr>
        <w:t>经理至竞包截止三年</w:t>
      </w:r>
      <w:r>
        <w:rPr>
          <w:rFonts w:hint="eastAsia" w:ascii="仿宋" w:hAnsi="仿宋" w:eastAsia="仿宋" w:cs="仿宋"/>
          <w:color w:val="auto"/>
          <w:sz w:val="24"/>
          <w:highlight w:val="none"/>
        </w:rPr>
        <w:t>内有行贿犯罪记录的；</w:t>
      </w:r>
    </w:p>
    <w:p w14:paraId="5247A420">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（19）竞包人</w:t>
      </w:r>
      <w:r>
        <w:rPr>
          <w:rFonts w:hint="eastAsia" w:ascii="仿宋" w:hAnsi="仿宋" w:eastAsia="仿宋" w:cs="仿宋"/>
          <w:color w:val="auto"/>
          <w:sz w:val="24"/>
          <w:highlight w:val="none"/>
          <w:lang w:eastAsia="zh-CN"/>
        </w:rPr>
        <w:t>对应资质在“浙江省建筑市场监管公共服务系统”上，资质动态核查结果处于“不合格”状态或者资质“合格”状态的等级低于竞包要求的资质等级；</w:t>
      </w:r>
    </w:p>
    <w:p w14:paraId="7A770AF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20</w:t>
      </w:r>
      <w:r>
        <w:rPr>
          <w:rFonts w:hint="eastAsia" w:ascii="仿宋" w:hAnsi="仿宋" w:eastAsia="仿宋" w:cs="仿宋"/>
          <w:color w:val="auto"/>
          <w:sz w:val="24"/>
          <w:highlight w:val="none"/>
        </w:rPr>
        <w:t>）在最近三年内有骗取</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或严重违约或重大工程质量问题的</w:t>
      </w:r>
      <w:r>
        <w:rPr>
          <w:rFonts w:hint="eastAsia" w:ascii="仿宋" w:hAnsi="仿宋" w:eastAsia="仿宋" w:cs="仿宋"/>
          <w:color w:val="auto"/>
          <w:sz w:val="24"/>
          <w:highlight w:val="none"/>
          <w:lang w:eastAsia="zh-CN"/>
        </w:rPr>
        <w:t>；</w:t>
      </w:r>
    </w:p>
    <w:p w14:paraId="1698DE21">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（21）存在法律、法规规章规定的其它否决竞包情况的。</w:t>
      </w:r>
    </w:p>
    <w:p w14:paraId="2E8F5398">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1.4.4单位负责人为同一人或者存在控股、管理关系的不同单位，不得同时参加本发包项目竞包。</w:t>
      </w:r>
    </w:p>
    <w:p w14:paraId="02D28DC8">
      <w:pPr>
        <w:spacing w:line="360" w:lineRule="auto"/>
        <w:ind w:firstLine="480" w:firstLineChars="200"/>
        <w:rPr>
          <w:rFonts w:hint="eastAsia" w:ascii="仿宋" w:hAnsi="仿宋" w:eastAsia="仿宋" w:cs="仿宋"/>
          <w:color w:val="auto"/>
          <w:sz w:val="24"/>
          <w:highlight w:val="none"/>
        </w:rPr>
      </w:pPr>
      <w:bookmarkStart w:id="47" w:name="_Toc12021"/>
      <w:bookmarkStart w:id="48" w:name="_Toc32716"/>
      <w:bookmarkStart w:id="49" w:name="_Toc26522"/>
      <w:bookmarkStart w:id="50" w:name="_Toc432777811"/>
      <w:bookmarkStart w:id="51" w:name="_Toc451938331"/>
      <w:bookmarkStart w:id="52" w:name="_Toc30460"/>
      <w:r>
        <w:rPr>
          <w:rFonts w:hint="eastAsia" w:ascii="仿宋" w:hAnsi="仿宋" w:eastAsia="仿宋" w:cs="仿宋"/>
          <w:color w:val="auto"/>
          <w:sz w:val="24"/>
          <w:highlight w:val="none"/>
        </w:rPr>
        <w:t>1.5</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费用</w:t>
      </w:r>
      <w:bookmarkEnd w:id="47"/>
      <w:bookmarkEnd w:id="48"/>
      <w:bookmarkEnd w:id="49"/>
      <w:bookmarkEnd w:id="50"/>
      <w:bookmarkEnd w:id="51"/>
      <w:bookmarkEnd w:id="52"/>
    </w:p>
    <w:p w14:paraId="10349FB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人准备和参加</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活动发生的费用自理。</w:t>
      </w:r>
    </w:p>
    <w:p w14:paraId="29DF3E56">
      <w:pPr>
        <w:pStyle w:val="5"/>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1.5.2</w:t>
      </w:r>
      <w:r>
        <w:rPr>
          <w:rFonts w:hint="eastAsia" w:ascii="仿宋" w:hAnsi="仿宋" w:eastAsia="仿宋" w:cs="仿宋"/>
          <w:color w:val="auto"/>
          <w:kern w:val="2"/>
          <w:sz w:val="24"/>
          <w:szCs w:val="24"/>
          <w:highlight w:val="none"/>
          <w:lang w:val="en-US" w:eastAsia="zh-CN" w:bidi="ar-SA"/>
        </w:rPr>
        <w:t>发包文件下载详见竞包人须知前附表（一），图纸押金详见竞包人须知前附表（一）。</w:t>
      </w:r>
    </w:p>
    <w:p w14:paraId="20A9AA7A">
      <w:pPr>
        <w:spacing w:line="360" w:lineRule="auto"/>
        <w:ind w:firstLine="480" w:firstLineChars="200"/>
        <w:rPr>
          <w:rFonts w:hint="eastAsia" w:ascii="仿宋" w:hAnsi="仿宋" w:eastAsia="仿宋" w:cs="仿宋"/>
          <w:color w:val="auto"/>
          <w:sz w:val="24"/>
          <w:highlight w:val="none"/>
        </w:rPr>
      </w:pPr>
      <w:bookmarkStart w:id="53" w:name="_Toc451938332"/>
      <w:bookmarkStart w:id="54" w:name="_Toc8091"/>
      <w:bookmarkStart w:id="55" w:name="_Toc19295"/>
      <w:bookmarkStart w:id="56" w:name="_Toc23617"/>
      <w:bookmarkStart w:id="57" w:name="_Toc15133"/>
      <w:bookmarkStart w:id="58" w:name="_Toc432777812"/>
      <w:r>
        <w:rPr>
          <w:rFonts w:hint="eastAsia" w:ascii="仿宋" w:hAnsi="仿宋" w:eastAsia="仿宋" w:cs="仿宋"/>
          <w:color w:val="auto"/>
          <w:sz w:val="24"/>
          <w:highlight w:val="none"/>
        </w:rPr>
        <w:t>1.6保密</w:t>
      </w:r>
      <w:bookmarkEnd w:id="53"/>
      <w:bookmarkEnd w:id="54"/>
      <w:bookmarkEnd w:id="55"/>
      <w:bookmarkEnd w:id="56"/>
      <w:bookmarkEnd w:id="57"/>
      <w:bookmarkEnd w:id="58"/>
    </w:p>
    <w:p w14:paraId="7972488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发包竞包</w:t>
      </w:r>
      <w:r>
        <w:rPr>
          <w:rFonts w:hint="eastAsia" w:ascii="仿宋" w:hAnsi="仿宋" w:eastAsia="仿宋" w:cs="仿宋"/>
          <w:color w:val="auto"/>
          <w:sz w:val="24"/>
          <w:highlight w:val="none"/>
        </w:rPr>
        <w:t>活动的各方应对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文件和</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文件中的商业和技术等秘密保密，违者应对由此造成的后果承担法律责任。</w:t>
      </w:r>
    </w:p>
    <w:p w14:paraId="69AE0B2A">
      <w:pPr>
        <w:spacing w:line="360" w:lineRule="auto"/>
        <w:ind w:firstLine="480" w:firstLineChars="200"/>
        <w:rPr>
          <w:rFonts w:hint="eastAsia" w:ascii="仿宋" w:hAnsi="仿宋" w:eastAsia="仿宋" w:cs="仿宋"/>
          <w:color w:val="auto"/>
          <w:sz w:val="24"/>
          <w:highlight w:val="none"/>
        </w:rPr>
      </w:pPr>
      <w:bookmarkStart w:id="59" w:name="_Toc31978"/>
      <w:bookmarkStart w:id="60" w:name="_Toc19556"/>
      <w:bookmarkStart w:id="61" w:name="_Toc432777813"/>
      <w:bookmarkStart w:id="62" w:name="_Toc10950"/>
      <w:bookmarkStart w:id="63" w:name="_Toc451938333"/>
      <w:bookmarkStart w:id="64" w:name="_Toc31453"/>
      <w:r>
        <w:rPr>
          <w:rFonts w:hint="eastAsia" w:ascii="仿宋" w:hAnsi="仿宋" w:eastAsia="仿宋" w:cs="仿宋"/>
          <w:color w:val="auto"/>
          <w:sz w:val="24"/>
          <w:highlight w:val="none"/>
        </w:rPr>
        <w:t>1.7语言文字</w:t>
      </w:r>
      <w:bookmarkEnd w:id="59"/>
      <w:bookmarkEnd w:id="60"/>
      <w:bookmarkEnd w:id="61"/>
      <w:bookmarkEnd w:id="62"/>
      <w:bookmarkEnd w:id="63"/>
      <w:bookmarkEnd w:id="64"/>
    </w:p>
    <w:p w14:paraId="5808DCCE">
      <w:pPr>
        <w:spacing w:line="360" w:lineRule="auto"/>
        <w:ind w:firstLine="480" w:firstLineChars="200"/>
        <w:rPr>
          <w:rFonts w:hint="eastAsia" w:ascii="仿宋" w:hAnsi="仿宋" w:eastAsia="仿宋" w:cs="仿宋"/>
          <w:color w:val="auto"/>
          <w:sz w:val="24"/>
          <w:highlight w:val="none"/>
        </w:rPr>
      </w:pPr>
      <w:bookmarkStart w:id="65" w:name="_Toc152045538"/>
      <w:bookmarkStart w:id="66" w:name="_Toc240364029"/>
      <w:bookmarkStart w:id="67" w:name="_Toc239826026"/>
      <w:bookmarkStart w:id="68" w:name="_Toc258582064"/>
      <w:bookmarkStart w:id="69" w:name="_Toc238894594"/>
      <w:bookmarkStart w:id="70" w:name="_Toc239842782"/>
      <w:bookmarkStart w:id="71" w:name="_Toc239826160"/>
      <w:bookmarkStart w:id="72" w:name="_Toc256339034"/>
      <w:bookmarkStart w:id="73" w:name="_Toc238898741"/>
      <w:bookmarkStart w:id="74" w:name="_Toc144974506"/>
      <w:bookmarkStart w:id="75" w:name="_Toc152042314"/>
      <w:r>
        <w:rPr>
          <w:rFonts w:hint="eastAsia" w:ascii="仿宋" w:hAnsi="仿宋" w:eastAsia="仿宋" w:cs="仿宋"/>
          <w:color w:val="auto"/>
          <w:sz w:val="24"/>
          <w:highlight w:val="none"/>
          <w:lang w:eastAsia="zh-CN"/>
        </w:rPr>
        <w:t>发包竞包</w:t>
      </w:r>
      <w:r>
        <w:rPr>
          <w:rFonts w:hint="eastAsia" w:ascii="仿宋" w:hAnsi="仿宋" w:eastAsia="仿宋" w:cs="仿宋"/>
          <w:color w:val="auto"/>
          <w:sz w:val="24"/>
          <w:highlight w:val="none"/>
        </w:rPr>
        <w:t>文件使用的语言文字为中文。专用术语使用外文的，应附有中文注释。</w:t>
      </w:r>
    </w:p>
    <w:p w14:paraId="4B44D2A8">
      <w:pPr>
        <w:spacing w:line="360" w:lineRule="auto"/>
        <w:ind w:firstLine="480" w:firstLineChars="200"/>
        <w:rPr>
          <w:rFonts w:hint="eastAsia" w:ascii="仿宋" w:hAnsi="仿宋" w:eastAsia="仿宋" w:cs="仿宋"/>
          <w:color w:val="auto"/>
          <w:sz w:val="24"/>
          <w:highlight w:val="none"/>
        </w:rPr>
      </w:pPr>
      <w:bookmarkStart w:id="76" w:name="_Toc29246"/>
      <w:bookmarkStart w:id="77" w:name="_Toc25760"/>
      <w:bookmarkStart w:id="78" w:name="_Toc451938334"/>
      <w:bookmarkStart w:id="79" w:name="_Toc30520"/>
      <w:bookmarkStart w:id="80" w:name="_Toc432777814"/>
      <w:bookmarkStart w:id="81" w:name="_Toc32058"/>
      <w:r>
        <w:rPr>
          <w:rFonts w:hint="eastAsia" w:ascii="仿宋" w:hAnsi="仿宋" w:eastAsia="仿宋" w:cs="仿宋"/>
          <w:color w:val="auto"/>
          <w:sz w:val="24"/>
          <w:highlight w:val="none"/>
        </w:rPr>
        <w:t>1.8 计量单位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383B260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所有计量均采用中华人民共和国法定计量单位。</w:t>
      </w:r>
    </w:p>
    <w:p w14:paraId="69E751DB">
      <w:pPr>
        <w:spacing w:line="360" w:lineRule="auto"/>
        <w:ind w:firstLine="480" w:firstLineChars="200"/>
        <w:rPr>
          <w:rFonts w:hint="eastAsia" w:ascii="仿宋" w:hAnsi="仿宋" w:eastAsia="仿宋" w:cs="仿宋"/>
          <w:color w:val="auto"/>
          <w:sz w:val="24"/>
          <w:highlight w:val="none"/>
        </w:rPr>
      </w:pPr>
      <w:bookmarkStart w:id="82" w:name="_Toc432777815"/>
      <w:bookmarkStart w:id="83" w:name="_Toc27455"/>
      <w:bookmarkStart w:id="84" w:name="_Toc451938335"/>
      <w:bookmarkStart w:id="85" w:name="_Toc13252"/>
      <w:bookmarkStart w:id="86" w:name="_Toc24620"/>
      <w:bookmarkStart w:id="87" w:name="_Toc16775"/>
      <w:r>
        <w:rPr>
          <w:rFonts w:hint="eastAsia" w:ascii="仿宋" w:hAnsi="仿宋" w:eastAsia="仿宋" w:cs="仿宋"/>
          <w:color w:val="auto"/>
          <w:sz w:val="24"/>
          <w:highlight w:val="none"/>
        </w:rPr>
        <w:t>1.9踏勘现场</w:t>
      </w:r>
      <w:bookmarkEnd w:id="82"/>
      <w:bookmarkEnd w:id="83"/>
      <w:bookmarkEnd w:id="84"/>
      <w:bookmarkEnd w:id="85"/>
      <w:bookmarkEnd w:id="86"/>
      <w:bookmarkEnd w:id="87"/>
    </w:p>
    <w:p w14:paraId="210F64F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1.9.1 </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 xml:space="preserve">人自行踏勘项目现场； </w:t>
      </w:r>
    </w:p>
    <w:p w14:paraId="1B053FA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1.9.2 </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人踏勘现场发生的费用自理；</w:t>
      </w:r>
    </w:p>
    <w:p w14:paraId="7DDF22E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1.9.3</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人的任何人员为了踏勘现场而需进入</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人所管辖的场地时，需事先经</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人同意，但</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人及其人员不得因此使</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人及其人员承担有关的责任和蒙受损失。除由于</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人的原因外，在现场踏勘中所发生的人员伤亡和财产损失由</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人自行负责；</w:t>
      </w:r>
    </w:p>
    <w:p w14:paraId="2A8E4A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1.9.4 </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人在踏勘现场中介绍的工程场地和相关的周边环境情况，供</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人在编制</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文件时参考，</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人不对</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人据此作出的判断和决策负责。</w:t>
      </w:r>
    </w:p>
    <w:p w14:paraId="1079C32C">
      <w:pPr>
        <w:spacing w:line="360" w:lineRule="auto"/>
        <w:ind w:firstLine="480" w:firstLineChars="200"/>
        <w:rPr>
          <w:rFonts w:hint="eastAsia" w:ascii="仿宋" w:hAnsi="仿宋" w:eastAsia="仿宋" w:cs="仿宋"/>
          <w:strike w:val="0"/>
          <w:dstrike w:val="0"/>
          <w:color w:val="auto"/>
          <w:sz w:val="24"/>
          <w:highlight w:val="none"/>
        </w:rPr>
      </w:pPr>
      <w:bookmarkStart w:id="88" w:name="_Toc432777816"/>
      <w:bookmarkStart w:id="89" w:name="_Toc8335"/>
      <w:bookmarkStart w:id="90" w:name="_Toc3806"/>
      <w:bookmarkStart w:id="91" w:name="_Toc4899"/>
      <w:bookmarkStart w:id="92" w:name="_Toc451938336"/>
      <w:bookmarkStart w:id="93" w:name="_Toc19720"/>
      <w:r>
        <w:rPr>
          <w:rFonts w:hint="eastAsia" w:ascii="仿宋" w:hAnsi="仿宋" w:eastAsia="仿宋" w:cs="仿宋"/>
          <w:strike w:val="0"/>
          <w:dstrike w:val="0"/>
          <w:color w:val="auto"/>
          <w:sz w:val="24"/>
          <w:highlight w:val="none"/>
        </w:rPr>
        <w:t>1.10专业工程、材料（设备）采购管理</w:t>
      </w:r>
      <w:bookmarkEnd w:id="88"/>
      <w:bookmarkEnd w:id="89"/>
      <w:bookmarkEnd w:id="90"/>
      <w:bookmarkEnd w:id="91"/>
      <w:bookmarkEnd w:id="92"/>
      <w:bookmarkEnd w:id="93"/>
    </w:p>
    <w:p w14:paraId="071E0A4C">
      <w:pPr>
        <w:spacing w:line="360" w:lineRule="auto"/>
        <w:ind w:firstLine="480" w:firstLineChars="200"/>
        <w:rPr>
          <w:rFonts w:hint="eastAsia" w:ascii="仿宋" w:hAnsi="仿宋" w:eastAsia="仿宋" w:cs="仿宋"/>
          <w:strike w:val="0"/>
          <w:dstrike w:val="0"/>
          <w:color w:val="auto"/>
          <w:sz w:val="24"/>
          <w:highlight w:val="none"/>
        </w:rPr>
      </w:pPr>
      <w:r>
        <w:rPr>
          <w:rFonts w:hint="eastAsia" w:ascii="仿宋" w:hAnsi="仿宋" w:eastAsia="仿宋" w:cs="仿宋"/>
          <w:strike w:val="0"/>
          <w:dstrike w:val="0"/>
          <w:color w:val="auto"/>
          <w:sz w:val="24"/>
          <w:highlight w:val="none"/>
        </w:rPr>
        <w:t>1.10.1甲定乙供材料（设备）：部分材料（设备）由</w:t>
      </w:r>
      <w:r>
        <w:rPr>
          <w:rFonts w:hint="eastAsia" w:ascii="仿宋" w:hAnsi="仿宋" w:eastAsia="仿宋" w:cs="仿宋"/>
          <w:strike w:val="0"/>
          <w:dstrike w:val="0"/>
          <w:color w:val="auto"/>
          <w:sz w:val="24"/>
          <w:highlight w:val="none"/>
          <w:lang w:eastAsia="zh-CN"/>
        </w:rPr>
        <w:t>发包</w:t>
      </w:r>
      <w:r>
        <w:rPr>
          <w:rFonts w:hint="eastAsia" w:ascii="仿宋" w:hAnsi="仿宋" w:eastAsia="仿宋" w:cs="仿宋"/>
          <w:strike w:val="0"/>
          <w:dstrike w:val="0"/>
          <w:color w:val="auto"/>
          <w:sz w:val="24"/>
          <w:highlight w:val="none"/>
        </w:rPr>
        <w:t>人推荐三个（含）以上主要品牌，</w:t>
      </w:r>
      <w:r>
        <w:rPr>
          <w:rFonts w:hint="eastAsia" w:ascii="仿宋" w:hAnsi="仿宋" w:eastAsia="仿宋" w:cs="仿宋"/>
          <w:strike w:val="0"/>
          <w:dstrike w:val="0"/>
          <w:color w:val="auto"/>
          <w:sz w:val="24"/>
          <w:highlight w:val="none"/>
          <w:lang w:eastAsia="zh-CN"/>
        </w:rPr>
        <w:t>对于发包人推荐品牌的材料（设备），竞包人可选用推荐品牌或不低于推荐品牌质量标准的其他品牌。施工前须提供样品，经监理及发包人同意后方可进场施工。</w:t>
      </w:r>
      <w:r>
        <w:rPr>
          <w:rFonts w:hint="eastAsia" w:ascii="仿宋" w:hAnsi="仿宋" w:eastAsia="仿宋" w:cs="仿宋"/>
          <w:strike w:val="0"/>
          <w:dstrike w:val="0"/>
          <w:color w:val="auto"/>
          <w:sz w:val="24"/>
          <w:highlight w:val="none"/>
        </w:rPr>
        <w:t>具体甲定乙供材料（设备）清单详见工程量清单。</w:t>
      </w:r>
    </w:p>
    <w:p w14:paraId="523B0016">
      <w:pPr>
        <w:spacing w:line="360" w:lineRule="auto"/>
        <w:ind w:firstLine="480" w:firstLineChars="200"/>
        <w:rPr>
          <w:rFonts w:hint="eastAsia" w:ascii="仿宋" w:hAnsi="仿宋" w:eastAsia="仿宋" w:cs="仿宋"/>
          <w:strike w:val="0"/>
          <w:dstrike w:val="0"/>
          <w:color w:val="auto"/>
          <w:sz w:val="24"/>
          <w:highlight w:val="none"/>
        </w:rPr>
      </w:pPr>
      <w:r>
        <w:rPr>
          <w:rFonts w:hint="eastAsia" w:ascii="仿宋" w:hAnsi="仿宋" w:eastAsia="仿宋" w:cs="仿宋"/>
          <w:strike w:val="0"/>
          <w:dstrike w:val="0"/>
          <w:color w:val="auto"/>
          <w:sz w:val="24"/>
          <w:highlight w:val="none"/>
        </w:rPr>
        <w:t>1.10.2暂估价项目［专业工程、材料（设备）］：部分材料（设备）由</w:t>
      </w:r>
      <w:r>
        <w:rPr>
          <w:rFonts w:hint="eastAsia" w:ascii="仿宋" w:hAnsi="仿宋" w:eastAsia="仿宋" w:cs="仿宋"/>
          <w:strike w:val="0"/>
          <w:dstrike w:val="0"/>
          <w:color w:val="auto"/>
          <w:sz w:val="24"/>
          <w:highlight w:val="none"/>
          <w:lang w:eastAsia="zh-CN"/>
        </w:rPr>
        <w:t>发包</w:t>
      </w:r>
      <w:r>
        <w:rPr>
          <w:rFonts w:hint="eastAsia" w:ascii="仿宋" w:hAnsi="仿宋" w:eastAsia="仿宋" w:cs="仿宋"/>
          <w:strike w:val="0"/>
          <w:dstrike w:val="0"/>
          <w:color w:val="auto"/>
          <w:sz w:val="24"/>
          <w:highlight w:val="none"/>
        </w:rPr>
        <w:t>人提供暂估价，</w:t>
      </w:r>
      <w:r>
        <w:rPr>
          <w:rFonts w:hint="eastAsia" w:ascii="仿宋" w:hAnsi="仿宋" w:eastAsia="仿宋" w:cs="仿宋"/>
          <w:strike w:val="0"/>
          <w:dstrike w:val="0"/>
          <w:color w:val="auto"/>
          <w:sz w:val="24"/>
          <w:highlight w:val="none"/>
          <w:lang w:eastAsia="zh-CN"/>
        </w:rPr>
        <w:t>竞包</w:t>
      </w:r>
      <w:r>
        <w:rPr>
          <w:rFonts w:hint="eastAsia" w:ascii="仿宋" w:hAnsi="仿宋" w:eastAsia="仿宋" w:cs="仿宋"/>
          <w:strike w:val="0"/>
          <w:dstrike w:val="0"/>
          <w:color w:val="auto"/>
          <w:sz w:val="24"/>
          <w:highlight w:val="none"/>
        </w:rPr>
        <w:t>人按暂估价进行报</w:t>
      </w:r>
      <w:r>
        <w:rPr>
          <w:rFonts w:hint="eastAsia" w:ascii="仿宋" w:hAnsi="仿宋" w:eastAsia="仿宋" w:cs="仿宋"/>
          <w:strike w:val="0"/>
          <w:dstrike w:val="0"/>
          <w:color w:val="auto"/>
          <w:sz w:val="24"/>
          <w:highlight w:val="none"/>
          <w:shd w:val="clear" w:color="auto" w:fill="auto"/>
        </w:rPr>
        <w:t>价。属于依法必须</w:t>
      </w:r>
      <w:r>
        <w:rPr>
          <w:rFonts w:hint="eastAsia" w:ascii="仿宋" w:hAnsi="仿宋" w:eastAsia="仿宋" w:cs="仿宋"/>
          <w:strike w:val="0"/>
          <w:dstrike w:val="0"/>
          <w:color w:val="auto"/>
          <w:sz w:val="24"/>
          <w:highlight w:val="none"/>
          <w:shd w:val="clear" w:color="auto" w:fill="auto"/>
          <w:lang w:eastAsia="zh-CN"/>
        </w:rPr>
        <w:t>发包</w:t>
      </w:r>
      <w:r>
        <w:rPr>
          <w:rFonts w:hint="eastAsia" w:ascii="仿宋" w:hAnsi="仿宋" w:eastAsia="仿宋" w:cs="仿宋"/>
          <w:strike w:val="0"/>
          <w:dstrike w:val="0"/>
          <w:color w:val="auto"/>
          <w:sz w:val="24"/>
          <w:highlight w:val="none"/>
          <w:shd w:val="clear" w:color="auto" w:fill="auto"/>
        </w:rPr>
        <w:t>的暂估价项目，参照通用合同条款10.7.1项第1种方式确定。不属于依法必须</w:t>
      </w:r>
      <w:r>
        <w:rPr>
          <w:rFonts w:hint="eastAsia" w:ascii="仿宋" w:hAnsi="仿宋" w:eastAsia="仿宋" w:cs="仿宋"/>
          <w:strike w:val="0"/>
          <w:dstrike w:val="0"/>
          <w:color w:val="auto"/>
          <w:sz w:val="24"/>
          <w:highlight w:val="none"/>
          <w:shd w:val="clear" w:color="auto" w:fill="auto"/>
          <w:lang w:eastAsia="zh-CN"/>
        </w:rPr>
        <w:t>发包</w:t>
      </w:r>
      <w:r>
        <w:rPr>
          <w:rFonts w:hint="eastAsia" w:ascii="仿宋" w:hAnsi="仿宋" w:eastAsia="仿宋" w:cs="仿宋"/>
          <w:strike w:val="0"/>
          <w:dstrike w:val="0"/>
          <w:color w:val="auto"/>
          <w:sz w:val="24"/>
          <w:highlight w:val="none"/>
          <w:shd w:val="clear" w:color="auto" w:fill="auto"/>
        </w:rPr>
        <w:t>的</w:t>
      </w:r>
      <w:r>
        <w:rPr>
          <w:rFonts w:hint="eastAsia" w:ascii="仿宋" w:hAnsi="仿宋" w:eastAsia="仿宋" w:cs="仿宋"/>
          <w:strike w:val="0"/>
          <w:dstrike w:val="0"/>
          <w:color w:val="auto"/>
          <w:sz w:val="24"/>
          <w:highlight w:val="none"/>
        </w:rPr>
        <w:t>暂估价项目，参照通用合同条款10.7.2项第1种方式确定。具体暂估价材料（设备）清单详见工程量清单。</w:t>
      </w:r>
    </w:p>
    <w:p w14:paraId="544FAD16">
      <w:pPr>
        <w:spacing w:line="360" w:lineRule="auto"/>
        <w:ind w:firstLine="480" w:firstLineChars="200"/>
        <w:rPr>
          <w:rFonts w:hint="eastAsia" w:ascii="仿宋" w:hAnsi="仿宋" w:eastAsia="仿宋" w:cs="仿宋"/>
          <w:strike w:val="0"/>
          <w:dstrike w:val="0"/>
          <w:color w:val="auto"/>
          <w:sz w:val="24"/>
          <w:highlight w:val="none"/>
        </w:rPr>
      </w:pPr>
      <w:r>
        <w:rPr>
          <w:rFonts w:hint="eastAsia" w:ascii="仿宋" w:hAnsi="仿宋" w:eastAsia="仿宋" w:cs="仿宋"/>
          <w:strike w:val="0"/>
          <w:dstrike w:val="0"/>
          <w:color w:val="auto"/>
          <w:sz w:val="24"/>
          <w:highlight w:val="none"/>
        </w:rPr>
        <w:t>1.10.3承包人采购材料（设备）：除1.10.1项和1.10.2项外的其他材料（设备）由承包人自行采购。商品砼、预拌砂浆的使用按诸暨市人民政府令第 43号文件执行。</w:t>
      </w:r>
    </w:p>
    <w:p w14:paraId="5740DBB6">
      <w:pPr>
        <w:spacing w:line="360" w:lineRule="auto"/>
        <w:rPr>
          <w:rFonts w:hint="eastAsia" w:ascii="仿宋" w:hAnsi="仿宋" w:eastAsia="仿宋" w:cs="仿宋"/>
          <w:b/>
          <w:color w:val="auto"/>
          <w:sz w:val="32"/>
          <w:szCs w:val="32"/>
          <w:highlight w:val="none"/>
        </w:rPr>
      </w:pPr>
      <w:bookmarkStart w:id="94" w:name="_Toc451938337"/>
      <w:bookmarkStart w:id="95" w:name="_Toc9422"/>
      <w:bookmarkStart w:id="96" w:name="_Toc5158"/>
      <w:bookmarkStart w:id="97" w:name="_Toc8924"/>
      <w:bookmarkStart w:id="98" w:name="_Toc13312"/>
      <w:bookmarkStart w:id="99" w:name="_Toc432777817"/>
      <w:r>
        <w:rPr>
          <w:rFonts w:hint="eastAsia" w:ascii="仿宋" w:hAnsi="仿宋" w:eastAsia="仿宋" w:cs="仿宋"/>
          <w:b/>
          <w:color w:val="auto"/>
          <w:sz w:val="32"/>
          <w:szCs w:val="32"/>
          <w:highlight w:val="none"/>
        </w:rPr>
        <w:t>2.</w:t>
      </w:r>
      <w:r>
        <w:rPr>
          <w:rFonts w:hint="eastAsia" w:ascii="仿宋" w:hAnsi="仿宋" w:eastAsia="仿宋" w:cs="仿宋"/>
          <w:b/>
          <w:color w:val="auto"/>
          <w:sz w:val="32"/>
          <w:szCs w:val="32"/>
          <w:highlight w:val="none"/>
          <w:lang w:eastAsia="zh-CN"/>
        </w:rPr>
        <w:t>发包</w:t>
      </w:r>
      <w:r>
        <w:rPr>
          <w:rFonts w:hint="eastAsia" w:ascii="仿宋" w:hAnsi="仿宋" w:eastAsia="仿宋" w:cs="仿宋"/>
          <w:b/>
          <w:color w:val="auto"/>
          <w:sz w:val="32"/>
          <w:szCs w:val="32"/>
          <w:highlight w:val="none"/>
        </w:rPr>
        <w:t>文件</w:t>
      </w:r>
      <w:bookmarkEnd w:id="94"/>
      <w:bookmarkEnd w:id="95"/>
      <w:bookmarkEnd w:id="96"/>
      <w:bookmarkEnd w:id="97"/>
      <w:bookmarkEnd w:id="98"/>
      <w:bookmarkEnd w:id="99"/>
    </w:p>
    <w:p w14:paraId="57657224">
      <w:pPr>
        <w:spacing w:line="360" w:lineRule="auto"/>
        <w:ind w:firstLine="480" w:firstLineChars="200"/>
        <w:rPr>
          <w:rFonts w:hint="eastAsia" w:ascii="仿宋" w:hAnsi="仿宋" w:eastAsia="仿宋" w:cs="仿宋"/>
          <w:color w:val="auto"/>
          <w:sz w:val="24"/>
          <w:highlight w:val="none"/>
        </w:rPr>
      </w:pPr>
      <w:bookmarkStart w:id="100" w:name="_Toc22758"/>
      <w:bookmarkStart w:id="101" w:name="_Toc451938338"/>
      <w:bookmarkStart w:id="102" w:name="_Toc5181"/>
      <w:bookmarkStart w:id="103" w:name="_Toc14025"/>
      <w:bookmarkStart w:id="104" w:name="_Toc432777818"/>
      <w:bookmarkStart w:id="105" w:name="_Toc12620"/>
      <w:r>
        <w:rPr>
          <w:rFonts w:hint="eastAsia" w:ascii="仿宋" w:hAnsi="仿宋" w:eastAsia="仿宋" w:cs="仿宋"/>
          <w:color w:val="auto"/>
          <w:sz w:val="24"/>
          <w:highlight w:val="none"/>
        </w:rPr>
        <w:t>2.1</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文件的组成</w:t>
      </w:r>
      <w:bookmarkEnd w:id="100"/>
      <w:bookmarkEnd w:id="101"/>
      <w:bookmarkEnd w:id="102"/>
      <w:bookmarkEnd w:id="103"/>
      <w:bookmarkEnd w:id="104"/>
      <w:bookmarkEnd w:id="105"/>
    </w:p>
    <w:p w14:paraId="3607C21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2.1.1</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文件除以下内容外，</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人在</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期间发出的补充通知、修改文件，均是</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文件的组成部分，对</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人起约束作用。</w:t>
      </w:r>
    </w:p>
    <w:p w14:paraId="3E6DC45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文件包括下列内容：</w:t>
      </w:r>
    </w:p>
    <w:p w14:paraId="62C392B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章 次   内 容</w:t>
      </w:r>
    </w:p>
    <w:p w14:paraId="55C79FC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第一章  </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公告</w:t>
      </w:r>
    </w:p>
    <w:p w14:paraId="00AC40E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第二章  </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w:t>
      </w:r>
    </w:p>
    <w:p w14:paraId="5FADFBA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第三章  合同主要条款</w:t>
      </w:r>
    </w:p>
    <w:p w14:paraId="7D5904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第四章  </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文件内容</w:t>
      </w:r>
    </w:p>
    <w:p w14:paraId="5A4346C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第五章  工程量清单（</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控制价）</w:t>
      </w:r>
    </w:p>
    <w:p w14:paraId="245444B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2.1.2除</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人须知第2.1款所列内容外，</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人的任何工作人员对</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人的口头解答、介绍，仅供</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人参考，对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人和</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人均无任何约束作用。</w:t>
      </w:r>
    </w:p>
    <w:p w14:paraId="5D2DBB1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2.1.3</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文件等相关内容在诸暨市公共资源交易</w:t>
      </w:r>
      <w:r>
        <w:rPr>
          <w:rFonts w:hint="eastAsia" w:ascii="仿宋" w:hAnsi="仿宋" w:eastAsia="仿宋" w:cs="仿宋"/>
          <w:color w:val="auto"/>
          <w:sz w:val="24"/>
          <w:highlight w:val="none"/>
          <w:lang w:eastAsia="zh-CN"/>
        </w:rPr>
        <w:t>平台获取</w:t>
      </w:r>
      <w:r>
        <w:rPr>
          <w:rFonts w:hint="eastAsia" w:ascii="仿宋" w:hAnsi="仿宋" w:eastAsia="仿宋" w:cs="仿宋"/>
          <w:color w:val="auto"/>
          <w:sz w:val="24"/>
          <w:highlight w:val="none"/>
        </w:rPr>
        <w:t>。</w:t>
      </w:r>
    </w:p>
    <w:p w14:paraId="558AC268">
      <w:pPr>
        <w:spacing w:line="360" w:lineRule="auto"/>
        <w:ind w:firstLine="480" w:firstLineChars="200"/>
        <w:rPr>
          <w:rFonts w:hint="eastAsia" w:ascii="仿宋" w:hAnsi="仿宋" w:eastAsia="仿宋" w:cs="仿宋"/>
          <w:color w:val="auto"/>
          <w:sz w:val="24"/>
          <w:highlight w:val="none"/>
        </w:rPr>
      </w:pPr>
      <w:bookmarkStart w:id="106" w:name="_Toc17993"/>
      <w:bookmarkStart w:id="107" w:name="_Toc23873"/>
      <w:bookmarkStart w:id="108" w:name="_Toc451938339"/>
      <w:bookmarkStart w:id="109" w:name="_Toc5107"/>
      <w:bookmarkStart w:id="110" w:name="_Toc21201"/>
      <w:bookmarkStart w:id="111" w:name="_Toc432777819"/>
      <w:r>
        <w:rPr>
          <w:rFonts w:hint="eastAsia" w:ascii="仿宋" w:hAnsi="仿宋" w:eastAsia="仿宋" w:cs="仿宋"/>
          <w:color w:val="auto"/>
          <w:sz w:val="24"/>
          <w:highlight w:val="none"/>
        </w:rPr>
        <w:t>2.2</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文件的澄清、修改</w:t>
      </w:r>
      <w:bookmarkEnd w:id="106"/>
      <w:bookmarkEnd w:id="107"/>
      <w:bookmarkEnd w:id="108"/>
      <w:bookmarkEnd w:id="109"/>
      <w:bookmarkEnd w:id="110"/>
      <w:bookmarkEnd w:id="111"/>
    </w:p>
    <w:p w14:paraId="3D77142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人下载</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文件后，对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文件若有任何疑问要求澄清，或者对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日程安排有异议，均应在</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文件澄清截止时间前以书面形式并加盖单位公章传真到代理机构，否则视为认可。不论是</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人根据</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人的要求对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文件作出的澄清或是根据需要主动对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文件进行必要的修改，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人都将在</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截止日前以补充通知或修改文件形式在网站上进行公布，</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人应及时查看并根据需要修改</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文件。补充通知、修改文件对所有</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人都具有与</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文件同等的约束力。</w:t>
      </w:r>
    </w:p>
    <w:p w14:paraId="17A2720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2.2.2当</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文件与补充通知、修改文件的内容相互矛盾时，以最后网站公布的补充通知或修改文件为准。</w:t>
      </w:r>
    </w:p>
    <w:p w14:paraId="2A43890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2.2.3</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人应根据设计施工图及图审时的设计变更联系单（如有），认真复核</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人提供的工程量清单（</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控制价），发现综合单价上限价不合理或其他问题，应在</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文件澄清截止前以书面形式并加盖单位公章传真到代理机构，逾期视为认可。复核误差在</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控制价总价2%（含）以内且单项误差10%（含）以内的，工程量清单（</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控制价）不作调整，</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人可在报价时自行平衡；误差超过</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控制价总价2%或单项误差超过10%的，则</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人将组织有关部门及时复核。如有调整，调整结果以</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人须知第2.2.1项方式发出。</w:t>
      </w:r>
    </w:p>
    <w:p w14:paraId="7C44E5B9">
      <w:pPr>
        <w:spacing w:line="360" w:lineRule="auto"/>
        <w:ind w:firstLine="480" w:firstLineChars="200"/>
        <w:rPr>
          <w:rFonts w:hint="eastAsia" w:ascii="仿宋" w:hAnsi="仿宋" w:eastAsia="仿宋" w:cs="仿宋"/>
          <w:color w:val="auto"/>
          <w:sz w:val="24"/>
          <w:highlight w:val="none"/>
        </w:rPr>
      </w:pPr>
      <w:bookmarkStart w:id="112" w:name="_Toc451938340"/>
      <w:bookmarkStart w:id="113" w:name="_Toc21503"/>
      <w:bookmarkStart w:id="114" w:name="_Toc9012"/>
      <w:bookmarkStart w:id="115" w:name="_Toc432777820"/>
      <w:bookmarkStart w:id="116" w:name="_Toc28009"/>
      <w:bookmarkStart w:id="117" w:name="_Toc28675"/>
      <w:r>
        <w:rPr>
          <w:rFonts w:hint="eastAsia" w:ascii="仿宋" w:hAnsi="仿宋" w:eastAsia="仿宋" w:cs="仿宋"/>
          <w:color w:val="auto"/>
          <w:sz w:val="24"/>
          <w:highlight w:val="none"/>
        </w:rPr>
        <w:t>2.3工程量清单（</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控制价）编制</w:t>
      </w:r>
      <w:bookmarkEnd w:id="112"/>
      <w:bookmarkEnd w:id="113"/>
      <w:bookmarkEnd w:id="114"/>
      <w:bookmarkEnd w:id="115"/>
      <w:bookmarkEnd w:id="116"/>
      <w:bookmarkEnd w:id="117"/>
    </w:p>
    <w:p w14:paraId="33D89BE0">
      <w:pPr>
        <w:spacing w:line="360" w:lineRule="auto"/>
        <w:rPr>
          <w:rFonts w:hint="eastAsia" w:ascii="仿宋" w:hAnsi="仿宋" w:eastAsia="仿宋" w:cs="仿宋"/>
          <w:strike w:val="0"/>
          <w:dstrike w:val="0"/>
          <w:color w:val="auto"/>
          <w:sz w:val="24"/>
          <w:highlight w:val="none"/>
          <w:lang w:eastAsia="zh-CN"/>
        </w:rPr>
      </w:pPr>
      <w:bookmarkStart w:id="118" w:name="_Toc930"/>
      <w:bookmarkStart w:id="119" w:name="_Toc27767"/>
      <w:bookmarkStart w:id="120" w:name="_Toc12053"/>
      <w:bookmarkStart w:id="121" w:name="_Toc11598"/>
      <w:bookmarkStart w:id="122" w:name="_Toc451938341"/>
      <w:bookmarkStart w:id="123" w:name="_Toc432777821"/>
      <w:r>
        <w:rPr>
          <w:rFonts w:hint="eastAsia" w:ascii="仿宋" w:hAnsi="仿宋" w:eastAsia="仿宋" w:cs="仿宋"/>
          <w:strike w:val="0"/>
          <w:dstrike w:val="0"/>
          <w:color w:val="auto"/>
          <w:sz w:val="24"/>
          <w:highlight w:val="none"/>
          <w:lang w:eastAsia="zh-CN"/>
        </w:rPr>
        <w:t>发包</w:t>
      </w:r>
      <w:r>
        <w:rPr>
          <w:rFonts w:hint="eastAsia" w:ascii="仿宋" w:hAnsi="仿宋" w:eastAsia="仿宋" w:cs="仿宋"/>
          <w:strike w:val="0"/>
          <w:dstrike w:val="0"/>
          <w:color w:val="auto"/>
          <w:sz w:val="24"/>
          <w:highlight w:val="none"/>
        </w:rPr>
        <w:t>控制价编制依据：</w:t>
      </w:r>
      <w:r>
        <w:rPr>
          <w:rFonts w:hint="eastAsia" w:ascii="仿宋" w:hAnsi="仿宋" w:eastAsia="仿宋" w:cs="仿宋"/>
          <w:strike w:val="0"/>
          <w:dstrike w:val="0"/>
          <w:color w:val="auto"/>
          <w:sz w:val="24"/>
          <w:highlight w:val="none"/>
          <w:lang w:eastAsia="zh-CN"/>
        </w:rPr>
        <w:t>本项目工程量清单编制说明</w:t>
      </w:r>
    </w:p>
    <w:p w14:paraId="6A7C463F">
      <w:pPr>
        <w:spacing w:line="360" w:lineRule="auto"/>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3.</w:t>
      </w:r>
      <w:r>
        <w:rPr>
          <w:rFonts w:hint="eastAsia" w:ascii="仿宋" w:hAnsi="仿宋" w:eastAsia="仿宋" w:cs="仿宋"/>
          <w:b/>
          <w:color w:val="auto"/>
          <w:sz w:val="30"/>
          <w:szCs w:val="30"/>
          <w:highlight w:val="none"/>
          <w:lang w:eastAsia="zh-CN"/>
        </w:rPr>
        <w:t>竞包</w:t>
      </w:r>
      <w:r>
        <w:rPr>
          <w:rFonts w:hint="eastAsia" w:ascii="仿宋" w:hAnsi="仿宋" w:eastAsia="仿宋" w:cs="仿宋"/>
          <w:b/>
          <w:color w:val="auto"/>
          <w:sz w:val="30"/>
          <w:szCs w:val="30"/>
          <w:highlight w:val="none"/>
        </w:rPr>
        <w:t>文件的编制</w:t>
      </w:r>
      <w:bookmarkEnd w:id="118"/>
      <w:bookmarkEnd w:id="119"/>
      <w:bookmarkEnd w:id="120"/>
      <w:bookmarkEnd w:id="121"/>
      <w:bookmarkEnd w:id="122"/>
      <w:bookmarkEnd w:id="123"/>
    </w:p>
    <w:p w14:paraId="545564C2">
      <w:pPr>
        <w:spacing w:line="360" w:lineRule="auto"/>
        <w:ind w:firstLine="480" w:firstLineChars="200"/>
        <w:rPr>
          <w:rFonts w:hint="eastAsia" w:ascii="仿宋" w:hAnsi="仿宋" w:eastAsia="仿宋" w:cs="仿宋"/>
          <w:color w:val="auto"/>
          <w:sz w:val="24"/>
          <w:highlight w:val="none"/>
        </w:rPr>
      </w:pPr>
      <w:bookmarkStart w:id="124" w:name="_Toc432777822"/>
      <w:bookmarkStart w:id="125" w:name="_Toc451938342"/>
      <w:bookmarkStart w:id="126" w:name="_Toc10345"/>
      <w:bookmarkStart w:id="127" w:name="_Toc1287"/>
      <w:bookmarkStart w:id="128" w:name="_Toc9887"/>
      <w:bookmarkStart w:id="129" w:name="_Toc20954"/>
      <w:r>
        <w:rPr>
          <w:rFonts w:hint="eastAsia" w:ascii="仿宋" w:hAnsi="仿宋" w:eastAsia="仿宋" w:cs="仿宋"/>
          <w:color w:val="auto"/>
          <w:sz w:val="24"/>
          <w:highlight w:val="none"/>
        </w:rPr>
        <w:t>3.1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文件的语言及度量衡单位</w:t>
      </w:r>
      <w:bookmarkEnd w:id="124"/>
      <w:bookmarkEnd w:id="125"/>
      <w:bookmarkEnd w:id="126"/>
      <w:bookmarkEnd w:id="127"/>
      <w:bookmarkEnd w:id="128"/>
      <w:bookmarkEnd w:id="129"/>
    </w:p>
    <w:p w14:paraId="7604B05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人与</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人之间对</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有关的所有往来通知、函件和</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文件的文字均使用中文。</w:t>
      </w:r>
    </w:p>
    <w:p w14:paraId="0C9E2C2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3.1.2除技术规范另有规定外，</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文件使用的度量衡单位，均采用中华人民共和国法定计量单位。</w:t>
      </w:r>
    </w:p>
    <w:p w14:paraId="6E72EA37">
      <w:pPr>
        <w:spacing w:line="360" w:lineRule="auto"/>
        <w:ind w:firstLine="480" w:firstLineChars="200"/>
        <w:rPr>
          <w:rFonts w:hint="eastAsia" w:ascii="仿宋" w:hAnsi="仿宋" w:eastAsia="仿宋" w:cs="仿宋"/>
          <w:color w:val="auto"/>
          <w:sz w:val="24"/>
          <w:highlight w:val="none"/>
        </w:rPr>
      </w:pPr>
      <w:bookmarkStart w:id="130" w:name="_Toc8979"/>
      <w:bookmarkStart w:id="131" w:name="_Toc451938343"/>
      <w:bookmarkStart w:id="132" w:name="_Toc30606"/>
      <w:bookmarkStart w:id="133" w:name="_Toc432777823"/>
      <w:bookmarkStart w:id="134" w:name="_Toc4604"/>
      <w:bookmarkStart w:id="135" w:name="_Toc22901"/>
      <w:r>
        <w:rPr>
          <w:rFonts w:hint="eastAsia" w:ascii="仿宋" w:hAnsi="仿宋" w:eastAsia="仿宋" w:cs="仿宋"/>
          <w:color w:val="auto"/>
          <w:sz w:val="24"/>
          <w:highlight w:val="none"/>
        </w:rPr>
        <w:t>3.2</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文件的组成</w:t>
      </w:r>
      <w:bookmarkEnd w:id="130"/>
      <w:bookmarkEnd w:id="131"/>
      <w:bookmarkEnd w:id="132"/>
      <w:bookmarkEnd w:id="133"/>
      <w:bookmarkEnd w:id="134"/>
      <w:bookmarkEnd w:id="135"/>
    </w:p>
    <w:p w14:paraId="0A12512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3.2.1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文件主要包括下列内容：</w:t>
      </w:r>
    </w:p>
    <w:p w14:paraId="71734BF2">
      <w:pPr>
        <w:spacing w:line="360" w:lineRule="auto"/>
        <w:ind w:firstLine="480" w:firstLineChars="200"/>
        <w:rPr>
          <w:rFonts w:hint="eastAsia" w:ascii="仿宋" w:hAnsi="仿宋" w:eastAsia="仿宋" w:cs="仿宋"/>
          <w:color w:val="auto"/>
          <w:sz w:val="24"/>
          <w:highlight w:val="none"/>
        </w:rPr>
      </w:pPr>
      <w:bookmarkStart w:id="136" w:name="_Toc432777824"/>
      <w:bookmarkStart w:id="137" w:name="_Toc15628"/>
      <w:bookmarkStart w:id="138" w:name="_Toc451938344"/>
      <w:bookmarkStart w:id="139" w:name="_Toc3105"/>
      <w:bookmarkStart w:id="140" w:name="_Toc10315"/>
      <w:bookmarkStart w:id="141" w:name="_Toc8277"/>
      <w:r>
        <w:rPr>
          <w:rFonts w:hint="eastAsia" w:ascii="仿宋" w:hAnsi="仿宋" w:eastAsia="仿宋" w:cs="仿宋"/>
          <w:color w:val="auto"/>
          <w:sz w:val="24"/>
          <w:highlight w:val="none"/>
        </w:rPr>
        <w:t>（1）封面</w:t>
      </w:r>
    </w:p>
    <w:p w14:paraId="1F695C9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函</w:t>
      </w:r>
    </w:p>
    <w:p w14:paraId="34ECD84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承诺书</w:t>
      </w:r>
    </w:p>
    <w:p w14:paraId="60E09464">
      <w:pPr>
        <w:spacing w:line="360" w:lineRule="auto"/>
        <w:ind w:firstLine="480" w:firstLineChars="200"/>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rPr>
        <w:t>（4）法定代表人身份证</w:t>
      </w:r>
      <w:r>
        <w:rPr>
          <w:rFonts w:hint="eastAsia" w:ascii="仿宋" w:hAnsi="仿宋" w:eastAsia="仿宋" w:cs="仿宋"/>
          <w:b w:val="0"/>
          <w:bCs w:val="0"/>
          <w:color w:val="auto"/>
          <w:sz w:val="24"/>
          <w:highlight w:val="none"/>
          <w:lang w:eastAsia="zh-CN"/>
        </w:rPr>
        <w:t>复制件</w:t>
      </w:r>
    </w:p>
    <w:p w14:paraId="7A9946E9">
      <w:pPr>
        <w:spacing w:line="360" w:lineRule="auto"/>
        <w:ind w:firstLine="480" w:firstLineChars="200"/>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（5）授权委托书</w:t>
      </w:r>
    </w:p>
    <w:p w14:paraId="7E414AEC">
      <w:pPr>
        <w:spacing w:line="360" w:lineRule="auto"/>
        <w:ind w:firstLine="480" w:firstLineChars="200"/>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eastAsia="zh-CN"/>
        </w:rPr>
        <w:t>（</w:t>
      </w:r>
      <w:r>
        <w:rPr>
          <w:rFonts w:hint="eastAsia" w:ascii="仿宋" w:hAnsi="仿宋" w:eastAsia="仿宋" w:cs="仿宋"/>
          <w:b w:val="0"/>
          <w:bCs w:val="0"/>
          <w:color w:val="auto"/>
          <w:sz w:val="24"/>
          <w:highlight w:val="none"/>
          <w:lang w:val="en-US" w:eastAsia="zh-CN"/>
        </w:rPr>
        <w:t>6</w:t>
      </w:r>
      <w:r>
        <w:rPr>
          <w:rFonts w:hint="eastAsia" w:ascii="仿宋" w:hAnsi="仿宋" w:eastAsia="仿宋" w:cs="仿宋"/>
          <w:b w:val="0"/>
          <w:bCs w:val="0"/>
          <w:color w:val="auto"/>
          <w:sz w:val="24"/>
          <w:highlight w:val="none"/>
          <w:lang w:eastAsia="zh-CN"/>
        </w:rPr>
        <w:t>）营业执照复制件</w:t>
      </w:r>
    </w:p>
    <w:p w14:paraId="17648D54">
      <w:pPr>
        <w:spacing w:line="360" w:lineRule="auto"/>
        <w:ind w:firstLine="480" w:firstLineChars="200"/>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eastAsia="zh-CN"/>
        </w:rPr>
        <w:t>（</w:t>
      </w:r>
      <w:r>
        <w:rPr>
          <w:rFonts w:hint="eastAsia" w:ascii="仿宋" w:hAnsi="仿宋" w:eastAsia="仿宋" w:cs="仿宋"/>
          <w:b w:val="0"/>
          <w:bCs w:val="0"/>
          <w:color w:val="auto"/>
          <w:sz w:val="24"/>
          <w:highlight w:val="none"/>
          <w:lang w:val="en-US" w:eastAsia="zh-CN"/>
        </w:rPr>
        <w:t>7</w:t>
      </w:r>
      <w:r>
        <w:rPr>
          <w:rFonts w:hint="eastAsia" w:ascii="仿宋" w:hAnsi="仿宋" w:eastAsia="仿宋" w:cs="仿宋"/>
          <w:b w:val="0"/>
          <w:bCs w:val="0"/>
          <w:color w:val="auto"/>
          <w:sz w:val="24"/>
          <w:highlight w:val="none"/>
          <w:lang w:eastAsia="zh-CN"/>
        </w:rPr>
        <w:t>）企业资质证书复制件</w:t>
      </w:r>
    </w:p>
    <w:p w14:paraId="77E774CF">
      <w:pPr>
        <w:spacing w:line="360" w:lineRule="auto"/>
        <w:ind w:firstLine="480" w:firstLineChars="200"/>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eastAsia="zh-CN"/>
        </w:rPr>
        <w:t>（</w:t>
      </w:r>
      <w:r>
        <w:rPr>
          <w:rFonts w:hint="eastAsia" w:ascii="仿宋" w:hAnsi="仿宋" w:eastAsia="仿宋" w:cs="仿宋"/>
          <w:b w:val="0"/>
          <w:bCs w:val="0"/>
          <w:color w:val="auto"/>
          <w:sz w:val="24"/>
          <w:highlight w:val="none"/>
          <w:lang w:val="en-US" w:eastAsia="zh-CN"/>
        </w:rPr>
        <w:t>8</w:t>
      </w:r>
      <w:r>
        <w:rPr>
          <w:rFonts w:hint="eastAsia" w:ascii="仿宋" w:hAnsi="仿宋" w:eastAsia="仿宋" w:cs="仿宋"/>
          <w:b w:val="0"/>
          <w:bCs w:val="0"/>
          <w:color w:val="auto"/>
          <w:sz w:val="24"/>
          <w:highlight w:val="none"/>
          <w:lang w:eastAsia="zh-CN"/>
        </w:rPr>
        <w:t>）安全生产许可证复制件</w:t>
      </w:r>
    </w:p>
    <w:p w14:paraId="4F917813">
      <w:pPr>
        <w:spacing w:line="360" w:lineRule="auto"/>
        <w:ind w:firstLine="480" w:firstLineChars="200"/>
        <w:rPr>
          <w:rFonts w:hint="eastAsia" w:ascii="仿宋" w:hAnsi="仿宋" w:eastAsia="仿宋" w:cs="仿宋"/>
          <w:color w:val="auto"/>
          <w:highlight w:val="none"/>
          <w:lang w:eastAsia="zh-CN"/>
        </w:rPr>
      </w:pPr>
      <w:r>
        <w:rPr>
          <w:rFonts w:hint="eastAsia" w:ascii="仿宋" w:hAnsi="仿宋" w:eastAsia="仿宋" w:cs="仿宋"/>
          <w:b w:val="0"/>
          <w:bCs w:val="0"/>
          <w:color w:val="auto"/>
          <w:sz w:val="24"/>
          <w:highlight w:val="none"/>
          <w:lang w:eastAsia="zh-CN"/>
        </w:rPr>
        <w:t>（</w:t>
      </w:r>
      <w:r>
        <w:rPr>
          <w:rFonts w:hint="eastAsia" w:ascii="仿宋" w:hAnsi="仿宋" w:eastAsia="仿宋" w:cs="仿宋"/>
          <w:b w:val="0"/>
          <w:bCs w:val="0"/>
          <w:color w:val="auto"/>
          <w:sz w:val="24"/>
          <w:highlight w:val="none"/>
          <w:lang w:val="en-US" w:eastAsia="zh-CN"/>
        </w:rPr>
        <w:t>9</w:t>
      </w:r>
      <w:r>
        <w:rPr>
          <w:rFonts w:hint="eastAsia" w:ascii="仿宋" w:hAnsi="仿宋" w:eastAsia="仿宋" w:cs="仿宋"/>
          <w:b w:val="0"/>
          <w:bCs w:val="0"/>
          <w:color w:val="auto"/>
          <w:sz w:val="24"/>
          <w:highlight w:val="none"/>
          <w:lang w:eastAsia="zh-CN"/>
        </w:rPr>
        <w:t>）项目经理</w:t>
      </w:r>
      <w:r>
        <w:rPr>
          <w:rFonts w:hint="eastAsia" w:ascii="仿宋" w:hAnsi="仿宋" w:eastAsia="仿宋" w:cs="仿宋"/>
          <w:b w:val="0"/>
          <w:bCs w:val="0"/>
          <w:color w:val="auto"/>
          <w:sz w:val="24"/>
          <w:highlight w:val="none"/>
        </w:rPr>
        <w:t>建造师注册证书</w:t>
      </w:r>
      <w:r>
        <w:rPr>
          <w:rFonts w:hint="eastAsia" w:ascii="仿宋" w:hAnsi="仿宋" w:eastAsia="仿宋" w:cs="仿宋"/>
          <w:b w:val="0"/>
          <w:bCs w:val="0"/>
          <w:color w:val="auto"/>
          <w:sz w:val="24"/>
          <w:highlight w:val="none"/>
          <w:lang w:eastAsia="zh-CN"/>
        </w:rPr>
        <w:t>复制件</w:t>
      </w:r>
    </w:p>
    <w:p w14:paraId="316F3ADB">
      <w:pPr>
        <w:spacing w:line="360" w:lineRule="auto"/>
        <w:ind w:firstLine="480" w:firstLineChars="200"/>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rPr>
        <w:t>（</w:t>
      </w:r>
      <w:r>
        <w:rPr>
          <w:rFonts w:hint="eastAsia" w:ascii="仿宋" w:hAnsi="仿宋" w:eastAsia="仿宋" w:cs="仿宋"/>
          <w:b w:val="0"/>
          <w:bCs w:val="0"/>
          <w:color w:val="auto"/>
          <w:sz w:val="24"/>
          <w:highlight w:val="none"/>
          <w:lang w:val="en-US" w:eastAsia="zh-CN"/>
        </w:rPr>
        <w:t>10</w:t>
      </w:r>
      <w:r>
        <w:rPr>
          <w:rFonts w:hint="eastAsia" w:ascii="仿宋" w:hAnsi="仿宋" w:eastAsia="仿宋" w:cs="仿宋"/>
          <w:b w:val="0"/>
          <w:bCs w:val="0"/>
          <w:color w:val="auto"/>
          <w:sz w:val="24"/>
          <w:highlight w:val="none"/>
        </w:rPr>
        <w:t>）</w:t>
      </w:r>
      <w:r>
        <w:rPr>
          <w:rFonts w:hint="eastAsia" w:ascii="仿宋" w:hAnsi="仿宋" w:eastAsia="仿宋" w:cs="仿宋"/>
          <w:b w:val="0"/>
          <w:bCs w:val="0"/>
          <w:color w:val="auto"/>
          <w:sz w:val="24"/>
          <w:highlight w:val="none"/>
          <w:lang w:eastAsia="zh-CN"/>
        </w:rPr>
        <w:t>项目经理</w:t>
      </w:r>
      <w:r>
        <w:rPr>
          <w:rFonts w:hint="eastAsia" w:ascii="仿宋" w:hAnsi="仿宋" w:eastAsia="仿宋" w:cs="仿宋"/>
          <w:b w:val="0"/>
          <w:bCs w:val="0"/>
          <w:color w:val="auto"/>
          <w:sz w:val="24"/>
          <w:highlight w:val="none"/>
        </w:rPr>
        <w:t>《安全生产考核合格证书》（B证）</w:t>
      </w:r>
      <w:r>
        <w:rPr>
          <w:rFonts w:hint="eastAsia" w:ascii="仿宋" w:hAnsi="仿宋" w:eastAsia="仿宋" w:cs="仿宋"/>
          <w:b w:val="0"/>
          <w:bCs w:val="0"/>
          <w:color w:val="auto"/>
          <w:sz w:val="24"/>
          <w:highlight w:val="none"/>
          <w:lang w:eastAsia="zh-CN"/>
        </w:rPr>
        <w:t>复制件</w:t>
      </w:r>
    </w:p>
    <w:p w14:paraId="19E702DE">
      <w:pPr>
        <w:spacing w:line="360" w:lineRule="auto"/>
        <w:ind w:firstLine="480" w:firstLineChars="200"/>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rPr>
        <w:t>（</w:t>
      </w:r>
      <w:r>
        <w:rPr>
          <w:rFonts w:hint="eastAsia" w:ascii="仿宋" w:hAnsi="仿宋" w:eastAsia="仿宋" w:cs="仿宋"/>
          <w:b w:val="0"/>
          <w:bCs w:val="0"/>
          <w:color w:val="auto"/>
          <w:sz w:val="24"/>
          <w:highlight w:val="none"/>
          <w:lang w:val="en-US" w:eastAsia="zh-CN"/>
        </w:rPr>
        <w:t>11</w:t>
      </w:r>
      <w:r>
        <w:rPr>
          <w:rFonts w:hint="eastAsia" w:ascii="仿宋" w:hAnsi="仿宋" w:eastAsia="仿宋" w:cs="仿宋"/>
          <w:b w:val="0"/>
          <w:bCs w:val="0"/>
          <w:color w:val="auto"/>
          <w:sz w:val="24"/>
          <w:highlight w:val="none"/>
        </w:rPr>
        <w:t>）项目经理身份证</w:t>
      </w:r>
      <w:r>
        <w:rPr>
          <w:rFonts w:hint="eastAsia" w:ascii="仿宋" w:hAnsi="仿宋" w:eastAsia="仿宋" w:cs="仿宋"/>
          <w:b w:val="0"/>
          <w:bCs w:val="0"/>
          <w:color w:val="auto"/>
          <w:sz w:val="24"/>
          <w:highlight w:val="none"/>
          <w:lang w:eastAsia="zh-CN"/>
        </w:rPr>
        <w:t>复制件</w:t>
      </w:r>
    </w:p>
    <w:p w14:paraId="130E899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12</w:t>
      </w:r>
      <w:r>
        <w:rPr>
          <w:rFonts w:hint="eastAsia" w:ascii="仿宋" w:hAnsi="仿宋" w:eastAsia="仿宋" w:cs="仿宋"/>
          <w:color w:val="auto"/>
          <w:sz w:val="24"/>
          <w:highlight w:val="none"/>
        </w:rPr>
        <w:t>）企业变更及项目</w:t>
      </w:r>
      <w:r>
        <w:rPr>
          <w:rFonts w:hint="eastAsia" w:ascii="仿宋" w:hAnsi="仿宋" w:eastAsia="仿宋" w:cs="仿宋"/>
          <w:color w:val="auto"/>
          <w:sz w:val="24"/>
          <w:highlight w:val="none"/>
          <w:lang w:eastAsia="zh-CN"/>
        </w:rPr>
        <w:t>经理</w:t>
      </w:r>
      <w:r>
        <w:rPr>
          <w:rFonts w:hint="eastAsia" w:ascii="仿宋" w:hAnsi="仿宋" w:eastAsia="仿宋" w:cs="仿宋"/>
          <w:color w:val="auto"/>
          <w:sz w:val="24"/>
          <w:highlight w:val="none"/>
        </w:rPr>
        <w:t>在建工程完工相关内容</w:t>
      </w:r>
      <w:r>
        <w:rPr>
          <w:rFonts w:hint="eastAsia" w:ascii="仿宋" w:hAnsi="仿宋" w:eastAsia="仿宋" w:cs="仿宋"/>
          <w:color w:val="auto"/>
          <w:sz w:val="24"/>
          <w:highlight w:val="none"/>
          <w:lang w:eastAsia="zh-CN"/>
        </w:rPr>
        <w:t>复制</w:t>
      </w:r>
      <w:r>
        <w:rPr>
          <w:rFonts w:hint="eastAsia" w:ascii="仿宋" w:hAnsi="仿宋" w:eastAsia="仿宋" w:cs="仿宋"/>
          <w:color w:val="auto"/>
          <w:sz w:val="24"/>
          <w:highlight w:val="none"/>
        </w:rPr>
        <w:t>件</w:t>
      </w:r>
    </w:p>
    <w:p w14:paraId="417912D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13</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其他资料</w:t>
      </w:r>
      <w:r>
        <w:rPr>
          <w:rFonts w:hint="eastAsia" w:ascii="仿宋" w:hAnsi="仿宋" w:eastAsia="仿宋" w:cs="仿宋"/>
          <w:color w:val="auto"/>
          <w:sz w:val="24"/>
          <w:highlight w:val="none"/>
        </w:rPr>
        <w:t xml:space="preserve">      </w:t>
      </w:r>
    </w:p>
    <w:p w14:paraId="19EF7B1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文件编制</w:t>
      </w:r>
      <w:bookmarkEnd w:id="136"/>
      <w:bookmarkEnd w:id="137"/>
      <w:bookmarkEnd w:id="138"/>
      <w:bookmarkEnd w:id="139"/>
      <w:bookmarkEnd w:id="140"/>
      <w:bookmarkEnd w:id="141"/>
    </w:p>
    <w:p w14:paraId="5B95D456">
      <w:pPr>
        <w:spacing w:line="360" w:lineRule="auto"/>
        <w:ind w:firstLine="480" w:firstLineChars="200"/>
        <w:rPr>
          <w:rFonts w:hint="eastAsia" w:ascii="仿宋" w:hAnsi="仿宋" w:eastAsia="仿宋" w:cs="仿宋"/>
          <w:strike/>
          <w:dstrike w:val="0"/>
          <w:color w:val="auto"/>
          <w:sz w:val="24"/>
          <w:highlight w:val="none"/>
        </w:rPr>
      </w:pPr>
      <w:bookmarkStart w:id="142" w:name="_Toc3302"/>
      <w:bookmarkStart w:id="143" w:name="_Toc432777825"/>
      <w:bookmarkStart w:id="144" w:name="_Toc3391"/>
      <w:bookmarkStart w:id="145" w:name="_Toc28544"/>
      <w:bookmarkStart w:id="146" w:name="_Toc3033"/>
      <w:bookmarkStart w:id="147" w:name="_Toc451938345"/>
      <w:r>
        <w:rPr>
          <w:rFonts w:hint="eastAsia" w:ascii="仿宋" w:hAnsi="仿宋" w:eastAsia="仿宋" w:cs="仿宋"/>
          <w:strike/>
          <w:dstrike w:val="0"/>
          <w:color w:val="auto"/>
          <w:sz w:val="24"/>
          <w:highlight w:val="none"/>
        </w:rPr>
        <w:t>3.3.1</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文件在电子</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文件编制工具生成加密文件后，上传至诸暨市公共资源交易平台，包括</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人须知第3.2款中规定内容的</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w:t>
      </w:r>
    </w:p>
    <w:p w14:paraId="189346B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3.3.2 </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文件应当对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文件有关工期、</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有效期、质量要求、技术标准和要求、</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范围等实质性内容作出响应。</w:t>
      </w:r>
    </w:p>
    <w:p w14:paraId="4FE628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3.3.3</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文件格式文件要求</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人盖章、法定代表人签字或盖章的地方，</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人均应</w:t>
      </w:r>
      <w:r>
        <w:rPr>
          <w:rFonts w:hint="eastAsia" w:ascii="仿宋" w:hAnsi="仿宋" w:eastAsia="仿宋" w:cs="仿宋"/>
          <w:strike/>
          <w:dstrike w:val="0"/>
          <w:color w:val="auto"/>
          <w:sz w:val="24"/>
          <w:highlight w:val="none"/>
        </w:rPr>
        <w:t>使用CA数字证书</w:t>
      </w:r>
      <w:r>
        <w:rPr>
          <w:rFonts w:hint="eastAsia" w:ascii="仿宋" w:hAnsi="仿宋" w:eastAsia="仿宋" w:cs="仿宋"/>
          <w:color w:val="auto"/>
          <w:sz w:val="24"/>
          <w:highlight w:val="none"/>
        </w:rPr>
        <w:t>加盖</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人的单位</w:t>
      </w:r>
      <w:r>
        <w:rPr>
          <w:rFonts w:hint="eastAsia" w:ascii="仿宋" w:hAnsi="仿宋" w:eastAsia="仿宋" w:cs="仿宋"/>
          <w:strike/>
          <w:dstrike w:val="0"/>
          <w:color w:val="auto"/>
          <w:sz w:val="24"/>
          <w:highlight w:val="none"/>
        </w:rPr>
        <w:t>电子</w:t>
      </w:r>
      <w:r>
        <w:rPr>
          <w:rFonts w:hint="eastAsia" w:ascii="仿宋" w:hAnsi="仿宋" w:eastAsia="仿宋" w:cs="仿宋"/>
          <w:color w:val="auto"/>
          <w:sz w:val="24"/>
          <w:highlight w:val="none"/>
        </w:rPr>
        <w:t>印章、法定代表人个人</w:t>
      </w:r>
      <w:r>
        <w:rPr>
          <w:rFonts w:hint="eastAsia" w:ascii="仿宋" w:hAnsi="仿宋" w:eastAsia="仿宋" w:cs="仿宋"/>
          <w:strike/>
          <w:dstrike w:val="0"/>
          <w:color w:val="auto"/>
          <w:sz w:val="24"/>
          <w:highlight w:val="none"/>
        </w:rPr>
        <w:t>电子</w:t>
      </w:r>
      <w:r>
        <w:rPr>
          <w:rFonts w:hint="eastAsia" w:ascii="仿宋" w:hAnsi="仿宋" w:eastAsia="仿宋" w:cs="仿宋"/>
          <w:color w:val="auto"/>
          <w:sz w:val="24"/>
          <w:highlight w:val="none"/>
        </w:rPr>
        <w:t>印章。</w:t>
      </w:r>
      <w:r>
        <w:rPr>
          <w:rFonts w:hint="eastAsia" w:ascii="仿宋" w:hAnsi="仿宋" w:eastAsia="仿宋" w:cs="仿宋"/>
          <w:color w:val="auto"/>
          <w:sz w:val="24"/>
          <w:highlight w:val="none"/>
          <w:lang w:eastAsia="zh-CN"/>
        </w:rPr>
        <w:t>竞包文件所附证书证件、企业变更资料、项目经理在建工程完工相关资料、企业信用评价等材料用原件扫描并加盖竞包单位</w:t>
      </w:r>
      <w:r>
        <w:rPr>
          <w:rFonts w:hint="eastAsia" w:ascii="仿宋" w:hAnsi="仿宋" w:eastAsia="仿宋" w:cs="仿宋"/>
          <w:strike/>
          <w:dstrike w:val="0"/>
          <w:color w:val="auto"/>
          <w:sz w:val="24"/>
          <w:highlight w:val="none"/>
          <w:lang w:eastAsia="zh-CN"/>
        </w:rPr>
        <w:t>电子</w:t>
      </w:r>
      <w:r>
        <w:rPr>
          <w:rFonts w:hint="eastAsia" w:ascii="仿宋" w:hAnsi="仿宋" w:eastAsia="仿宋" w:cs="仿宋"/>
          <w:color w:val="auto"/>
          <w:sz w:val="24"/>
          <w:highlight w:val="none"/>
          <w:lang w:eastAsia="zh-CN"/>
        </w:rPr>
        <w:t>印章。</w:t>
      </w:r>
      <w:r>
        <w:rPr>
          <w:rFonts w:hint="eastAsia" w:ascii="仿宋" w:hAnsi="仿宋" w:eastAsia="仿宋" w:cs="仿宋"/>
          <w:strike/>
          <w:dstrike w:val="0"/>
          <w:color w:val="auto"/>
          <w:sz w:val="24"/>
          <w:highlight w:val="none"/>
        </w:rPr>
        <w:t>联合体</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的，除联合体协议书格式之外的仅由联合体牵头人加盖单位电子印章、法定代表人个人电子印章即可。</w:t>
      </w:r>
    </w:p>
    <w:p w14:paraId="2ADF70A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3.4 </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报价</w:t>
      </w:r>
      <w:bookmarkEnd w:id="142"/>
      <w:bookmarkEnd w:id="143"/>
      <w:bookmarkEnd w:id="144"/>
      <w:bookmarkEnd w:id="145"/>
      <w:bookmarkEnd w:id="146"/>
      <w:bookmarkEnd w:id="147"/>
    </w:p>
    <w:p w14:paraId="35218E0F">
      <w:pPr>
        <w:spacing w:line="360" w:lineRule="auto"/>
        <w:ind w:firstLine="480" w:firstLineChars="200"/>
        <w:rPr>
          <w:rFonts w:hint="eastAsia" w:ascii="仿宋" w:hAnsi="仿宋" w:eastAsia="仿宋" w:cs="仿宋"/>
          <w:b w:val="0"/>
          <w:bCs w:val="0"/>
          <w:color w:val="auto"/>
          <w:sz w:val="24"/>
          <w:highlight w:val="none"/>
        </w:rPr>
      </w:pPr>
      <w:r>
        <w:rPr>
          <w:rFonts w:hint="eastAsia" w:ascii="仿宋" w:hAnsi="仿宋" w:eastAsia="仿宋" w:cs="仿宋"/>
          <w:color w:val="auto"/>
          <w:sz w:val="24"/>
          <w:highlight w:val="none"/>
        </w:rPr>
        <w:t>3.4.1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人应明确能承担本</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文件中规定的应由承包人承担的各类工程风险，在</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时已充分研究和分析本</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文件及其附件（表）等资料，经现场考察、测量，完成本工程从接受</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邀请至保修期结束止，所有</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文件及其附件（表）所列工作，达到</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文件规定的质量、工期要求，</w:t>
      </w:r>
      <w:r>
        <w:rPr>
          <w:rFonts w:hint="eastAsia" w:ascii="仿宋" w:hAnsi="仿宋" w:eastAsia="仿宋" w:cs="仿宋"/>
          <w:b w:val="0"/>
          <w:bCs w:val="0"/>
          <w:color w:val="auto"/>
          <w:sz w:val="24"/>
          <w:highlight w:val="none"/>
        </w:rPr>
        <w:t>其工程造价报价包括分部分项工程费、措施项目费、其他项目费、规费（含农民工工伤保险费）、税金。</w:t>
      </w:r>
      <w:r>
        <w:rPr>
          <w:rFonts w:hint="eastAsia" w:ascii="仿宋" w:hAnsi="仿宋" w:eastAsia="仿宋" w:cs="仿宋"/>
          <w:b w:val="0"/>
          <w:bCs w:val="0"/>
          <w:color w:val="auto"/>
          <w:sz w:val="24"/>
          <w:highlight w:val="none"/>
          <w:lang w:eastAsia="zh-CN"/>
        </w:rPr>
        <w:t>中包</w:t>
      </w:r>
      <w:r>
        <w:rPr>
          <w:rFonts w:hint="eastAsia" w:ascii="仿宋" w:hAnsi="仿宋" w:eastAsia="仿宋" w:cs="仿宋"/>
          <w:b w:val="0"/>
          <w:bCs w:val="0"/>
          <w:color w:val="auto"/>
          <w:sz w:val="24"/>
          <w:highlight w:val="none"/>
        </w:rPr>
        <w:t>人按</w:t>
      </w:r>
      <w:r>
        <w:rPr>
          <w:rFonts w:hint="eastAsia" w:ascii="仿宋" w:hAnsi="仿宋" w:eastAsia="仿宋" w:cs="仿宋"/>
          <w:b w:val="0"/>
          <w:bCs w:val="0"/>
          <w:color w:val="auto"/>
          <w:sz w:val="24"/>
          <w:highlight w:val="none"/>
          <w:lang w:eastAsia="zh-CN"/>
        </w:rPr>
        <w:t>相关规定要求</w:t>
      </w:r>
      <w:r>
        <w:rPr>
          <w:rFonts w:hint="eastAsia" w:ascii="仿宋" w:hAnsi="仿宋" w:eastAsia="仿宋" w:cs="仿宋"/>
          <w:b w:val="0"/>
          <w:bCs w:val="0"/>
          <w:color w:val="auto"/>
          <w:sz w:val="24"/>
          <w:highlight w:val="none"/>
        </w:rPr>
        <w:t>缴纳农民工工伤保险。</w:t>
      </w:r>
    </w:p>
    <w:p w14:paraId="32FC973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3.4.2本工程应执行《建设工程工程量清单计价规范》（GB50500-2013），违反强制性条文的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文件作无效</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处理。</w:t>
      </w:r>
    </w:p>
    <w:p w14:paraId="02D4266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3.4.3本次</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范围，除因设计变更而产生的新增项目外，未经发包人同意，属承包人便于施工而更改施工方案所增加的工程，一律不予调整。</w:t>
      </w:r>
    </w:p>
    <w:p w14:paraId="180EE27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3.4.4施工用水、电单独装表计量，施工用水、电费用由承包人自行承担。</w:t>
      </w:r>
    </w:p>
    <w:p w14:paraId="6F5219E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3.4.5承包人应根据有关要求加强环境保护、文明施工、安全生产工作。</w:t>
      </w:r>
    </w:p>
    <w:p w14:paraId="087B0B95">
      <w:pPr>
        <w:spacing w:line="360" w:lineRule="auto"/>
        <w:ind w:firstLine="480" w:firstLineChars="200"/>
        <w:rPr>
          <w:rFonts w:hint="eastAsia" w:ascii="仿宋" w:hAnsi="仿宋" w:eastAsia="仿宋" w:cs="仿宋"/>
          <w:color w:val="auto"/>
          <w:sz w:val="24"/>
          <w:highlight w:val="none"/>
        </w:rPr>
      </w:pPr>
      <w:bookmarkStart w:id="148" w:name="_Toc432777826"/>
      <w:bookmarkStart w:id="149" w:name="_Toc451938346"/>
      <w:bookmarkStart w:id="150" w:name="_Toc6958"/>
      <w:bookmarkStart w:id="151" w:name="_Toc5708"/>
      <w:bookmarkStart w:id="152" w:name="_Toc21284"/>
      <w:bookmarkStart w:id="153" w:name="_Toc3751"/>
      <w:r>
        <w:rPr>
          <w:rFonts w:hint="eastAsia" w:ascii="仿宋" w:hAnsi="仿宋" w:eastAsia="仿宋" w:cs="仿宋"/>
          <w:color w:val="auto"/>
          <w:sz w:val="24"/>
          <w:highlight w:val="none"/>
        </w:rPr>
        <w:t>3.5</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货币</w:t>
      </w:r>
      <w:bookmarkEnd w:id="148"/>
      <w:bookmarkEnd w:id="149"/>
      <w:bookmarkEnd w:id="150"/>
      <w:bookmarkEnd w:id="151"/>
      <w:bookmarkEnd w:id="152"/>
      <w:bookmarkEnd w:id="153"/>
    </w:p>
    <w:p w14:paraId="5F55DE9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本工程的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应以人民币报价。</w:t>
      </w:r>
    </w:p>
    <w:p w14:paraId="644F3D98">
      <w:pPr>
        <w:spacing w:line="360" w:lineRule="auto"/>
        <w:ind w:firstLine="480" w:firstLineChars="200"/>
        <w:rPr>
          <w:rFonts w:hint="eastAsia" w:ascii="仿宋" w:hAnsi="仿宋" w:eastAsia="仿宋" w:cs="仿宋"/>
          <w:color w:val="auto"/>
          <w:sz w:val="24"/>
          <w:highlight w:val="none"/>
        </w:rPr>
      </w:pPr>
      <w:bookmarkStart w:id="154" w:name="_Toc32499"/>
      <w:bookmarkStart w:id="155" w:name="_Toc23305"/>
      <w:bookmarkStart w:id="156" w:name="_Toc27514"/>
      <w:bookmarkStart w:id="157" w:name="_Toc432777827"/>
      <w:bookmarkStart w:id="158" w:name="_Toc16744"/>
      <w:bookmarkStart w:id="159" w:name="_Toc451938347"/>
      <w:r>
        <w:rPr>
          <w:rFonts w:hint="eastAsia" w:ascii="仿宋" w:hAnsi="仿宋" w:eastAsia="仿宋" w:cs="仿宋"/>
          <w:color w:val="auto"/>
          <w:sz w:val="24"/>
          <w:highlight w:val="none"/>
        </w:rPr>
        <w:t>3.6</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文件的效力</w:t>
      </w:r>
      <w:bookmarkEnd w:id="154"/>
      <w:bookmarkEnd w:id="155"/>
      <w:bookmarkEnd w:id="156"/>
      <w:bookmarkEnd w:id="157"/>
      <w:bookmarkEnd w:id="158"/>
      <w:bookmarkEnd w:id="159"/>
    </w:p>
    <w:p w14:paraId="30255B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3.6.1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文件的有效期：</w:t>
      </w:r>
    </w:p>
    <w:p w14:paraId="4B3A415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文件的有效期始于日程安排表所规定的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截止时间；</w:t>
      </w:r>
    </w:p>
    <w:p w14:paraId="77360E8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有效期限按照</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人须知前附表（一）规定；</w:t>
      </w:r>
    </w:p>
    <w:p w14:paraId="14A7E2E6">
      <w:pPr>
        <w:spacing w:line="45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）在原定</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文件有效期期满之前，如果出现特殊情况，</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人可以根据需要以书面形式向</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人提出延长</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有效期的要求，对此要求</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人须以书面形式予以答复。</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人可以拒绝这种要求而不失去他的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保证金。同意延长</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有效期的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人既不需要也不允许修改其</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人的所有权利和义务以及</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人受制约的截止日期，均以延长后新的截止日期为准。</w:t>
      </w:r>
    </w:p>
    <w:p w14:paraId="67B1E226">
      <w:pPr>
        <w:spacing w:line="45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3.6.2</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文件的约束力</w:t>
      </w:r>
    </w:p>
    <w:p w14:paraId="6D9CFEFC">
      <w:pPr>
        <w:spacing w:line="450" w:lineRule="exact"/>
        <w:ind w:firstLine="480" w:firstLineChars="200"/>
        <w:rPr>
          <w:rFonts w:hint="eastAsia" w:ascii="仿宋" w:hAnsi="仿宋" w:eastAsia="仿宋" w:cs="仿宋"/>
          <w:color w:val="auto"/>
          <w:sz w:val="24"/>
          <w:highlight w:val="none"/>
        </w:rPr>
      </w:pPr>
      <w:bookmarkStart w:id="160" w:name="_Toc23995"/>
      <w:bookmarkStart w:id="161" w:name="_Toc451938349"/>
      <w:bookmarkStart w:id="162" w:name="_Toc6693"/>
      <w:bookmarkStart w:id="163" w:name="_Toc26637"/>
      <w:bookmarkStart w:id="164" w:name="_Toc432777829"/>
      <w:bookmarkStart w:id="165" w:name="_Toc29279"/>
      <w:r>
        <w:rPr>
          <w:rFonts w:hint="eastAsia" w:ascii="仿宋" w:hAnsi="仿宋" w:eastAsia="仿宋" w:cs="仿宋"/>
          <w:color w:val="auto"/>
          <w:sz w:val="24"/>
          <w:highlight w:val="none"/>
        </w:rPr>
        <w:t>在</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有效期内，</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人不得修改</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撤回</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文件。否则按违约处理</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并取消其</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或</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资格。</w:t>
      </w:r>
    </w:p>
    <w:p w14:paraId="3D896A75">
      <w:pPr>
        <w:spacing w:line="450" w:lineRule="exact"/>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rPr>
        <w:t>4.</w:t>
      </w:r>
      <w:bookmarkEnd w:id="160"/>
      <w:bookmarkEnd w:id="161"/>
      <w:bookmarkEnd w:id="162"/>
      <w:bookmarkEnd w:id="163"/>
      <w:bookmarkEnd w:id="164"/>
      <w:bookmarkEnd w:id="165"/>
      <w:r>
        <w:rPr>
          <w:rFonts w:hint="eastAsia" w:ascii="仿宋" w:hAnsi="仿宋" w:eastAsia="仿宋" w:cs="仿宋"/>
          <w:b/>
          <w:color w:val="auto"/>
          <w:sz w:val="32"/>
          <w:szCs w:val="32"/>
          <w:highlight w:val="none"/>
          <w:lang w:eastAsia="zh-CN"/>
        </w:rPr>
        <w:t>竞包文件的提交</w:t>
      </w:r>
    </w:p>
    <w:p w14:paraId="3ED23307">
      <w:pPr>
        <w:spacing w:line="450" w:lineRule="exact"/>
        <w:ind w:firstLine="480" w:firstLineChars="200"/>
        <w:rPr>
          <w:rFonts w:hint="eastAsia" w:ascii="仿宋" w:hAnsi="仿宋" w:eastAsia="仿宋" w:cs="仿宋"/>
          <w:color w:val="auto"/>
          <w:sz w:val="24"/>
          <w:highlight w:val="none"/>
        </w:rPr>
      </w:pPr>
      <w:bookmarkStart w:id="166" w:name="_Toc451938350"/>
      <w:bookmarkStart w:id="167" w:name="_Toc14147"/>
      <w:bookmarkStart w:id="168" w:name="_Toc6082"/>
      <w:bookmarkStart w:id="169" w:name="_Toc23803"/>
      <w:bookmarkStart w:id="170" w:name="_Toc432777830"/>
      <w:bookmarkStart w:id="171" w:name="_Toc16230"/>
      <w:bookmarkStart w:id="172" w:name="_Toc451938351"/>
      <w:bookmarkStart w:id="173" w:name="_Toc4109"/>
      <w:bookmarkStart w:id="174" w:name="_Toc4846"/>
      <w:bookmarkStart w:id="175" w:name="_Toc1211"/>
      <w:bookmarkStart w:id="176" w:name="_Toc432777831"/>
      <w:bookmarkStart w:id="177" w:name="_Toc27946"/>
      <w:r>
        <w:rPr>
          <w:rFonts w:hint="eastAsia" w:ascii="仿宋" w:hAnsi="仿宋" w:eastAsia="仿宋" w:cs="仿宋"/>
          <w:color w:val="auto"/>
          <w:sz w:val="24"/>
          <w:highlight w:val="none"/>
        </w:rPr>
        <w:t>4.1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文件的格式和标记</w:t>
      </w:r>
      <w:bookmarkEnd w:id="166"/>
      <w:bookmarkEnd w:id="167"/>
      <w:bookmarkEnd w:id="168"/>
      <w:bookmarkEnd w:id="169"/>
      <w:bookmarkEnd w:id="170"/>
      <w:bookmarkEnd w:id="171"/>
    </w:p>
    <w:bookmarkEnd w:id="172"/>
    <w:bookmarkEnd w:id="173"/>
    <w:bookmarkEnd w:id="174"/>
    <w:bookmarkEnd w:id="175"/>
    <w:bookmarkEnd w:id="176"/>
    <w:bookmarkEnd w:id="177"/>
    <w:p w14:paraId="58C1003C">
      <w:pPr>
        <w:spacing w:line="400" w:lineRule="exact"/>
        <w:ind w:firstLine="470" w:firstLineChars="196"/>
        <w:rPr>
          <w:rFonts w:hint="eastAsia" w:ascii="仿宋" w:hAnsi="仿宋" w:eastAsia="仿宋"/>
          <w:sz w:val="24"/>
        </w:rPr>
      </w:pPr>
      <w:bookmarkStart w:id="178" w:name="_Toc451938352"/>
      <w:bookmarkStart w:id="179" w:name="_Toc18405"/>
      <w:bookmarkStart w:id="180" w:name="_Toc5648"/>
      <w:bookmarkStart w:id="181" w:name="_Toc9737"/>
      <w:bookmarkStart w:id="182" w:name="_Toc6038"/>
      <w:bookmarkStart w:id="183" w:name="_Toc432777832"/>
      <w:bookmarkStart w:id="184" w:name="_Toc19790"/>
      <w:bookmarkStart w:id="185" w:name="_Toc451938353"/>
      <w:bookmarkStart w:id="186" w:name="_Toc32406"/>
      <w:bookmarkStart w:id="187" w:name="_Toc432777833"/>
      <w:bookmarkStart w:id="188" w:name="_Toc31952"/>
      <w:bookmarkStart w:id="189" w:name="_Toc4321"/>
      <w:r>
        <w:rPr>
          <w:rFonts w:hint="eastAsia" w:ascii="仿宋" w:hAnsi="仿宋" w:eastAsia="仿宋"/>
          <w:sz w:val="24"/>
        </w:rPr>
        <w:t>4.1.1</w:t>
      </w:r>
      <w:r>
        <w:rPr>
          <w:rFonts w:hint="eastAsia" w:ascii="仿宋" w:hAnsi="仿宋" w:eastAsia="仿宋"/>
          <w:sz w:val="24"/>
          <w:lang w:eastAsia="zh-CN"/>
        </w:rPr>
        <w:t>竞包</w:t>
      </w:r>
      <w:r>
        <w:rPr>
          <w:rFonts w:hint="eastAsia" w:ascii="仿宋" w:hAnsi="仿宋" w:eastAsia="仿宋"/>
          <w:sz w:val="24"/>
        </w:rPr>
        <w:t>人应将</w:t>
      </w:r>
      <w:r>
        <w:rPr>
          <w:rFonts w:hint="eastAsia" w:ascii="仿宋" w:hAnsi="仿宋" w:eastAsia="仿宋"/>
          <w:sz w:val="24"/>
          <w:lang w:eastAsia="zh-CN"/>
        </w:rPr>
        <w:t>竞包</w:t>
      </w:r>
      <w:r>
        <w:rPr>
          <w:rFonts w:hint="eastAsia" w:ascii="仿宋" w:hAnsi="仿宋" w:eastAsia="仿宋"/>
          <w:sz w:val="24"/>
        </w:rPr>
        <w:t>文件的正本、所有副本一同密封在袋里，不密封的</w:t>
      </w:r>
      <w:r>
        <w:rPr>
          <w:rFonts w:hint="eastAsia" w:ascii="仿宋" w:hAnsi="仿宋" w:eastAsia="仿宋"/>
          <w:sz w:val="24"/>
          <w:lang w:eastAsia="zh-CN"/>
        </w:rPr>
        <w:t>竞包</w:t>
      </w:r>
      <w:r>
        <w:rPr>
          <w:rFonts w:hint="eastAsia" w:ascii="仿宋" w:hAnsi="仿宋" w:eastAsia="仿宋"/>
          <w:sz w:val="24"/>
        </w:rPr>
        <w:t>文件无效。</w:t>
      </w:r>
    </w:p>
    <w:p w14:paraId="4AFCAE51">
      <w:pPr>
        <w:spacing w:line="400" w:lineRule="exact"/>
        <w:ind w:firstLine="470" w:firstLineChars="196"/>
        <w:rPr>
          <w:rFonts w:hint="eastAsia" w:ascii="仿宋" w:hAnsi="仿宋" w:eastAsia="仿宋"/>
          <w:sz w:val="24"/>
        </w:rPr>
      </w:pPr>
      <w:r>
        <w:rPr>
          <w:rFonts w:hint="eastAsia" w:ascii="仿宋" w:hAnsi="仿宋" w:eastAsia="仿宋"/>
          <w:sz w:val="24"/>
        </w:rPr>
        <w:t>4.1.2在袋封面应标明：</w:t>
      </w:r>
    </w:p>
    <w:p w14:paraId="3B61BDC2">
      <w:pPr>
        <w:spacing w:line="400" w:lineRule="exact"/>
        <w:ind w:firstLine="480" w:firstLineChars="200"/>
        <w:rPr>
          <w:rFonts w:hint="eastAsia" w:ascii="仿宋" w:hAnsi="仿宋" w:eastAsia="仿宋"/>
          <w:sz w:val="24"/>
        </w:rPr>
      </w:pPr>
      <w:r>
        <w:rPr>
          <w:rFonts w:hint="eastAsia" w:ascii="仿宋" w:hAnsi="仿宋" w:eastAsia="仿宋"/>
          <w:bCs/>
          <w:sz w:val="24"/>
        </w:rPr>
        <w:t>1）</w:t>
      </w:r>
      <w:r>
        <w:rPr>
          <w:rFonts w:hint="eastAsia" w:ascii="仿宋" w:hAnsi="仿宋" w:eastAsia="仿宋"/>
          <w:sz w:val="24"/>
          <w:lang w:eastAsia="zh-CN"/>
        </w:rPr>
        <w:t>发包</w:t>
      </w:r>
      <w:r>
        <w:rPr>
          <w:rFonts w:hint="eastAsia" w:ascii="仿宋" w:hAnsi="仿宋" w:eastAsia="仿宋"/>
          <w:sz w:val="24"/>
        </w:rPr>
        <w:t>人的名称和地址：</w:t>
      </w:r>
    </w:p>
    <w:p w14:paraId="733353C1">
      <w:pPr>
        <w:spacing w:line="400" w:lineRule="exact"/>
        <w:ind w:firstLine="480" w:firstLineChars="200"/>
        <w:rPr>
          <w:rFonts w:hint="eastAsia" w:ascii="仿宋" w:hAnsi="仿宋" w:eastAsia="仿宋"/>
          <w:sz w:val="24"/>
        </w:rPr>
      </w:pPr>
      <w:r>
        <w:rPr>
          <w:rFonts w:hint="eastAsia" w:ascii="仿宋" w:hAnsi="仿宋" w:eastAsia="仿宋"/>
          <w:bCs/>
          <w:sz w:val="24"/>
        </w:rPr>
        <w:t>2）</w:t>
      </w:r>
      <w:r>
        <w:rPr>
          <w:rFonts w:hint="eastAsia" w:ascii="仿宋" w:hAnsi="仿宋" w:eastAsia="仿宋"/>
          <w:sz w:val="24"/>
          <w:lang w:eastAsia="zh-CN"/>
        </w:rPr>
        <w:t>竞包</w:t>
      </w:r>
      <w:r>
        <w:rPr>
          <w:rFonts w:hint="eastAsia" w:ascii="仿宋" w:hAnsi="仿宋" w:eastAsia="仿宋"/>
          <w:sz w:val="24"/>
        </w:rPr>
        <w:t>的工程名称及其合同编号；</w:t>
      </w:r>
    </w:p>
    <w:p w14:paraId="6EF1DEF9">
      <w:pPr>
        <w:spacing w:line="400" w:lineRule="exact"/>
        <w:ind w:firstLine="480" w:firstLineChars="200"/>
        <w:rPr>
          <w:rFonts w:hint="eastAsia" w:ascii="仿宋" w:hAnsi="仿宋" w:eastAsia="仿宋"/>
          <w:sz w:val="24"/>
        </w:rPr>
      </w:pPr>
      <w:r>
        <w:rPr>
          <w:rFonts w:hint="eastAsia" w:ascii="仿宋" w:hAnsi="仿宋" w:eastAsia="仿宋"/>
          <w:bCs/>
          <w:sz w:val="24"/>
        </w:rPr>
        <w:t>3）</w:t>
      </w:r>
      <w:r>
        <w:rPr>
          <w:rFonts w:hint="eastAsia" w:ascii="仿宋" w:hAnsi="仿宋" w:eastAsia="仿宋"/>
          <w:sz w:val="24"/>
        </w:rPr>
        <w:t>在**年**月**日**分（规定的开标日期和时间）前不准启封；</w:t>
      </w:r>
    </w:p>
    <w:p w14:paraId="0EDFBCD5">
      <w:pPr>
        <w:spacing w:line="400" w:lineRule="exact"/>
        <w:ind w:firstLine="480" w:firstLineChars="200"/>
        <w:rPr>
          <w:rFonts w:hint="eastAsia" w:ascii="仿宋" w:hAnsi="仿宋" w:eastAsia="仿宋"/>
          <w:sz w:val="24"/>
        </w:rPr>
      </w:pPr>
      <w:r>
        <w:rPr>
          <w:rFonts w:hint="eastAsia" w:ascii="仿宋" w:hAnsi="仿宋" w:eastAsia="仿宋"/>
          <w:bCs/>
          <w:sz w:val="24"/>
        </w:rPr>
        <w:t>4）</w:t>
      </w:r>
      <w:r>
        <w:rPr>
          <w:rFonts w:hint="eastAsia" w:ascii="仿宋" w:hAnsi="仿宋" w:eastAsia="仿宋"/>
          <w:sz w:val="24"/>
          <w:lang w:eastAsia="zh-CN"/>
        </w:rPr>
        <w:t>竞包</w:t>
      </w:r>
      <w:r>
        <w:rPr>
          <w:rFonts w:hint="eastAsia" w:ascii="仿宋" w:hAnsi="仿宋" w:eastAsia="仿宋"/>
          <w:sz w:val="24"/>
        </w:rPr>
        <w:t>人的名称和地址。</w:t>
      </w:r>
    </w:p>
    <w:p w14:paraId="5397DC3E">
      <w:pPr>
        <w:spacing w:line="400" w:lineRule="exact"/>
        <w:ind w:firstLine="470" w:firstLineChars="196"/>
        <w:rPr>
          <w:rFonts w:hint="eastAsia" w:ascii="仿宋" w:hAnsi="仿宋" w:eastAsia="仿宋"/>
          <w:sz w:val="24"/>
        </w:rPr>
      </w:pPr>
      <w:r>
        <w:rPr>
          <w:rFonts w:hint="eastAsia" w:ascii="仿宋" w:hAnsi="仿宋" w:eastAsia="仿宋"/>
          <w:bCs/>
          <w:sz w:val="24"/>
        </w:rPr>
        <w:t>4.1.3</w:t>
      </w:r>
      <w:r>
        <w:rPr>
          <w:rFonts w:hint="eastAsia" w:ascii="仿宋" w:hAnsi="仿宋" w:eastAsia="仿宋"/>
          <w:sz w:val="24"/>
        </w:rPr>
        <w:t>若</w:t>
      </w:r>
      <w:r>
        <w:rPr>
          <w:rFonts w:hint="eastAsia" w:ascii="仿宋" w:hAnsi="仿宋" w:eastAsia="仿宋"/>
          <w:sz w:val="24"/>
          <w:lang w:eastAsia="zh-CN"/>
        </w:rPr>
        <w:t>竞包</w:t>
      </w:r>
      <w:r>
        <w:rPr>
          <w:rFonts w:hint="eastAsia" w:ascii="仿宋" w:hAnsi="仿宋" w:eastAsia="仿宋"/>
          <w:sz w:val="24"/>
        </w:rPr>
        <w:t>人未将</w:t>
      </w:r>
      <w:r>
        <w:rPr>
          <w:rFonts w:hint="eastAsia" w:ascii="仿宋" w:hAnsi="仿宋" w:eastAsia="仿宋"/>
          <w:sz w:val="24"/>
          <w:lang w:eastAsia="zh-CN"/>
        </w:rPr>
        <w:t>竞包</w:t>
      </w:r>
      <w:r>
        <w:rPr>
          <w:rFonts w:hint="eastAsia" w:ascii="仿宋" w:hAnsi="仿宋" w:eastAsia="仿宋"/>
          <w:sz w:val="24"/>
        </w:rPr>
        <w:t>文件按上述规定进行密封，由此引起的一切责任由</w:t>
      </w:r>
      <w:r>
        <w:rPr>
          <w:rFonts w:hint="eastAsia" w:ascii="仿宋" w:hAnsi="仿宋" w:eastAsia="仿宋"/>
          <w:sz w:val="24"/>
          <w:lang w:eastAsia="zh-CN"/>
        </w:rPr>
        <w:t>竞包</w:t>
      </w:r>
      <w:r>
        <w:rPr>
          <w:rFonts w:hint="eastAsia" w:ascii="仿宋" w:hAnsi="仿宋" w:eastAsia="仿宋"/>
          <w:sz w:val="24"/>
        </w:rPr>
        <w:t>人自负。</w:t>
      </w:r>
    </w:p>
    <w:p w14:paraId="0791DE75">
      <w:pPr>
        <w:spacing w:line="400" w:lineRule="exact"/>
        <w:ind w:firstLine="472" w:firstLineChars="196"/>
        <w:rPr>
          <w:rFonts w:hint="eastAsia" w:ascii="仿宋" w:hAnsi="仿宋" w:eastAsia="仿宋"/>
          <w:b/>
          <w:bCs/>
          <w:sz w:val="24"/>
        </w:rPr>
      </w:pPr>
      <w:r>
        <w:rPr>
          <w:rFonts w:hint="eastAsia" w:ascii="仿宋" w:hAnsi="仿宋" w:eastAsia="仿宋"/>
          <w:b/>
          <w:bCs/>
          <w:sz w:val="24"/>
        </w:rPr>
        <w:t>4.2</w:t>
      </w:r>
      <w:r>
        <w:rPr>
          <w:rFonts w:hint="eastAsia" w:ascii="仿宋" w:hAnsi="仿宋" w:eastAsia="仿宋"/>
          <w:b/>
          <w:bCs/>
          <w:sz w:val="24"/>
          <w:lang w:eastAsia="zh-CN"/>
        </w:rPr>
        <w:t>竞包</w:t>
      </w:r>
      <w:r>
        <w:rPr>
          <w:rFonts w:hint="eastAsia" w:ascii="仿宋" w:hAnsi="仿宋" w:eastAsia="仿宋"/>
          <w:b/>
          <w:bCs/>
          <w:sz w:val="24"/>
        </w:rPr>
        <w:t>截止时间</w:t>
      </w:r>
    </w:p>
    <w:p w14:paraId="6B6C506E">
      <w:pPr>
        <w:spacing w:line="400" w:lineRule="exact"/>
        <w:ind w:firstLine="470" w:firstLineChars="196"/>
        <w:rPr>
          <w:rFonts w:hint="eastAsia" w:ascii="仿宋" w:hAnsi="仿宋" w:eastAsia="仿宋"/>
          <w:sz w:val="24"/>
        </w:rPr>
      </w:pPr>
      <w:r>
        <w:rPr>
          <w:rFonts w:hint="eastAsia" w:ascii="仿宋" w:hAnsi="仿宋" w:eastAsia="仿宋"/>
          <w:sz w:val="24"/>
        </w:rPr>
        <w:t>4.2.1</w:t>
      </w:r>
      <w:r>
        <w:rPr>
          <w:rFonts w:hint="eastAsia" w:ascii="仿宋" w:hAnsi="仿宋" w:eastAsia="仿宋"/>
          <w:sz w:val="24"/>
          <w:lang w:eastAsia="zh-CN"/>
        </w:rPr>
        <w:t>竞包</w:t>
      </w:r>
      <w:r>
        <w:rPr>
          <w:rFonts w:hint="eastAsia" w:ascii="仿宋" w:hAnsi="仿宋" w:eastAsia="仿宋"/>
          <w:sz w:val="24"/>
        </w:rPr>
        <w:t>人的</w:t>
      </w:r>
      <w:r>
        <w:rPr>
          <w:rFonts w:hint="eastAsia" w:ascii="仿宋" w:hAnsi="仿宋" w:eastAsia="仿宋"/>
          <w:sz w:val="24"/>
          <w:lang w:eastAsia="zh-CN"/>
        </w:rPr>
        <w:t>竞包</w:t>
      </w:r>
      <w:r>
        <w:rPr>
          <w:rFonts w:hint="eastAsia" w:ascii="仿宋" w:hAnsi="仿宋" w:eastAsia="仿宋"/>
          <w:sz w:val="24"/>
        </w:rPr>
        <w:t>文件必须在</w:t>
      </w:r>
      <w:r>
        <w:rPr>
          <w:rFonts w:hint="eastAsia" w:ascii="仿宋" w:hAnsi="仿宋" w:eastAsia="仿宋"/>
          <w:bCs/>
          <w:sz w:val="24"/>
          <w:lang w:eastAsia="zh-CN"/>
        </w:rPr>
        <w:t>发包</w:t>
      </w:r>
      <w:r>
        <w:rPr>
          <w:rFonts w:hint="eastAsia" w:ascii="仿宋" w:hAnsi="仿宋" w:eastAsia="仿宋"/>
          <w:bCs/>
          <w:sz w:val="24"/>
        </w:rPr>
        <w:t>日程安排表规定的时间和地点</w:t>
      </w:r>
      <w:r>
        <w:rPr>
          <w:rFonts w:hint="eastAsia" w:ascii="仿宋" w:hAnsi="仿宋" w:eastAsia="仿宋"/>
          <w:sz w:val="24"/>
        </w:rPr>
        <w:t>现场递交。</w:t>
      </w:r>
      <w:r>
        <w:rPr>
          <w:rFonts w:hint="eastAsia" w:ascii="仿宋" w:hAnsi="仿宋" w:eastAsia="仿宋"/>
          <w:sz w:val="24"/>
          <w:lang w:eastAsia="zh-CN"/>
        </w:rPr>
        <w:t>发包</w:t>
      </w:r>
      <w:r>
        <w:rPr>
          <w:rFonts w:hint="eastAsia" w:ascii="仿宋" w:hAnsi="仿宋" w:eastAsia="仿宋"/>
          <w:sz w:val="24"/>
        </w:rPr>
        <w:t>人应登记收到的时间并由</w:t>
      </w:r>
      <w:r>
        <w:rPr>
          <w:rFonts w:hint="eastAsia" w:ascii="仿宋" w:hAnsi="仿宋" w:eastAsia="仿宋"/>
          <w:sz w:val="24"/>
          <w:lang w:eastAsia="zh-CN"/>
        </w:rPr>
        <w:t>竞包</w:t>
      </w:r>
      <w:r>
        <w:rPr>
          <w:rFonts w:hint="eastAsia" w:ascii="仿宋" w:hAnsi="仿宋" w:eastAsia="仿宋"/>
          <w:sz w:val="24"/>
        </w:rPr>
        <w:t>人递交人员签字确认。</w:t>
      </w:r>
    </w:p>
    <w:p w14:paraId="07067225">
      <w:pPr>
        <w:spacing w:line="400" w:lineRule="exact"/>
        <w:ind w:firstLine="470" w:firstLineChars="196"/>
        <w:rPr>
          <w:rFonts w:hint="eastAsia" w:ascii="仿宋" w:hAnsi="仿宋" w:eastAsia="仿宋"/>
          <w:sz w:val="24"/>
        </w:rPr>
      </w:pPr>
      <w:r>
        <w:rPr>
          <w:rFonts w:hint="eastAsia" w:ascii="仿宋" w:hAnsi="仿宋" w:eastAsia="仿宋"/>
          <w:sz w:val="24"/>
        </w:rPr>
        <w:t>4.2.2</w:t>
      </w:r>
      <w:r>
        <w:rPr>
          <w:rFonts w:hint="eastAsia" w:ascii="仿宋" w:hAnsi="仿宋" w:eastAsia="仿宋"/>
          <w:sz w:val="24"/>
          <w:lang w:eastAsia="zh-CN"/>
        </w:rPr>
        <w:t>发包</w:t>
      </w:r>
      <w:r>
        <w:rPr>
          <w:rFonts w:hint="eastAsia" w:ascii="仿宋" w:hAnsi="仿宋" w:eastAsia="仿宋"/>
          <w:sz w:val="24"/>
        </w:rPr>
        <w:t>人认为有必要时，可以发补充通知延长</w:t>
      </w:r>
      <w:r>
        <w:rPr>
          <w:rFonts w:hint="eastAsia" w:ascii="仿宋" w:hAnsi="仿宋" w:eastAsia="仿宋"/>
          <w:sz w:val="24"/>
          <w:lang w:eastAsia="zh-CN"/>
        </w:rPr>
        <w:t>竞包</w:t>
      </w:r>
      <w:r>
        <w:rPr>
          <w:rFonts w:hint="eastAsia" w:ascii="仿宋" w:hAnsi="仿宋" w:eastAsia="仿宋"/>
          <w:sz w:val="24"/>
        </w:rPr>
        <w:t>截止时间。若</w:t>
      </w:r>
      <w:r>
        <w:rPr>
          <w:rFonts w:hint="eastAsia" w:ascii="仿宋" w:hAnsi="仿宋" w:eastAsia="仿宋"/>
          <w:sz w:val="24"/>
          <w:lang w:eastAsia="zh-CN"/>
        </w:rPr>
        <w:t>竞包</w:t>
      </w:r>
      <w:r>
        <w:rPr>
          <w:rFonts w:hint="eastAsia" w:ascii="仿宋" w:hAnsi="仿宋" w:eastAsia="仿宋"/>
          <w:sz w:val="24"/>
        </w:rPr>
        <w:t>人同意延长</w:t>
      </w:r>
      <w:r>
        <w:rPr>
          <w:rFonts w:hint="eastAsia" w:ascii="仿宋" w:hAnsi="仿宋" w:eastAsia="仿宋"/>
          <w:sz w:val="24"/>
          <w:lang w:eastAsia="zh-CN"/>
        </w:rPr>
        <w:t>竞包</w:t>
      </w:r>
      <w:r>
        <w:rPr>
          <w:rFonts w:hint="eastAsia" w:ascii="仿宋" w:hAnsi="仿宋" w:eastAsia="仿宋"/>
          <w:sz w:val="24"/>
        </w:rPr>
        <w:t>截止时间，则</w:t>
      </w:r>
      <w:r>
        <w:rPr>
          <w:rFonts w:hint="eastAsia" w:ascii="仿宋" w:hAnsi="仿宋" w:eastAsia="仿宋"/>
          <w:sz w:val="24"/>
          <w:lang w:eastAsia="zh-CN"/>
        </w:rPr>
        <w:t>发包</w:t>
      </w:r>
      <w:r>
        <w:rPr>
          <w:rFonts w:hint="eastAsia" w:ascii="仿宋" w:hAnsi="仿宋" w:eastAsia="仿宋"/>
          <w:sz w:val="24"/>
        </w:rPr>
        <w:t>文件规定的</w:t>
      </w:r>
      <w:r>
        <w:rPr>
          <w:rFonts w:hint="eastAsia" w:ascii="仿宋" w:hAnsi="仿宋" w:eastAsia="仿宋"/>
          <w:sz w:val="24"/>
          <w:lang w:eastAsia="zh-CN"/>
        </w:rPr>
        <w:t>发包</w:t>
      </w:r>
      <w:r>
        <w:rPr>
          <w:rFonts w:hint="eastAsia" w:ascii="仿宋" w:hAnsi="仿宋" w:eastAsia="仿宋"/>
          <w:sz w:val="24"/>
        </w:rPr>
        <w:t>人和</w:t>
      </w:r>
      <w:r>
        <w:rPr>
          <w:rFonts w:hint="eastAsia" w:ascii="仿宋" w:hAnsi="仿宋" w:eastAsia="仿宋"/>
          <w:sz w:val="24"/>
          <w:lang w:eastAsia="zh-CN"/>
        </w:rPr>
        <w:t>竞包</w:t>
      </w:r>
      <w:r>
        <w:rPr>
          <w:rFonts w:hint="eastAsia" w:ascii="仿宋" w:hAnsi="仿宋" w:eastAsia="仿宋"/>
          <w:sz w:val="24"/>
        </w:rPr>
        <w:t>人与</w:t>
      </w:r>
      <w:r>
        <w:rPr>
          <w:rFonts w:hint="eastAsia" w:ascii="仿宋" w:hAnsi="仿宋" w:eastAsia="仿宋"/>
          <w:sz w:val="24"/>
          <w:lang w:eastAsia="zh-CN"/>
        </w:rPr>
        <w:t>竞包</w:t>
      </w:r>
      <w:r>
        <w:rPr>
          <w:rFonts w:hint="eastAsia" w:ascii="仿宋" w:hAnsi="仿宋" w:eastAsia="仿宋"/>
          <w:sz w:val="24"/>
        </w:rPr>
        <w:t>截止时间有关的义务和权利亦将适用至延长后的</w:t>
      </w:r>
      <w:r>
        <w:rPr>
          <w:rFonts w:hint="eastAsia" w:ascii="仿宋" w:hAnsi="仿宋" w:eastAsia="仿宋"/>
          <w:sz w:val="24"/>
          <w:lang w:eastAsia="zh-CN"/>
        </w:rPr>
        <w:t>竞包</w:t>
      </w:r>
      <w:r>
        <w:rPr>
          <w:rFonts w:hint="eastAsia" w:ascii="仿宋" w:hAnsi="仿宋" w:eastAsia="仿宋"/>
          <w:sz w:val="24"/>
        </w:rPr>
        <w:t>截止时间。</w:t>
      </w:r>
    </w:p>
    <w:p w14:paraId="3C6C377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bCs/>
          <w:sz w:val="24"/>
        </w:rPr>
        <w:t>4.2.3</w:t>
      </w:r>
      <w:r>
        <w:rPr>
          <w:rFonts w:hint="eastAsia" w:ascii="仿宋" w:hAnsi="仿宋" w:eastAsia="仿宋"/>
          <w:sz w:val="24"/>
        </w:rPr>
        <w:t>在规定的</w:t>
      </w:r>
      <w:r>
        <w:rPr>
          <w:rFonts w:hint="eastAsia" w:ascii="仿宋" w:hAnsi="仿宋" w:eastAsia="仿宋"/>
          <w:sz w:val="24"/>
          <w:lang w:eastAsia="zh-CN"/>
        </w:rPr>
        <w:t>竞包</w:t>
      </w:r>
      <w:r>
        <w:rPr>
          <w:rFonts w:hint="eastAsia" w:ascii="仿宋" w:hAnsi="仿宋" w:eastAsia="仿宋"/>
          <w:sz w:val="24"/>
        </w:rPr>
        <w:t>截止时间以后送达的</w:t>
      </w:r>
      <w:r>
        <w:rPr>
          <w:rFonts w:hint="eastAsia" w:ascii="仿宋" w:hAnsi="仿宋" w:eastAsia="仿宋"/>
          <w:sz w:val="24"/>
          <w:lang w:eastAsia="zh-CN"/>
        </w:rPr>
        <w:t>竞包</w:t>
      </w:r>
      <w:r>
        <w:rPr>
          <w:rFonts w:hint="eastAsia" w:ascii="仿宋" w:hAnsi="仿宋" w:eastAsia="仿宋"/>
          <w:sz w:val="24"/>
        </w:rPr>
        <w:t>文件，</w:t>
      </w:r>
      <w:r>
        <w:rPr>
          <w:rFonts w:hint="eastAsia" w:ascii="仿宋" w:hAnsi="仿宋" w:eastAsia="仿宋"/>
          <w:sz w:val="24"/>
          <w:lang w:eastAsia="zh-CN"/>
        </w:rPr>
        <w:t>发包</w:t>
      </w:r>
      <w:r>
        <w:rPr>
          <w:rFonts w:hint="eastAsia" w:ascii="仿宋" w:hAnsi="仿宋" w:eastAsia="仿宋"/>
          <w:sz w:val="24"/>
        </w:rPr>
        <w:t>人将予以拒收。</w:t>
      </w:r>
      <w:r>
        <w:rPr>
          <w:rFonts w:hint="eastAsia" w:ascii="仿宋" w:hAnsi="仿宋" w:eastAsia="仿宋" w:cs="仿宋"/>
          <w:color w:val="auto"/>
          <w:sz w:val="24"/>
          <w:highlight w:val="none"/>
        </w:rPr>
        <w:t>4.3</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文件的修改与撤回</w:t>
      </w:r>
      <w:bookmarkEnd w:id="178"/>
      <w:bookmarkEnd w:id="179"/>
      <w:bookmarkEnd w:id="180"/>
      <w:bookmarkEnd w:id="181"/>
      <w:bookmarkEnd w:id="182"/>
      <w:bookmarkEnd w:id="183"/>
    </w:p>
    <w:p w14:paraId="1AE5C80B">
      <w:pPr>
        <w:spacing w:line="400" w:lineRule="exact"/>
        <w:ind w:firstLine="472" w:firstLineChars="196"/>
        <w:rPr>
          <w:rFonts w:hint="eastAsia" w:ascii="仿宋" w:hAnsi="仿宋" w:eastAsia="仿宋"/>
          <w:sz w:val="24"/>
        </w:rPr>
      </w:pPr>
      <w:r>
        <w:rPr>
          <w:rFonts w:hint="eastAsia" w:ascii="仿宋" w:hAnsi="仿宋" w:eastAsia="仿宋"/>
          <w:b/>
          <w:bCs/>
          <w:sz w:val="24"/>
        </w:rPr>
        <w:t>4.3</w:t>
      </w:r>
      <w:r>
        <w:rPr>
          <w:rFonts w:hint="eastAsia" w:ascii="仿宋" w:hAnsi="仿宋" w:eastAsia="仿宋"/>
          <w:b/>
          <w:bCs/>
          <w:sz w:val="24"/>
          <w:lang w:eastAsia="zh-CN"/>
        </w:rPr>
        <w:t>竞包</w:t>
      </w:r>
      <w:r>
        <w:rPr>
          <w:rFonts w:hint="eastAsia" w:ascii="仿宋" w:hAnsi="仿宋" w:eastAsia="仿宋"/>
          <w:b/>
          <w:bCs/>
          <w:sz w:val="24"/>
        </w:rPr>
        <w:t>文件的修改与撤回</w:t>
      </w:r>
    </w:p>
    <w:p w14:paraId="2FD3DEBF">
      <w:pPr>
        <w:spacing w:line="400" w:lineRule="exact"/>
        <w:ind w:firstLine="470" w:firstLineChars="196"/>
        <w:rPr>
          <w:rFonts w:hint="eastAsia" w:ascii="仿宋" w:hAnsi="仿宋" w:eastAsia="仿宋"/>
          <w:sz w:val="24"/>
        </w:rPr>
      </w:pPr>
      <w:r>
        <w:rPr>
          <w:rFonts w:hint="eastAsia" w:ascii="仿宋" w:hAnsi="仿宋" w:eastAsia="仿宋"/>
          <w:sz w:val="24"/>
        </w:rPr>
        <w:t>4.3.1若</w:t>
      </w:r>
      <w:r>
        <w:rPr>
          <w:rFonts w:hint="eastAsia" w:ascii="仿宋" w:hAnsi="仿宋" w:eastAsia="仿宋"/>
          <w:sz w:val="24"/>
          <w:lang w:eastAsia="zh-CN"/>
        </w:rPr>
        <w:t>竞包</w:t>
      </w:r>
      <w:r>
        <w:rPr>
          <w:rFonts w:hint="eastAsia" w:ascii="仿宋" w:hAnsi="仿宋" w:eastAsia="仿宋"/>
          <w:sz w:val="24"/>
        </w:rPr>
        <w:t>人需要修改或撤回其</w:t>
      </w:r>
      <w:r>
        <w:rPr>
          <w:rFonts w:hint="eastAsia" w:ascii="仿宋" w:hAnsi="仿宋" w:eastAsia="仿宋"/>
          <w:sz w:val="24"/>
          <w:lang w:eastAsia="zh-CN"/>
        </w:rPr>
        <w:t>竞包</w:t>
      </w:r>
      <w:r>
        <w:rPr>
          <w:rFonts w:hint="eastAsia" w:ascii="仿宋" w:hAnsi="仿宋" w:eastAsia="仿宋"/>
          <w:sz w:val="24"/>
        </w:rPr>
        <w:t>文件，必须在规定的</w:t>
      </w:r>
      <w:r>
        <w:rPr>
          <w:rFonts w:hint="eastAsia" w:ascii="仿宋" w:hAnsi="仿宋" w:eastAsia="仿宋"/>
          <w:sz w:val="24"/>
          <w:lang w:eastAsia="zh-CN"/>
        </w:rPr>
        <w:t>竞包</w:t>
      </w:r>
      <w:r>
        <w:rPr>
          <w:rFonts w:hint="eastAsia" w:ascii="仿宋" w:hAnsi="仿宋" w:eastAsia="仿宋"/>
          <w:sz w:val="24"/>
        </w:rPr>
        <w:t>截止时间前将修改或撤回其</w:t>
      </w:r>
      <w:r>
        <w:rPr>
          <w:rFonts w:hint="eastAsia" w:ascii="仿宋" w:hAnsi="仿宋" w:eastAsia="仿宋"/>
          <w:sz w:val="24"/>
          <w:lang w:eastAsia="zh-CN"/>
        </w:rPr>
        <w:t>竞包</w:t>
      </w:r>
      <w:r>
        <w:rPr>
          <w:rFonts w:hint="eastAsia" w:ascii="仿宋" w:hAnsi="仿宋" w:eastAsia="仿宋"/>
          <w:sz w:val="24"/>
        </w:rPr>
        <w:t>文件的书面通知送达</w:t>
      </w:r>
      <w:r>
        <w:rPr>
          <w:rFonts w:hint="eastAsia" w:ascii="仿宋" w:hAnsi="仿宋" w:eastAsia="仿宋"/>
          <w:sz w:val="24"/>
          <w:lang w:eastAsia="zh-CN"/>
        </w:rPr>
        <w:t>发包</w:t>
      </w:r>
      <w:r>
        <w:rPr>
          <w:rFonts w:hint="eastAsia" w:ascii="仿宋" w:hAnsi="仿宋" w:eastAsia="仿宋"/>
          <w:sz w:val="24"/>
        </w:rPr>
        <w:t>人。上述书面通知应按</w:t>
      </w:r>
      <w:r>
        <w:rPr>
          <w:rFonts w:hint="eastAsia" w:ascii="仿宋" w:hAnsi="仿宋" w:eastAsia="仿宋"/>
          <w:sz w:val="24"/>
          <w:lang w:eastAsia="zh-CN"/>
        </w:rPr>
        <w:t>竞包</w:t>
      </w:r>
      <w:r>
        <w:rPr>
          <w:rFonts w:hint="eastAsia" w:ascii="仿宋" w:hAnsi="仿宋" w:eastAsia="仿宋"/>
          <w:sz w:val="24"/>
        </w:rPr>
        <w:t>文件同样的要求进行编制、密封和标记，并标明“修改”或“撤回”字样。</w:t>
      </w:r>
    </w:p>
    <w:p w14:paraId="45E19A5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sz w:val="24"/>
        </w:rPr>
        <w:t>4.3.2除本章另有规定外，</w:t>
      </w:r>
      <w:r>
        <w:rPr>
          <w:rFonts w:hint="eastAsia" w:ascii="仿宋" w:hAnsi="仿宋" w:eastAsia="仿宋"/>
          <w:sz w:val="24"/>
          <w:lang w:eastAsia="zh-CN"/>
        </w:rPr>
        <w:t>竞包</w:t>
      </w:r>
      <w:r>
        <w:rPr>
          <w:rFonts w:hint="eastAsia" w:ascii="仿宋" w:hAnsi="仿宋" w:eastAsia="仿宋"/>
          <w:sz w:val="24"/>
        </w:rPr>
        <w:t>人不得在</w:t>
      </w:r>
      <w:r>
        <w:rPr>
          <w:rFonts w:hint="eastAsia" w:ascii="仿宋" w:hAnsi="仿宋" w:eastAsia="仿宋"/>
          <w:sz w:val="24"/>
          <w:lang w:eastAsia="zh-CN"/>
        </w:rPr>
        <w:t>竞包</w:t>
      </w:r>
      <w:r>
        <w:rPr>
          <w:rFonts w:hint="eastAsia" w:ascii="仿宋" w:hAnsi="仿宋" w:eastAsia="仿宋"/>
          <w:sz w:val="24"/>
        </w:rPr>
        <w:t>截止时间后修改</w:t>
      </w:r>
      <w:r>
        <w:rPr>
          <w:rFonts w:hint="eastAsia" w:ascii="仿宋" w:hAnsi="仿宋" w:eastAsia="仿宋"/>
          <w:sz w:val="24"/>
          <w:lang w:eastAsia="zh-CN"/>
        </w:rPr>
        <w:t>竞包</w:t>
      </w:r>
      <w:r>
        <w:rPr>
          <w:rFonts w:hint="eastAsia" w:ascii="仿宋" w:hAnsi="仿宋" w:eastAsia="仿宋"/>
          <w:sz w:val="24"/>
        </w:rPr>
        <w:t>文件。</w:t>
      </w:r>
    </w:p>
    <w:p w14:paraId="735F6147">
      <w:pPr>
        <w:spacing w:line="360" w:lineRule="auto"/>
        <w:rPr>
          <w:rFonts w:hint="eastAsia"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rPr>
        <w:t>5.</w:t>
      </w:r>
      <w:bookmarkEnd w:id="184"/>
      <w:bookmarkEnd w:id="185"/>
      <w:bookmarkEnd w:id="186"/>
      <w:bookmarkEnd w:id="187"/>
      <w:bookmarkEnd w:id="188"/>
      <w:bookmarkEnd w:id="189"/>
      <w:r>
        <w:rPr>
          <w:rFonts w:hint="eastAsia" w:ascii="仿宋" w:hAnsi="仿宋" w:eastAsia="仿宋" w:cs="仿宋"/>
          <w:b/>
          <w:color w:val="auto"/>
          <w:sz w:val="30"/>
          <w:szCs w:val="30"/>
          <w:highlight w:val="none"/>
          <w:lang w:eastAsia="zh-CN"/>
        </w:rPr>
        <w:t>竞包程序</w:t>
      </w:r>
    </w:p>
    <w:p w14:paraId="1AD0825F">
      <w:pPr>
        <w:spacing w:line="360" w:lineRule="auto"/>
        <w:ind w:firstLine="480" w:firstLineChars="200"/>
        <w:rPr>
          <w:rFonts w:hint="eastAsia" w:ascii="仿宋" w:hAnsi="仿宋" w:eastAsia="仿宋" w:cs="仿宋"/>
          <w:color w:val="auto"/>
          <w:sz w:val="24"/>
          <w:highlight w:val="none"/>
        </w:rPr>
      </w:pPr>
      <w:bookmarkStart w:id="190" w:name="_Toc5621"/>
      <w:bookmarkStart w:id="191" w:name="_Toc451938354"/>
      <w:bookmarkStart w:id="192" w:name="_Toc28167"/>
      <w:bookmarkStart w:id="193" w:name="_Toc231"/>
      <w:bookmarkStart w:id="194" w:name="_Toc4568"/>
      <w:bookmarkStart w:id="195" w:name="_Toc432777834"/>
      <w:r>
        <w:rPr>
          <w:rFonts w:hint="eastAsia" w:ascii="仿宋" w:hAnsi="仿宋" w:eastAsia="仿宋" w:cs="仿宋"/>
          <w:color w:val="auto"/>
          <w:sz w:val="24"/>
          <w:highlight w:val="none"/>
        </w:rPr>
        <w:t>5.1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时间和地点</w:t>
      </w:r>
      <w:bookmarkEnd w:id="190"/>
      <w:bookmarkEnd w:id="191"/>
      <w:bookmarkEnd w:id="192"/>
      <w:bookmarkEnd w:id="193"/>
      <w:bookmarkEnd w:id="194"/>
      <w:bookmarkEnd w:id="195"/>
    </w:p>
    <w:p w14:paraId="50F936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5.1.1本项目</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人将按</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人须知前附表（二）日程安排表所规定的时间和地点公开举行</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会议，</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人自主决定是否派员参加</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会议，</w:t>
      </w:r>
      <w:r>
        <w:rPr>
          <w:rFonts w:hint="eastAsia" w:ascii="仿宋" w:hAnsi="仿宋" w:eastAsia="仿宋" w:cs="仿宋"/>
          <w:strike/>
          <w:dstrike w:val="0"/>
          <w:color w:val="auto"/>
          <w:sz w:val="24"/>
          <w:highlight w:val="none"/>
          <w:lang w:eastAsia="zh-CN"/>
        </w:rPr>
        <w:t>也可登录不见面大厅，</w:t>
      </w:r>
      <w:r>
        <w:rPr>
          <w:rFonts w:hint="eastAsia" w:ascii="仿宋" w:hAnsi="仿宋" w:eastAsia="仿宋" w:cs="仿宋"/>
          <w:strike/>
          <w:dstrike w:val="0"/>
          <w:color w:val="auto"/>
          <w:sz w:val="24"/>
          <w:highlight w:val="none"/>
        </w:rPr>
        <w:t>并接受</w:t>
      </w:r>
      <w:r>
        <w:rPr>
          <w:rFonts w:hint="eastAsia" w:ascii="仿宋" w:hAnsi="仿宋" w:eastAsia="仿宋" w:cs="仿宋"/>
          <w:strike/>
          <w:dstrike w:val="0"/>
          <w:color w:val="auto"/>
          <w:sz w:val="24"/>
          <w:highlight w:val="none"/>
          <w:lang w:val="en-US" w:eastAsia="zh-CN"/>
        </w:rPr>
        <w:t>交易办</w:t>
      </w:r>
      <w:r>
        <w:rPr>
          <w:rFonts w:hint="eastAsia" w:ascii="仿宋" w:hAnsi="仿宋" w:eastAsia="仿宋" w:cs="仿宋"/>
          <w:strike/>
          <w:dstrike w:val="0"/>
          <w:color w:val="auto"/>
          <w:sz w:val="24"/>
          <w:highlight w:val="none"/>
        </w:rPr>
        <w:t>的监督和指导</w:t>
      </w:r>
      <w:r>
        <w:rPr>
          <w:rFonts w:hint="eastAsia" w:ascii="仿宋" w:hAnsi="仿宋" w:eastAsia="仿宋" w:cs="仿宋"/>
          <w:color w:val="auto"/>
          <w:sz w:val="24"/>
          <w:highlight w:val="none"/>
        </w:rPr>
        <w:t>。</w:t>
      </w:r>
    </w:p>
    <w:p w14:paraId="50AF16EC">
      <w:pPr>
        <w:spacing w:line="360" w:lineRule="auto"/>
        <w:ind w:firstLine="480" w:firstLineChars="200"/>
        <w:rPr>
          <w:rFonts w:hint="eastAsia" w:ascii="仿宋" w:hAnsi="仿宋" w:eastAsia="仿宋" w:cs="仿宋"/>
          <w:color w:val="auto"/>
          <w:sz w:val="24"/>
          <w:highlight w:val="none"/>
        </w:rPr>
      </w:pPr>
      <w:bookmarkStart w:id="196" w:name="_Toc288"/>
      <w:bookmarkStart w:id="197" w:name="_Toc6806"/>
      <w:bookmarkStart w:id="198" w:name="_Toc29005"/>
      <w:bookmarkStart w:id="199" w:name="_Toc432777835"/>
      <w:bookmarkStart w:id="200" w:name="_Toc451938355"/>
      <w:bookmarkStart w:id="201" w:name="_Toc9296"/>
      <w:r>
        <w:rPr>
          <w:rFonts w:hint="eastAsia" w:ascii="仿宋" w:hAnsi="仿宋" w:eastAsia="仿宋" w:cs="仿宋"/>
          <w:color w:val="auto"/>
          <w:sz w:val="24"/>
          <w:highlight w:val="none"/>
        </w:rPr>
        <w:t>5.2</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程序</w:t>
      </w:r>
      <w:bookmarkEnd w:id="196"/>
      <w:bookmarkEnd w:id="197"/>
      <w:bookmarkEnd w:id="198"/>
      <w:bookmarkEnd w:id="199"/>
      <w:bookmarkEnd w:id="200"/>
      <w:bookmarkEnd w:id="201"/>
    </w:p>
    <w:p w14:paraId="252C25F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5.2.1</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人在递交</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文件截止时间的同一时间，在诸暨市</w:t>
      </w:r>
      <w:r>
        <w:rPr>
          <w:rFonts w:hint="eastAsia" w:ascii="仿宋" w:hAnsi="仿宋" w:eastAsia="仿宋" w:cs="仿宋"/>
          <w:color w:val="auto"/>
          <w:sz w:val="24"/>
          <w:highlight w:val="none"/>
          <w:lang w:val="en-US" w:eastAsia="zh-CN"/>
        </w:rPr>
        <w:t>陈宅</w:t>
      </w:r>
      <w:r>
        <w:rPr>
          <w:rFonts w:hint="eastAsia" w:ascii="仿宋" w:hAnsi="仿宋" w:eastAsia="仿宋" w:cs="仿宋"/>
          <w:color w:val="auto"/>
          <w:sz w:val="24"/>
          <w:highlight w:val="none"/>
        </w:rPr>
        <w:t>镇人民政府（诸暨市陈宅镇国土所一楼会议室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举行公开</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由</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人（或代理机构）主持。</w:t>
      </w:r>
    </w:p>
    <w:p w14:paraId="65E50C4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5.2.2主持人按下列程序进行：</w:t>
      </w:r>
    </w:p>
    <w:p w14:paraId="057BDB71">
      <w:pPr>
        <w:tabs>
          <w:tab w:val="left" w:pos="540"/>
        </w:tabs>
        <w:spacing w:line="400" w:lineRule="exact"/>
        <w:ind w:firstLine="360" w:firstLineChars="150"/>
        <w:rPr>
          <w:rFonts w:hint="eastAsia" w:ascii="仿宋" w:hAnsi="仿宋" w:eastAsia="仿宋"/>
          <w:sz w:val="24"/>
        </w:rPr>
      </w:pPr>
      <w:r>
        <w:rPr>
          <w:rFonts w:hint="eastAsia" w:ascii="仿宋" w:hAnsi="仿宋" w:eastAsia="仿宋"/>
          <w:sz w:val="24"/>
        </w:rPr>
        <w:t>（1）</w:t>
      </w:r>
      <w:r>
        <w:rPr>
          <w:rFonts w:hint="eastAsia" w:ascii="仿宋" w:hAnsi="仿宋" w:eastAsia="仿宋"/>
          <w:sz w:val="24"/>
          <w:lang w:eastAsia="zh-CN"/>
        </w:rPr>
        <w:t>发包</w:t>
      </w:r>
      <w:r>
        <w:rPr>
          <w:rFonts w:hint="eastAsia" w:ascii="仿宋" w:hAnsi="仿宋" w:eastAsia="仿宋"/>
          <w:sz w:val="24"/>
        </w:rPr>
        <w:t>人在递交</w:t>
      </w:r>
      <w:r>
        <w:rPr>
          <w:rFonts w:hint="eastAsia" w:ascii="仿宋" w:hAnsi="仿宋" w:eastAsia="仿宋"/>
          <w:sz w:val="24"/>
          <w:lang w:eastAsia="zh-CN"/>
        </w:rPr>
        <w:t>竞包</w:t>
      </w:r>
      <w:r>
        <w:rPr>
          <w:rFonts w:hint="eastAsia" w:ascii="仿宋" w:hAnsi="仿宋" w:eastAsia="仿宋"/>
          <w:sz w:val="24"/>
        </w:rPr>
        <w:t>文件截止时间的同一时间，在诸暨市陈宅镇国土所一楼会议室办举行公开</w:t>
      </w:r>
      <w:r>
        <w:rPr>
          <w:rFonts w:hint="eastAsia" w:ascii="仿宋" w:hAnsi="仿宋" w:eastAsia="仿宋"/>
          <w:sz w:val="24"/>
          <w:lang w:eastAsia="zh-CN"/>
        </w:rPr>
        <w:t>竞包</w:t>
      </w:r>
      <w:r>
        <w:rPr>
          <w:rFonts w:hint="eastAsia" w:ascii="仿宋" w:hAnsi="仿宋" w:eastAsia="仿宋"/>
          <w:sz w:val="24"/>
        </w:rPr>
        <w:t>，</w:t>
      </w:r>
      <w:r>
        <w:rPr>
          <w:rFonts w:hint="eastAsia" w:ascii="仿宋" w:hAnsi="仿宋" w:eastAsia="仿宋"/>
          <w:sz w:val="24"/>
          <w:lang w:eastAsia="zh-CN"/>
        </w:rPr>
        <w:t>竞包</w:t>
      </w:r>
      <w:r>
        <w:rPr>
          <w:rFonts w:hint="eastAsia" w:ascii="仿宋" w:hAnsi="仿宋" w:eastAsia="仿宋"/>
          <w:sz w:val="24"/>
        </w:rPr>
        <w:t>由</w:t>
      </w:r>
      <w:r>
        <w:rPr>
          <w:rFonts w:hint="eastAsia" w:ascii="仿宋" w:hAnsi="仿宋" w:eastAsia="仿宋"/>
          <w:sz w:val="24"/>
          <w:lang w:eastAsia="zh-CN"/>
        </w:rPr>
        <w:t>发包</w:t>
      </w:r>
      <w:r>
        <w:rPr>
          <w:rFonts w:hint="eastAsia" w:ascii="仿宋" w:hAnsi="仿宋" w:eastAsia="仿宋"/>
          <w:sz w:val="24"/>
        </w:rPr>
        <w:t>人（或</w:t>
      </w:r>
      <w:r>
        <w:rPr>
          <w:rFonts w:hint="eastAsia" w:ascii="仿宋" w:hAnsi="仿宋" w:eastAsia="仿宋"/>
          <w:sz w:val="24"/>
          <w:lang w:eastAsia="zh-CN"/>
        </w:rPr>
        <w:t>发包</w:t>
      </w:r>
      <w:r>
        <w:rPr>
          <w:rFonts w:hint="eastAsia" w:ascii="仿宋" w:hAnsi="仿宋" w:eastAsia="仿宋"/>
          <w:sz w:val="24"/>
        </w:rPr>
        <w:t>代理机构）主持。</w:t>
      </w:r>
    </w:p>
    <w:p w14:paraId="70CC4794">
      <w:pPr>
        <w:tabs>
          <w:tab w:val="left" w:pos="540"/>
        </w:tabs>
        <w:spacing w:line="400" w:lineRule="exact"/>
        <w:ind w:firstLine="360" w:firstLineChars="150"/>
        <w:rPr>
          <w:rFonts w:hint="eastAsia" w:ascii="仿宋" w:hAnsi="仿宋" w:eastAsia="仿宋"/>
          <w:sz w:val="24"/>
        </w:rPr>
      </w:pPr>
      <w:r>
        <w:rPr>
          <w:rFonts w:hint="eastAsia" w:ascii="仿宋" w:hAnsi="仿宋" w:eastAsia="仿宋"/>
          <w:sz w:val="24"/>
        </w:rPr>
        <w:t>（2）</w:t>
      </w:r>
      <w:r>
        <w:rPr>
          <w:rFonts w:hint="eastAsia" w:ascii="仿宋" w:hAnsi="仿宋" w:eastAsia="仿宋"/>
          <w:sz w:val="24"/>
          <w:lang w:eastAsia="zh-CN"/>
        </w:rPr>
        <w:t>竞包</w:t>
      </w:r>
      <w:r>
        <w:rPr>
          <w:rFonts w:hint="eastAsia" w:ascii="仿宋" w:hAnsi="仿宋" w:eastAsia="仿宋"/>
          <w:sz w:val="24"/>
        </w:rPr>
        <w:t>人在</w:t>
      </w:r>
      <w:r>
        <w:rPr>
          <w:rFonts w:hint="eastAsia" w:ascii="仿宋" w:hAnsi="仿宋" w:eastAsia="仿宋"/>
          <w:sz w:val="24"/>
          <w:lang w:eastAsia="zh-CN"/>
        </w:rPr>
        <w:t>竞包</w:t>
      </w:r>
      <w:r>
        <w:rPr>
          <w:rFonts w:hint="eastAsia" w:ascii="仿宋" w:hAnsi="仿宋" w:eastAsia="仿宋"/>
          <w:sz w:val="24"/>
        </w:rPr>
        <w:t>截止时间前递交</w:t>
      </w:r>
      <w:r>
        <w:rPr>
          <w:rFonts w:hint="eastAsia" w:ascii="仿宋" w:hAnsi="仿宋" w:eastAsia="仿宋"/>
          <w:sz w:val="24"/>
          <w:lang w:eastAsia="zh-CN"/>
        </w:rPr>
        <w:t>竞包</w:t>
      </w:r>
      <w:r>
        <w:rPr>
          <w:rFonts w:hint="eastAsia" w:ascii="仿宋" w:hAnsi="仿宋" w:eastAsia="仿宋"/>
          <w:sz w:val="24"/>
        </w:rPr>
        <w:t>文件撤回函的，</w:t>
      </w:r>
      <w:r>
        <w:rPr>
          <w:rFonts w:hint="eastAsia" w:ascii="仿宋" w:hAnsi="仿宋" w:eastAsia="仿宋"/>
          <w:sz w:val="24"/>
          <w:lang w:eastAsia="zh-CN"/>
        </w:rPr>
        <w:t>发包</w:t>
      </w:r>
      <w:r>
        <w:rPr>
          <w:rFonts w:hint="eastAsia" w:ascii="仿宋" w:hAnsi="仿宋" w:eastAsia="仿宋"/>
          <w:sz w:val="24"/>
        </w:rPr>
        <w:t>人（或</w:t>
      </w:r>
      <w:r>
        <w:rPr>
          <w:rFonts w:hint="eastAsia" w:ascii="仿宋" w:hAnsi="仿宋" w:eastAsia="仿宋"/>
          <w:sz w:val="24"/>
          <w:lang w:eastAsia="zh-CN"/>
        </w:rPr>
        <w:t>发包</w:t>
      </w:r>
      <w:r>
        <w:rPr>
          <w:rFonts w:hint="eastAsia" w:ascii="仿宋" w:hAnsi="仿宋" w:eastAsia="仿宋"/>
          <w:sz w:val="24"/>
        </w:rPr>
        <w:t>代理机构）宣读撤回函，并将</w:t>
      </w:r>
      <w:r>
        <w:rPr>
          <w:rFonts w:hint="eastAsia" w:ascii="仿宋" w:hAnsi="仿宋" w:eastAsia="仿宋"/>
          <w:sz w:val="24"/>
          <w:lang w:eastAsia="zh-CN"/>
        </w:rPr>
        <w:t>竞包</w:t>
      </w:r>
      <w:r>
        <w:rPr>
          <w:rFonts w:hint="eastAsia" w:ascii="仿宋" w:hAnsi="仿宋" w:eastAsia="仿宋"/>
          <w:sz w:val="24"/>
        </w:rPr>
        <w:t>文件退还</w:t>
      </w:r>
      <w:r>
        <w:rPr>
          <w:rFonts w:hint="eastAsia" w:ascii="仿宋" w:hAnsi="仿宋" w:eastAsia="仿宋"/>
          <w:sz w:val="24"/>
          <w:lang w:eastAsia="zh-CN"/>
        </w:rPr>
        <w:t>竞包</w:t>
      </w:r>
      <w:r>
        <w:rPr>
          <w:rFonts w:hint="eastAsia" w:ascii="仿宋" w:hAnsi="仿宋" w:eastAsia="仿宋"/>
          <w:sz w:val="24"/>
        </w:rPr>
        <w:t>人。</w:t>
      </w:r>
    </w:p>
    <w:p w14:paraId="4AD33B8B">
      <w:pPr>
        <w:tabs>
          <w:tab w:val="left" w:pos="540"/>
        </w:tabs>
        <w:spacing w:line="400" w:lineRule="exact"/>
        <w:ind w:firstLine="360" w:firstLineChars="150"/>
        <w:rPr>
          <w:rFonts w:hint="eastAsia" w:ascii="仿宋" w:hAnsi="仿宋" w:eastAsia="仿宋"/>
          <w:color w:val="auto"/>
          <w:sz w:val="24"/>
        </w:rPr>
      </w:pPr>
      <w:r>
        <w:rPr>
          <w:rFonts w:hint="eastAsia" w:ascii="仿宋" w:hAnsi="仿宋" w:eastAsia="仿宋"/>
          <w:sz w:val="24"/>
        </w:rPr>
        <w:t>（3）</w:t>
      </w:r>
      <w:r>
        <w:rPr>
          <w:rFonts w:hint="eastAsia" w:ascii="仿宋" w:hAnsi="仿宋" w:eastAsia="仿宋"/>
          <w:sz w:val="24"/>
          <w:lang w:eastAsia="zh-CN"/>
        </w:rPr>
        <w:t>竞包</w:t>
      </w:r>
      <w:r>
        <w:rPr>
          <w:rFonts w:hint="eastAsia" w:ascii="仿宋" w:hAnsi="仿宋" w:eastAsia="仿宋"/>
          <w:sz w:val="24"/>
        </w:rPr>
        <w:t>文</w:t>
      </w:r>
      <w:r>
        <w:rPr>
          <w:rFonts w:hint="eastAsia" w:ascii="仿宋" w:hAnsi="仿宋" w:eastAsia="仿宋"/>
          <w:color w:val="auto"/>
          <w:sz w:val="24"/>
        </w:rPr>
        <w:t>件启封前，</w:t>
      </w:r>
      <w:r>
        <w:rPr>
          <w:rFonts w:hint="eastAsia" w:ascii="仿宋_GB2312" w:eastAsia="仿宋_GB2312"/>
          <w:color w:val="auto"/>
          <w:sz w:val="24"/>
          <w:lang w:eastAsia="zh-CN"/>
        </w:rPr>
        <w:t>竞包</w:t>
      </w:r>
      <w:r>
        <w:rPr>
          <w:rFonts w:hint="eastAsia" w:ascii="仿宋_GB2312" w:eastAsia="仿宋_GB2312"/>
          <w:color w:val="auto"/>
          <w:sz w:val="24"/>
        </w:rPr>
        <w:t>人代表</w:t>
      </w:r>
      <w:r>
        <w:rPr>
          <w:rFonts w:hint="eastAsia" w:ascii="仿宋" w:hAnsi="仿宋" w:eastAsia="仿宋"/>
          <w:color w:val="auto"/>
          <w:sz w:val="24"/>
        </w:rPr>
        <w:t>检查</w:t>
      </w:r>
      <w:r>
        <w:rPr>
          <w:rFonts w:hint="eastAsia" w:ascii="仿宋" w:hAnsi="仿宋" w:eastAsia="仿宋"/>
          <w:color w:val="auto"/>
          <w:sz w:val="24"/>
          <w:lang w:eastAsia="zh-CN"/>
        </w:rPr>
        <w:t>竞包</w:t>
      </w:r>
      <w:r>
        <w:rPr>
          <w:rFonts w:hint="eastAsia" w:ascii="仿宋" w:hAnsi="仿宋" w:eastAsia="仿宋"/>
          <w:color w:val="auto"/>
          <w:sz w:val="24"/>
        </w:rPr>
        <w:t>文件的密封状况，</w:t>
      </w:r>
      <w:r>
        <w:rPr>
          <w:rFonts w:hint="eastAsia" w:ascii="仿宋" w:hAnsi="仿宋" w:eastAsia="仿宋"/>
          <w:color w:val="auto"/>
          <w:sz w:val="24"/>
          <w:lang w:eastAsia="zh-CN"/>
        </w:rPr>
        <w:t>发包</w:t>
      </w:r>
      <w:r>
        <w:rPr>
          <w:rFonts w:hint="eastAsia" w:ascii="仿宋" w:hAnsi="仿宋" w:eastAsia="仿宋"/>
          <w:color w:val="auto"/>
          <w:sz w:val="24"/>
        </w:rPr>
        <w:t>人（或</w:t>
      </w:r>
      <w:r>
        <w:rPr>
          <w:rFonts w:hint="eastAsia" w:ascii="仿宋" w:hAnsi="仿宋" w:eastAsia="仿宋"/>
          <w:color w:val="auto"/>
          <w:sz w:val="24"/>
          <w:lang w:eastAsia="zh-CN"/>
        </w:rPr>
        <w:t>发包</w:t>
      </w:r>
      <w:r>
        <w:rPr>
          <w:rFonts w:hint="eastAsia" w:ascii="仿宋" w:hAnsi="仿宋" w:eastAsia="仿宋"/>
          <w:color w:val="auto"/>
          <w:sz w:val="24"/>
        </w:rPr>
        <w:t>代理机构）宣布密封情况。</w:t>
      </w:r>
    </w:p>
    <w:p w14:paraId="63B9F322">
      <w:pPr>
        <w:tabs>
          <w:tab w:val="left" w:pos="540"/>
        </w:tabs>
        <w:spacing w:line="400" w:lineRule="exact"/>
        <w:ind w:firstLine="360" w:firstLineChars="150"/>
        <w:rPr>
          <w:rFonts w:hint="eastAsia" w:ascii="仿宋" w:hAnsi="仿宋" w:eastAsia="仿宋"/>
          <w:color w:val="auto"/>
          <w:sz w:val="24"/>
        </w:rPr>
      </w:pPr>
      <w:r>
        <w:rPr>
          <w:rFonts w:hint="eastAsia" w:ascii="仿宋" w:hAnsi="仿宋" w:eastAsia="仿宋"/>
          <w:color w:val="auto"/>
          <w:sz w:val="24"/>
        </w:rPr>
        <w:t>（4）由工作人员当众拆封</w:t>
      </w:r>
      <w:r>
        <w:rPr>
          <w:rFonts w:hint="eastAsia" w:ascii="仿宋" w:hAnsi="仿宋" w:eastAsia="仿宋"/>
          <w:color w:val="auto"/>
          <w:sz w:val="24"/>
          <w:lang w:eastAsia="zh-CN"/>
        </w:rPr>
        <w:t>竞包</w:t>
      </w:r>
      <w:r>
        <w:rPr>
          <w:rFonts w:hint="eastAsia" w:ascii="仿宋" w:hAnsi="仿宋" w:eastAsia="仿宋"/>
          <w:color w:val="auto"/>
          <w:sz w:val="24"/>
        </w:rPr>
        <w:t>文件，并宣读</w:t>
      </w:r>
      <w:r>
        <w:rPr>
          <w:rFonts w:hint="eastAsia" w:ascii="仿宋" w:hAnsi="仿宋" w:eastAsia="仿宋"/>
          <w:color w:val="auto"/>
          <w:sz w:val="24"/>
          <w:lang w:eastAsia="zh-CN"/>
        </w:rPr>
        <w:t>竞包</w:t>
      </w:r>
      <w:r>
        <w:rPr>
          <w:rFonts w:hint="eastAsia" w:ascii="仿宋" w:hAnsi="仿宋" w:eastAsia="仿宋"/>
          <w:color w:val="auto"/>
          <w:sz w:val="24"/>
        </w:rPr>
        <w:t>人全称、</w:t>
      </w:r>
      <w:r>
        <w:rPr>
          <w:rFonts w:hint="eastAsia" w:ascii="仿宋" w:hAnsi="仿宋" w:eastAsia="仿宋"/>
          <w:color w:val="auto"/>
          <w:sz w:val="24"/>
          <w:lang w:eastAsia="zh-CN"/>
        </w:rPr>
        <w:t>竞包</w:t>
      </w:r>
      <w:r>
        <w:rPr>
          <w:rFonts w:hint="eastAsia" w:ascii="仿宋" w:hAnsi="仿宋" w:eastAsia="仿宋"/>
          <w:color w:val="auto"/>
          <w:sz w:val="24"/>
        </w:rPr>
        <w:t>报价、工期、项目经理等相关内容。</w:t>
      </w:r>
    </w:p>
    <w:p w14:paraId="37EDC449">
      <w:pPr>
        <w:spacing w:line="400" w:lineRule="exact"/>
        <w:ind w:firstLine="360" w:firstLineChars="150"/>
        <w:rPr>
          <w:rFonts w:hint="eastAsia" w:ascii="仿宋" w:hAnsi="仿宋" w:eastAsia="仿宋"/>
          <w:color w:val="auto"/>
          <w:sz w:val="24"/>
        </w:rPr>
      </w:pPr>
      <w:r>
        <w:rPr>
          <w:rFonts w:hint="eastAsia" w:ascii="仿宋" w:hAnsi="仿宋" w:eastAsia="仿宋"/>
          <w:color w:val="auto"/>
          <w:sz w:val="24"/>
        </w:rPr>
        <w:t>（5）</w:t>
      </w:r>
      <w:r>
        <w:rPr>
          <w:rFonts w:hint="eastAsia" w:ascii="仿宋" w:hAnsi="仿宋" w:eastAsia="仿宋"/>
          <w:color w:val="auto"/>
          <w:sz w:val="24"/>
          <w:lang w:eastAsia="zh-CN"/>
        </w:rPr>
        <w:t>竞包</w:t>
      </w:r>
      <w:r>
        <w:rPr>
          <w:rFonts w:hint="eastAsia" w:ascii="仿宋" w:hAnsi="仿宋" w:eastAsia="仿宋"/>
          <w:color w:val="auto"/>
          <w:sz w:val="24"/>
        </w:rPr>
        <w:t>时，如出现以下情况之一的，则</w:t>
      </w:r>
      <w:r>
        <w:rPr>
          <w:rFonts w:hint="eastAsia" w:ascii="仿宋" w:hAnsi="仿宋" w:eastAsia="仿宋"/>
          <w:color w:val="auto"/>
          <w:sz w:val="24"/>
          <w:lang w:eastAsia="zh-CN"/>
        </w:rPr>
        <w:t>竞包</w:t>
      </w:r>
      <w:r>
        <w:rPr>
          <w:rFonts w:hint="eastAsia" w:ascii="仿宋" w:hAnsi="仿宋" w:eastAsia="仿宋"/>
          <w:color w:val="auto"/>
          <w:sz w:val="24"/>
        </w:rPr>
        <w:t>文件不予启封或宣读，即使已启封或宣读的，其</w:t>
      </w:r>
      <w:r>
        <w:rPr>
          <w:rFonts w:hint="eastAsia" w:ascii="仿宋" w:hAnsi="仿宋" w:eastAsia="仿宋"/>
          <w:color w:val="auto"/>
          <w:sz w:val="24"/>
          <w:lang w:eastAsia="zh-CN"/>
        </w:rPr>
        <w:t>竞包</w:t>
      </w:r>
      <w:r>
        <w:rPr>
          <w:rFonts w:hint="eastAsia" w:ascii="仿宋" w:hAnsi="仿宋" w:eastAsia="仿宋"/>
          <w:color w:val="auto"/>
          <w:sz w:val="24"/>
        </w:rPr>
        <w:t>文件仍然无效：</w:t>
      </w:r>
    </w:p>
    <w:p w14:paraId="6849D693">
      <w:pPr>
        <w:spacing w:line="400" w:lineRule="exact"/>
        <w:ind w:firstLine="435"/>
        <w:rPr>
          <w:rFonts w:hint="eastAsia" w:ascii="仿宋" w:hAnsi="仿宋" w:eastAsia="仿宋"/>
          <w:color w:val="auto"/>
          <w:sz w:val="24"/>
        </w:rPr>
      </w:pPr>
      <w:r>
        <w:rPr>
          <w:rFonts w:hint="eastAsia" w:ascii="仿宋" w:hAnsi="仿宋" w:eastAsia="仿宋"/>
          <w:color w:val="auto"/>
          <w:sz w:val="24"/>
        </w:rPr>
        <w:t>◆</w:t>
      </w:r>
      <w:r>
        <w:rPr>
          <w:rFonts w:hint="eastAsia" w:ascii="仿宋" w:hAnsi="仿宋" w:eastAsia="仿宋"/>
          <w:color w:val="auto"/>
          <w:sz w:val="24"/>
          <w:lang w:eastAsia="zh-CN"/>
        </w:rPr>
        <w:t>竞包</w:t>
      </w:r>
      <w:r>
        <w:rPr>
          <w:rFonts w:hint="eastAsia" w:ascii="仿宋" w:hAnsi="仿宋" w:eastAsia="仿宋"/>
          <w:color w:val="auto"/>
          <w:sz w:val="24"/>
        </w:rPr>
        <w:t>人在资格审查时提供的资质证书复印件无法通过扫描二维码查询企业资质情况的；</w:t>
      </w:r>
    </w:p>
    <w:p w14:paraId="72F9C618">
      <w:pPr>
        <w:spacing w:line="400" w:lineRule="exact"/>
        <w:ind w:firstLine="435"/>
        <w:rPr>
          <w:rFonts w:hint="eastAsia" w:ascii="仿宋" w:hAnsi="仿宋" w:eastAsia="仿宋"/>
          <w:sz w:val="24"/>
        </w:rPr>
      </w:pPr>
      <w:r>
        <w:rPr>
          <w:rFonts w:hint="eastAsia" w:ascii="仿宋" w:hAnsi="仿宋" w:eastAsia="仿宋"/>
          <w:sz w:val="24"/>
        </w:rPr>
        <w:t>◆</w:t>
      </w:r>
      <w:r>
        <w:rPr>
          <w:rFonts w:hint="eastAsia" w:ascii="仿宋" w:hAnsi="仿宋" w:eastAsia="仿宋"/>
          <w:sz w:val="24"/>
          <w:lang w:eastAsia="zh-CN"/>
        </w:rPr>
        <w:t>竞包</w:t>
      </w:r>
      <w:r>
        <w:rPr>
          <w:rFonts w:hint="eastAsia" w:ascii="仿宋" w:hAnsi="仿宋" w:eastAsia="仿宋"/>
          <w:sz w:val="24"/>
        </w:rPr>
        <w:t>人的委托代理人</w:t>
      </w:r>
      <w:r>
        <w:rPr>
          <w:rFonts w:hint="eastAsia" w:ascii="仿宋" w:hAnsi="仿宋" w:eastAsia="仿宋"/>
          <w:sz w:val="24"/>
          <w:lang w:eastAsia="zh-CN"/>
        </w:rPr>
        <w:t>竞包</w:t>
      </w:r>
      <w:r>
        <w:rPr>
          <w:rFonts w:hint="eastAsia" w:ascii="仿宋" w:hAnsi="仿宋" w:eastAsia="仿宋"/>
          <w:sz w:val="24"/>
        </w:rPr>
        <w:t>会议资格审查时未能出示授权委托书原件的；</w:t>
      </w:r>
    </w:p>
    <w:p w14:paraId="67179937">
      <w:pPr>
        <w:spacing w:line="400" w:lineRule="exact"/>
        <w:ind w:firstLine="435"/>
        <w:rPr>
          <w:rFonts w:hint="eastAsia" w:ascii="仿宋" w:hAnsi="仿宋" w:eastAsia="仿宋"/>
          <w:sz w:val="24"/>
        </w:rPr>
      </w:pPr>
      <w:r>
        <w:rPr>
          <w:rFonts w:hint="eastAsia" w:ascii="仿宋" w:hAnsi="仿宋" w:eastAsia="仿宋"/>
          <w:sz w:val="24"/>
        </w:rPr>
        <w:t>◆</w:t>
      </w:r>
      <w:r>
        <w:rPr>
          <w:rFonts w:hint="eastAsia" w:ascii="仿宋" w:hAnsi="仿宋" w:eastAsia="仿宋"/>
          <w:sz w:val="24"/>
          <w:lang w:eastAsia="zh-CN"/>
        </w:rPr>
        <w:t>竞包</w:t>
      </w:r>
      <w:r>
        <w:rPr>
          <w:rFonts w:hint="eastAsia" w:ascii="仿宋" w:hAnsi="仿宋" w:eastAsia="仿宋"/>
          <w:sz w:val="24"/>
        </w:rPr>
        <w:t>文件逾期送达的或者未送达指定地点的；</w:t>
      </w:r>
    </w:p>
    <w:p w14:paraId="0E3BFF76">
      <w:pPr>
        <w:spacing w:line="400" w:lineRule="exact"/>
        <w:ind w:firstLine="435"/>
        <w:rPr>
          <w:rFonts w:hint="eastAsia" w:ascii="仿宋" w:hAnsi="仿宋" w:eastAsia="仿宋"/>
          <w:sz w:val="24"/>
        </w:rPr>
      </w:pPr>
      <w:r>
        <w:rPr>
          <w:rFonts w:hint="eastAsia" w:ascii="仿宋" w:hAnsi="仿宋" w:eastAsia="仿宋"/>
          <w:sz w:val="24"/>
        </w:rPr>
        <w:t>◆</w:t>
      </w:r>
      <w:r>
        <w:rPr>
          <w:rFonts w:hint="eastAsia" w:ascii="仿宋" w:hAnsi="仿宋" w:eastAsia="仿宋"/>
          <w:sz w:val="24"/>
          <w:lang w:eastAsia="zh-CN"/>
        </w:rPr>
        <w:t>竞包</w:t>
      </w:r>
      <w:r>
        <w:rPr>
          <w:rFonts w:hint="eastAsia" w:ascii="仿宋" w:hAnsi="仿宋" w:eastAsia="仿宋"/>
          <w:sz w:val="24"/>
        </w:rPr>
        <w:t>文件未按</w:t>
      </w:r>
      <w:r>
        <w:rPr>
          <w:rFonts w:hint="eastAsia" w:ascii="仿宋" w:hAnsi="仿宋" w:eastAsia="仿宋"/>
          <w:sz w:val="24"/>
          <w:lang w:eastAsia="zh-CN"/>
        </w:rPr>
        <w:t>发包</w:t>
      </w:r>
      <w:r>
        <w:rPr>
          <w:rFonts w:hint="eastAsia" w:ascii="仿宋" w:hAnsi="仿宋" w:eastAsia="仿宋"/>
          <w:sz w:val="24"/>
        </w:rPr>
        <w:t>文件要求密封的；</w:t>
      </w:r>
    </w:p>
    <w:p w14:paraId="01F15CA7">
      <w:pPr>
        <w:spacing w:line="400" w:lineRule="exact"/>
        <w:ind w:firstLine="435"/>
        <w:rPr>
          <w:rFonts w:hint="eastAsia" w:ascii="仿宋" w:hAnsi="仿宋" w:eastAsia="仿宋"/>
          <w:sz w:val="24"/>
        </w:rPr>
      </w:pPr>
      <w:r>
        <w:rPr>
          <w:rFonts w:hint="eastAsia" w:ascii="仿宋" w:hAnsi="仿宋" w:eastAsia="仿宋"/>
          <w:sz w:val="24"/>
        </w:rPr>
        <w:t>◆</w:t>
      </w:r>
      <w:r>
        <w:rPr>
          <w:rFonts w:hint="eastAsia" w:ascii="仿宋" w:hAnsi="仿宋" w:eastAsia="仿宋"/>
          <w:sz w:val="24"/>
          <w:lang w:eastAsia="zh-CN"/>
        </w:rPr>
        <w:t>竞包</w:t>
      </w:r>
      <w:r>
        <w:rPr>
          <w:rFonts w:hint="eastAsia" w:ascii="仿宋" w:hAnsi="仿宋" w:eastAsia="仿宋"/>
          <w:sz w:val="24"/>
        </w:rPr>
        <w:t>文件的</w:t>
      </w:r>
      <w:r>
        <w:rPr>
          <w:rFonts w:hint="eastAsia" w:ascii="仿宋" w:hAnsi="仿宋" w:eastAsia="仿宋"/>
          <w:sz w:val="24"/>
          <w:lang w:eastAsia="zh-CN"/>
        </w:rPr>
        <w:t>竞包</w:t>
      </w:r>
      <w:r>
        <w:rPr>
          <w:rFonts w:hint="eastAsia" w:ascii="仿宋" w:hAnsi="仿宋" w:eastAsia="仿宋"/>
          <w:sz w:val="24"/>
        </w:rPr>
        <w:t>报价或其它关键内容字迹模糊、无法辩认的；</w:t>
      </w:r>
    </w:p>
    <w:p w14:paraId="3F046F78">
      <w:pPr>
        <w:spacing w:line="400" w:lineRule="exact"/>
        <w:ind w:firstLine="435"/>
        <w:rPr>
          <w:rFonts w:hint="eastAsia" w:ascii="仿宋" w:hAnsi="仿宋" w:eastAsia="仿宋"/>
          <w:sz w:val="24"/>
        </w:rPr>
      </w:pPr>
      <w:r>
        <w:rPr>
          <w:rFonts w:hint="eastAsia" w:ascii="仿宋" w:hAnsi="仿宋" w:eastAsia="仿宋"/>
          <w:sz w:val="24"/>
        </w:rPr>
        <w:t>◆</w:t>
      </w:r>
      <w:r>
        <w:rPr>
          <w:rFonts w:hint="eastAsia" w:ascii="仿宋" w:hAnsi="仿宋" w:eastAsia="仿宋"/>
          <w:sz w:val="24"/>
          <w:lang w:eastAsia="zh-CN"/>
        </w:rPr>
        <w:t>竞包</w:t>
      </w:r>
      <w:r>
        <w:rPr>
          <w:rFonts w:hint="eastAsia" w:ascii="仿宋" w:hAnsi="仿宋" w:eastAsia="仿宋"/>
          <w:sz w:val="24"/>
        </w:rPr>
        <w:t>人在</w:t>
      </w:r>
      <w:r>
        <w:rPr>
          <w:rFonts w:hint="eastAsia" w:ascii="仿宋" w:hAnsi="仿宋" w:eastAsia="仿宋"/>
          <w:sz w:val="24"/>
          <w:lang w:eastAsia="zh-CN"/>
        </w:rPr>
        <w:t>竞包</w:t>
      </w:r>
      <w:r>
        <w:rPr>
          <w:rFonts w:hint="eastAsia" w:ascii="仿宋" w:hAnsi="仿宋" w:eastAsia="仿宋"/>
          <w:sz w:val="24"/>
        </w:rPr>
        <w:t>文件中同一标段有两个或多个报价，且未书面声明以哪个为最终报价的；</w:t>
      </w:r>
    </w:p>
    <w:p w14:paraId="0A1818F1">
      <w:pPr>
        <w:spacing w:line="400" w:lineRule="exact"/>
        <w:ind w:firstLine="435"/>
        <w:rPr>
          <w:rFonts w:hint="eastAsia" w:ascii="仿宋" w:hAnsi="仿宋" w:eastAsia="仿宋"/>
          <w:sz w:val="24"/>
        </w:rPr>
      </w:pPr>
      <w:r>
        <w:rPr>
          <w:rFonts w:hint="eastAsia" w:ascii="仿宋" w:hAnsi="仿宋" w:eastAsia="仿宋"/>
          <w:sz w:val="24"/>
        </w:rPr>
        <w:t>◆</w:t>
      </w:r>
      <w:r>
        <w:rPr>
          <w:rFonts w:hint="eastAsia" w:ascii="仿宋" w:hAnsi="仿宋" w:eastAsia="仿宋"/>
          <w:sz w:val="24"/>
          <w:lang w:eastAsia="zh-CN"/>
        </w:rPr>
        <w:t>竞包</w:t>
      </w:r>
      <w:r>
        <w:rPr>
          <w:rFonts w:hint="eastAsia" w:ascii="仿宋" w:hAnsi="仿宋" w:eastAsia="仿宋"/>
          <w:sz w:val="24"/>
        </w:rPr>
        <w:t>人未按规定缴纳</w:t>
      </w:r>
      <w:r>
        <w:rPr>
          <w:rFonts w:hint="eastAsia" w:ascii="仿宋" w:hAnsi="仿宋" w:eastAsia="仿宋"/>
          <w:sz w:val="24"/>
          <w:lang w:eastAsia="zh-CN"/>
        </w:rPr>
        <w:t>竞包</w:t>
      </w:r>
      <w:r>
        <w:rPr>
          <w:rFonts w:hint="eastAsia" w:ascii="仿宋" w:hAnsi="仿宋" w:eastAsia="仿宋"/>
          <w:sz w:val="24"/>
        </w:rPr>
        <w:t>保证金的；</w:t>
      </w:r>
    </w:p>
    <w:p w14:paraId="10DA473A">
      <w:pPr>
        <w:spacing w:line="400" w:lineRule="exact"/>
        <w:ind w:firstLine="435"/>
        <w:rPr>
          <w:rFonts w:hint="eastAsia" w:ascii="仿宋" w:hAnsi="仿宋" w:eastAsia="仿宋"/>
          <w:sz w:val="24"/>
        </w:rPr>
      </w:pPr>
      <w:r>
        <w:rPr>
          <w:rFonts w:hint="eastAsia" w:ascii="仿宋" w:hAnsi="仿宋" w:eastAsia="仿宋"/>
          <w:sz w:val="24"/>
        </w:rPr>
        <w:t>◆法律、法规、</w:t>
      </w:r>
      <w:r>
        <w:rPr>
          <w:rFonts w:hint="eastAsia" w:ascii="仿宋" w:hAnsi="仿宋" w:eastAsia="仿宋"/>
          <w:sz w:val="24"/>
          <w:lang w:eastAsia="zh-CN"/>
        </w:rPr>
        <w:t>发包</w:t>
      </w:r>
      <w:r>
        <w:rPr>
          <w:rFonts w:hint="eastAsia" w:ascii="仿宋" w:hAnsi="仿宋" w:eastAsia="仿宋"/>
          <w:sz w:val="24"/>
        </w:rPr>
        <w:t>文件规定的其它无效标情况。</w:t>
      </w:r>
    </w:p>
    <w:p w14:paraId="588C1A8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5.2.3</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时，如出现以下情况之一的，则</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文件不予</w:t>
      </w:r>
      <w:r>
        <w:rPr>
          <w:rFonts w:hint="eastAsia" w:ascii="仿宋" w:hAnsi="仿宋" w:eastAsia="仿宋" w:cs="仿宋"/>
          <w:strike/>
          <w:dstrike w:val="0"/>
          <w:color w:val="auto"/>
          <w:sz w:val="24"/>
          <w:highlight w:val="none"/>
          <w:lang w:eastAsia="zh-CN"/>
        </w:rPr>
        <w:t>解密</w:t>
      </w:r>
      <w:r>
        <w:rPr>
          <w:rFonts w:hint="eastAsia" w:ascii="仿宋" w:hAnsi="仿宋" w:eastAsia="仿宋" w:cs="仿宋"/>
          <w:strike/>
          <w:dstrike w:val="0"/>
          <w:color w:val="auto"/>
          <w:sz w:val="24"/>
          <w:highlight w:val="none"/>
        </w:rPr>
        <w:t>或</w:t>
      </w:r>
      <w:r>
        <w:rPr>
          <w:rFonts w:hint="eastAsia" w:ascii="仿宋" w:hAnsi="仿宋" w:eastAsia="仿宋" w:cs="仿宋"/>
          <w:color w:val="auto"/>
          <w:sz w:val="24"/>
          <w:highlight w:val="none"/>
        </w:rPr>
        <w:t>宣读，即使已</w:t>
      </w:r>
      <w:r>
        <w:rPr>
          <w:rFonts w:hint="eastAsia" w:ascii="仿宋" w:hAnsi="仿宋" w:eastAsia="仿宋" w:cs="仿宋"/>
          <w:strike/>
          <w:dstrike w:val="0"/>
          <w:color w:val="auto"/>
          <w:sz w:val="24"/>
          <w:highlight w:val="none"/>
          <w:lang w:eastAsia="zh-CN"/>
        </w:rPr>
        <w:t>解密</w:t>
      </w:r>
      <w:r>
        <w:rPr>
          <w:rFonts w:hint="eastAsia" w:ascii="仿宋" w:hAnsi="仿宋" w:eastAsia="仿宋" w:cs="仿宋"/>
          <w:strike/>
          <w:dstrike w:val="0"/>
          <w:color w:val="auto"/>
          <w:sz w:val="24"/>
          <w:highlight w:val="none"/>
        </w:rPr>
        <w:t>或</w:t>
      </w:r>
      <w:r>
        <w:rPr>
          <w:rFonts w:hint="eastAsia" w:ascii="仿宋" w:hAnsi="仿宋" w:eastAsia="仿宋" w:cs="仿宋"/>
          <w:color w:val="auto"/>
          <w:sz w:val="24"/>
          <w:highlight w:val="none"/>
        </w:rPr>
        <w:t>宣读的，其</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文件仍然无效：</w:t>
      </w:r>
    </w:p>
    <w:p w14:paraId="36AE6AC2">
      <w:pPr>
        <w:spacing w:line="360" w:lineRule="auto"/>
        <w:ind w:firstLine="480" w:firstLineChars="200"/>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val="en-US" w:eastAsia="zh-CN"/>
        </w:rPr>
        <w:t>1</w:t>
      </w: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人未入围的；</w:t>
      </w:r>
    </w:p>
    <w:p w14:paraId="4ECDDF11">
      <w:pPr>
        <w:spacing w:line="360" w:lineRule="auto"/>
        <w:ind w:firstLine="480" w:firstLineChars="200"/>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val="en-US" w:eastAsia="zh-CN"/>
        </w:rPr>
        <w:t>2</w:t>
      </w: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文件未按</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人须知第4.1款要求加密的；</w:t>
      </w:r>
    </w:p>
    <w:p w14:paraId="33D736AF">
      <w:pPr>
        <w:spacing w:line="360" w:lineRule="auto"/>
        <w:ind w:firstLine="480" w:firstLineChars="200"/>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val="en-US" w:eastAsia="zh-CN"/>
        </w:rPr>
        <w:t>3</w:t>
      </w: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文件逾期上传的，或上传的</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文件错误的；</w:t>
      </w:r>
    </w:p>
    <w:p w14:paraId="489113B9">
      <w:pPr>
        <w:spacing w:line="360" w:lineRule="auto"/>
        <w:ind w:firstLine="480" w:firstLineChars="200"/>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val="en-US" w:eastAsia="zh-CN"/>
        </w:rPr>
        <w:t>4</w:t>
      </w: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文件逾期解密的；</w:t>
      </w:r>
    </w:p>
    <w:p w14:paraId="008D37E9">
      <w:pPr>
        <w:pStyle w:val="13"/>
        <w:spacing w:after="0" w:line="360" w:lineRule="auto"/>
        <w:ind w:left="0" w:leftChars="0" w:firstLine="559" w:firstLineChars="233"/>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val="en-US" w:eastAsia="zh-CN"/>
        </w:rPr>
        <w:t>5</w:t>
      </w:r>
      <w:r>
        <w:rPr>
          <w:rFonts w:hint="eastAsia" w:ascii="仿宋" w:hAnsi="仿宋" w:eastAsia="仿宋" w:cs="仿宋"/>
          <w:strike w:val="0"/>
          <w:dstrike w:val="0"/>
          <w:color w:val="auto"/>
          <w:sz w:val="24"/>
          <w:szCs w:val="24"/>
          <w:highlight w:val="none"/>
        </w:rPr>
        <w:t>）</w:t>
      </w:r>
      <w:r>
        <w:rPr>
          <w:rFonts w:hint="eastAsia" w:ascii="仿宋" w:hAnsi="仿宋" w:eastAsia="仿宋" w:cs="仿宋"/>
          <w:strike w:val="0"/>
          <w:dstrike w:val="0"/>
          <w:color w:val="auto"/>
          <w:sz w:val="24"/>
          <w:szCs w:val="24"/>
          <w:highlight w:val="none"/>
          <w:lang w:eastAsia="zh-CN"/>
        </w:rPr>
        <w:t>竞包</w:t>
      </w:r>
      <w:r>
        <w:rPr>
          <w:rFonts w:hint="eastAsia" w:ascii="仿宋" w:hAnsi="仿宋" w:eastAsia="仿宋" w:cs="仿宋"/>
          <w:strike w:val="0"/>
          <w:dstrike w:val="0"/>
          <w:color w:val="auto"/>
          <w:sz w:val="24"/>
          <w:szCs w:val="24"/>
          <w:highlight w:val="none"/>
        </w:rPr>
        <w:t>人须知第3.2款中规定的内容未按</w:t>
      </w:r>
      <w:r>
        <w:rPr>
          <w:rFonts w:hint="eastAsia" w:ascii="仿宋" w:hAnsi="仿宋" w:eastAsia="仿宋" w:cs="仿宋"/>
          <w:strike w:val="0"/>
          <w:dstrike w:val="0"/>
          <w:color w:val="auto"/>
          <w:sz w:val="24"/>
          <w:szCs w:val="24"/>
          <w:highlight w:val="none"/>
          <w:lang w:eastAsia="zh-CN"/>
        </w:rPr>
        <w:t>竞包</w:t>
      </w:r>
      <w:r>
        <w:rPr>
          <w:rFonts w:hint="eastAsia" w:ascii="仿宋" w:hAnsi="仿宋" w:eastAsia="仿宋" w:cs="仿宋"/>
          <w:strike w:val="0"/>
          <w:dstrike w:val="0"/>
          <w:color w:val="auto"/>
          <w:sz w:val="24"/>
          <w:szCs w:val="24"/>
          <w:highlight w:val="none"/>
        </w:rPr>
        <w:t>人须知第3.3.3款规定加盖单位</w:t>
      </w:r>
      <w:r>
        <w:rPr>
          <w:rFonts w:hint="eastAsia" w:ascii="仿宋" w:hAnsi="仿宋" w:eastAsia="仿宋" w:cs="仿宋"/>
          <w:strike/>
          <w:dstrike w:val="0"/>
          <w:color w:val="auto"/>
          <w:sz w:val="24"/>
          <w:szCs w:val="24"/>
          <w:highlight w:val="none"/>
        </w:rPr>
        <w:t>电子</w:t>
      </w:r>
      <w:r>
        <w:rPr>
          <w:rFonts w:hint="eastAsia" w:ascii="仿宋" w:hAnsi="仿宋" w:eastAsia="仿宋" w:cs="仿宋"/>
          <w:strike w:val="0"/>
          <w:dstrike w:val="0"/>
          <w:color w:val="auto"/>
          <w:sz w:val="24"/>
          <w:szCs w:val="24"/>
          <w:highlight w:val="none"/>
        </w:rPr>
        <w:t>公章和法定代表人</w:t>
      </w:r>
      <w:r>
        <w:rPr>
          <w:rFonts w:hint="eastAsia" w:ascii="仿宋" w:hAnsi="仿宋" w:eastAsia="仿宋" w:cs="仿宋"/>
          <w:strike/>
          <w:dstrike w:val="0"/>
          <w:color w:val="auto"/>
          <w:sz w:val="24"/>
          <w:szCs w:val="24"/>
          <w:highlight w:val="none"/>
        </w:rPr>
        <w:t>电子</w:t>
      </w:r>
      <w:r>
        <w:rPr>
          <w:rFonts w:hint="eastAsia" w:ascii="仿宋" w:hAnsi="仿宋" w:eastAsia="仿宋" w:cs="仿宋"/>
          <w:strike w:val="0"/>
          <w:dstrike w:val="0"/>
          <w:color w:val="auto"/>
          <w:sz w:val="24"/>
          <w:szCs w:val="24"/>
          <w:highlight w:val="none"/>
        </w:rPr>
        <w:t>印章的；</w:t>
      </w:r>
    </w:p>
    <w:p w14:paraId="3A1414C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未按发包文件要求编制竞包文件</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内容不全</w:t>
      </w:r>
      <w:r>
        <w:rPr>
          <w:rFonts w:hint="eastAsia" w:ascii="仿宋" w:hAnsi="仿宋" w:eastAsia="仿宋" w:cs="仿宋"/>
          <w:color w:val="auto"/>
          <w:sz w:val="24"/>
          <w:highlight w:val="none"/>
        </w:rPr>
        <w:t>或</w:t>
      </w:r>
      <w:r>
        <w:rPr>
          <w:rFonts w:hint="eastAsia" w:ascii="仿宋" w:hAnsi="仿宋" w:eastAsia="仿宋" w:cs="仿宋"/>
          <w:color w:val="auto"/>
          <w:sz w:val="24"/>
          <w:highlight w:val="none"/>
          <w:lang w:eastAsia="zh-CN"/>
        </w:rPr>
        <w:t>关键字迹、</w:t>
      </w:r>
      <w:r>
        <w:rPr>
          <w:rFonts w:hint="eastAsia" w:ascii="仿宋" w:hAnsi="仿宋" w:eastAsia="仿宋" w:cs="仿宋"/>
          <w:color w:val="auto"/>
          <w:sz w:val="24"/>
          <w:highlight w:val="none"/>
        </w:rPr>
        <w:t>图像模糊不清难以辨认的；</w:t>
      </w:r>
    </w:p>
    <w:p w14:paraId="7A7A5A4E">
      <w:pPr>
        <w:pStyle w:val="13"/>
        <w:spacing w:after="0" w:line="360" w:lineRule="auto"/>
        <w:ind w:left="0" w:leftChars="0" w:firstLine="559" w:firstLineChars="233"/>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人递交两份或多份内容不同的</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eastAsia="zh-CN"/>
        </w:rPr>
        <w:t>，或在一份竞包文件中对</w:t>
      </w:r>
      <w:r>
        <w:rPr>
          <w:rFonts w:hint="eastAsia" w:ascii="仿宋" w:hAnsi="仿宋" w:eastAsia="仿宋" w:cs="仿宋"/>
          <w:color w:val="auto"/>
          <w:sz w:val="24"/>
          <w:szCs w:val="24"/>
          <w:highlight w:val="none"/>
        </w:rPr>
        <w:t>同一</w:t>
      </w:r>
      <w:r>
        <w:rPr>
          <w:rFonts w:hint="eastAsia" w:ascii="仿宋" w:hAnsi="仿宋" w:eastAsia="仿宋" w:cs="仿宋"/>
          <w:color w:val="auto"/>
          <w:sz w:val="24"/>
          <w:szCs w:val="24"/>
          <w:highlight w:val="none"/>
          <w:lang w:eastAsia="zh-CN"/>
        </w:rPr>
        <w:t>发包项目报价有</w:t>
      </w:r>
      <w:r>
        <w:rPr>
          <w:rFonts w:hint="eastAsia" w:ascii="仿宋" w:hAnsi="仿宋" w:eastAsia="仿宋" w:cs="仿宋"/>
          <w:color w:val="auto"/>
          <w:sz w:val="24"/>
          <w:szCs w:val="24"/>
          <w:highlight w:val="none"/>
        </w:rPr>
        <w:t>两个或</w:t>
      </w:r>
      <w:r>
        <w:rPr>
          <w:rFonts w:hint="eastAsia" w:ascii="仿宋" w:hAnsi="仿宋" w:eastAsia="仿宋" w:cs="仿宋"/>
          <w:color w:val="auto"/>
          <w:sz w:val="24"/>
          <w:szCs w:val="24"/>
          <w:highlight w:val="none"/>
          <w:lang w:eastAsia="zh-CN"/>
        </w:rPr>
        <w:t>以上</w:t>
      </w:r>
      <w:r>
        <w:rPr>
          <w:rFonts w:hint="eastAsia" w:ascii="仿宋" w:hAnsi="仿宋" w:eastAsia="仿宋" w:cs="仿宋"/>
          <w:color w:val="auto"/>
          <w:sz w:val="24"/>
          <w:szCs w:val="24"/>
          <w:highlight w:val="none"/>
        </w:rPr>
        <w:t>报价，且未声明哪</w:t>
      </w:r>
      <w:r>
        <w:rPr>
          <w:rFonts w:hint="eastAsia" w:ascii="仿宋" w:hAnsi="仿宋" w:eastAsia="仿宋" w:cs="仿宋"/>
          <w:color w:val="auto"/>
          <w:sz w:val="24"/>
          <w:szCs w:val="24"/>
          <w:highlight w:val="none"/>
          <w:lang w:eastAsia="zh-CN"/>
        </w:rPr>
        <w:t>一个有效；</w:t>
      </w:r>
    </w:p>
    <w:p w14:paraId="18FD45B7">
      <w:pPr>
        <w:pStyle w:val="13"/>
        <w:spacing w:after="0" w:line="360" w:lineRule="auto"/>
        <w:ind w:left="0" w:leftChars="0" w:firstLine="559" w:firstLineChars="233"/>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lang w:eastAsia="zh-CN"/>
        </w:rPr>
        <w:t>）委托代理人未提供有效的授权委托书的；</w:t>
      </w:r>
    </w:p>
    <w:p w14:paraId="2EB0E376">
      <w:pPr>
        <w:pStyle w:val="13"/>
        <w:spacing w:after="0" w:line="360" w:lineRule="auto"/>
        <w:ind w:left="0" w:leftChars="0" w:firstLine="559" w:firstLineChars="233"/>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）不同竞包文件为同一授权委托人的；</w:t>
      </w:r>
    </w:p>
    <w:p w14:paraId="1E771D3F">
      <w:pPr>
        <w:pStyle w:val="13"/>
        <w:spacing w:after="0" w:line="360" w:lineRule="auto"/>
        <w:ind w:left="0" w:leftChars="0" w:firstLine="559" w:firstLineChars="233"/>
        <w:rPr>
          <w:rFonts w:hint="eastAsia" w:ascii="仿宋" w:hAnsi="仿宋" w:eastAsia="仿宋" w:cs="仿宋"/>
          <w:color w:val="auto"/>
          <w:sz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文件附有</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highlight w:val="none"/>
        </w:rPr>
        <w:t>人不能接受的条件的；</w:t>
      </w:r>
    </w:p>
    <w:p w14:paraId="254357CE">
      <w:pPr>
        <w:pStyle w:val="13"/>
        <w:spacing w:after="0" w:line="360" w:lineRule="auto"/>
        <w:ind w:left="0" w:leftChars="0" w:firstLine="559" w:firstLineChars="233"/>
        <w:rPr>
          <w:rFonts w:hint="eastAsia" w:ascii="仿宋" w:hAnsi="仿宋" w:eastAsia="仿宋" w:cs="仿宋"/>
          <w:color w:val="auto"/>
          <w:sz w:val="24"/>
          <w:highlight w:val="none"/>
          <w:lang w:eastAsia="zh-CN"/>
        </w:rPr>
      </w:pPr>
      <w:bookmarkStart w:id="202" w:name="_Toc627"/>
      <w:bookmarkStart w:id="203" w:name="_Toc451938356"/>
      <w:bookmarkStart w:id="204" w:name="_Toc10318"/>
      <w:bookmarkStart w:id="205" w:name="_Toc10110"/>
      <w:bookmarkStart w:id="206" w:name="_Toc29361"/>
      <w:bookmarkStart w:id="207" w:name="_Toc432777836"/>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11</w:t>
      </w:r>
      <w:r>
        <w:rPr>
          <w:rFonts w:hint="eastAsia" w:ascii="仿宋" w:hAnsi="仿宋" w:eastAsia="仿宋" w:cs="仿宋"/>
          <w:color w:val="auto"/>
          <w:sz w:val="24"/>
          <w:highlight w:val="none"/>
          <w:lang w:eastAsia="zh-CN"/>
        </w:rPr>
        <w:t>）竞包文件中竞包函或竞包承诺书未按要求填写；</w:t>
      </w:r>
    </w:p>
    <w:p w14:paraId="46EA518F">
      <w:pPr>
        <w:pStyle w:val="13"/>
        <w:spacing w:after="0" w:line="360" w:lineRule="auto"/>
        <w:ind w:left="0" w:leftChars="0" w:firstLine="559" w:firstLineChars="233"/>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12</w:t>
      </w:r>
      <w:r>
        <w:rPr>
          <w:rFonts w:hint="eastAsia" w:ascii="仿宋" w:hAnsi="仿宋" w:eastAsia="仿宋" w:cs="仿宋"/>
          <w:color w:val="auto"/>
          <w:sz w:val="24"/>
          <w:highlight w:val="none"/>
          <w:lang w:eastAsia="zh-CN"/>
        </w:rPr>
        <w:t>）竞包文件不能满足发包文件载明的工程质量、工程验收标准、施工工期、保修期要求的；</w:t>
      </w:r>
    </w:p>
    <w:p w14:paraId="595A1463">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（13）竞包人不满足发包文件载明的企业资质、人员资格、安全生产许可证、业绩条件（若有）的；</w:t>
      </w:r>
    </w:p>
    <w:p w14:paraId="1C9B8F99">
      <w:pPr>
        <w:spacing w:line="360" w:lineRule="auto"/>
        <w:ind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sz w:val="24"/>
          <w:highlight w:val="none"/>
          <w:lang w:val="en-US" w:eastAsia="zh-CN"/>
        </w:rPr>
        <w:t>（14）竞包人</w:t>
      </w:r>
      <w:r>
        <w:rPr>
          <w:rFonts w:hint="eastAsia" w:ascii="仿宋" w:hAnsi="仿宋" w:eastAsia="仿宋" w:cs="仿宋"/>
          <w:color w:val="auto"/>
          <w:sz w:val="24"/>
          <w:highlight w:val="none"/>
          <w:lang w:eastAsia="zh-CN"/>
        </w:rPr>
        <w:t>对应资质在“浙江省建筑市场监管公共服务系统”上，资质动态核查结果处于“不合格”状态或者资质“合格”状态的等级低于竞包要求的资质等级；</w:t>
      </w:r>
    </w:p>
    <w:p w14:paraId="225C725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15</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人拟派的项目经理</w:t>
      </w:r>
      <w:r>
        <w:rPr>
          <w:rFonts w:hint="eastAsia" w:ascii="仿宋" w:hAnsi="仿宋" w:eastAsia="仿宋" w:cs="仿宋"/>
          <w:color w:val="auto"/>
          <w:sz w:val="24"/>
          <w:highlight w:val="none"/>
          <w:lang w:eastAsia="zh-CN"/>
        </w:rPr>
        <w:t>建造师</w:t>
      </w:r>
      <w:r>
        <w:rPr>
          <w:rFonts w:hint="eastAsia" w:ascii="仿宋" w:hAnsi="仿宋" w:eastAsia="仿宋" w:cs="仿宋"/>
          <w:color w:val="auto"/>
          <w:sz w:val="24"/>
          <w:highlight w:val="none"/>
        </w:rPr>
        <w:t>注册证书，或安全生产考核合格证书（B证）超过有效期的；</w:t>
      </w:r>
    </w:p>
    <w:p w14:paraId="74138E7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16</w:t>
      </w:r>
      <w:r>
        <w:rPr>
          <w:rFonts w:hint="eastAsia" w:ascii="仿宋" w:hAnsi="仿宋" w:eastAsia="仿宋" w:cs="仿宋"/>
          <w:color w:val="auto"/>
          <w:sz w:val="24"/>
          <w:highlight w:val="none"/>
        </w:rPr>
        <w:t>）拟派项目</w:t>
      </w:r>
      <w:r>
        <w:rPr>
          <w:rFonts w:hint="eastAsia" w:ascii="仿宋" w:hAnsi="仿宋" w:eastAsia="仿宋" w:cs="仿宋"/>
          <w:color w:val="auto"/>
          <w:sz w:val="24"/>
          <w:highlight w:val="none"/>
          <w:lang w:val="en-US" w:eastAsia="zh-CN"/>
        </w:rPr>
        <w:t>经理</w:t>
      </w:r>
      <w:r>
        <w:rPr>
          <w:rFonts w:hint="eastAsia" w:ascii="仿宋" w:hAnsi="仿宋" w:eastAsia="仿宋" w:cs="仿宋"/>
          <w:color w:val="auto"/>
          <w:sz w:val="24"/>
          <w:highlight w:val="none"/>
        </w:rPr>
        <w:t>的一级注册建造师</w:t>
      </w:r>
      <w:r>
        <w:rPr>
          <w:rFonts w:hint="eastAsia" w:ascii="仿宋" w:hAnsi="仿宋" w:eastAsia="仿宋" w:cs="仿宋"/>
          <w:strike/>
          <w:dstrike w:val="0"/>
          <w:color w:val="auto"/>
          <w:sz w:val="24"/>
          <w:highlight w:val="none"/>
        </w:rPr>
        <w:t>电子</w:t>
      </w:r>
      <w:r>
        <w:rPr>
          <w:rFonts w:hint="eastAsia" w:ascii="仿宋" w:hAnsi="仿宋" w:eastAsia="仿宋" w:cs="仿宋"/>
          <w:color w:val="auto"/>
          <w:sz w:val="24"/>
          <w:highlight w:val="none"/>
        </w:rPr>
        <w:t>证书不符合《住房和城乡建设部办公厅关于全面实行一级建造师电子注册证书的通知》（建办市〔2021〕40号）规定的；</w:t>
      </w:r>
    </w:p>
    <w:p w14:paraId="4844461B">
      <w:pPr>
        <w:pStyle w:val="13"/>
        <w:spacing w:after="0" w:line="360" w:lineRule="auto"/>
        <w:rPr>
          <w:rFonts w:hint="eastAsia" w:ascii="仿宋" w:hAnsi="仿宋" w:eastAsia="仿宋" w:cs="仿宋"/>
          <w:color w:val="auto"/>
          <w:highlight w:val="none"/>
        </w:rPr>
      </w:pPr>
      <w:r>
        <w:rPr>
          <w:rFonts w:hint="eastAsia" w:ascii="仿宋" w:hAnsi="仿宋" w:eastAsia="仿宋" w:cs="仿宋"/>
          <w:color w:val="auto"/>
          <w:kern w:val="2"/>
          <w:sz w:val="24"/>
          <w:szCs w:val="24"/>
          <w:highlight w:val="none"/>
          <w:lang w:val="en-US" w:eastAsia="zh-CN" w:bidi="ar-SA"/>
        </w:rPr>
        <w:t>（17）竞包文件中的项目经理信息有错误的；</w:t>
      </w:r>
    </w:p>
    <w:p w14:paraId="6718938B">
      <w:pPr>
        <w:spacing w:line="360" w:lineRule="auto"/>
        <w:ind w:firstLine="480" w:firstLineChars="200"/>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val="en-US" w:eastAsia="zh-CN"/>
        </w:rPr>
        <w:t>18</w:t>
      </w: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文件制作机器码（网卡Mac码、CPU序列号、硬盘序列号、主板号、工具标示号）相同的；</w:t>
      </w:r>
    </w:p>
    <w:p w14:paraId="743F1F6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r>
        <w:rPr>
          <w:rFonts w:hint="eastAsia" w:ascii="仿宋" w:hAnsi="仿宋" w:eastAsia="仿宋" w:cs="仿宋"/>
          <w:color w:val="auto"/>
          <w:sz w:val="24"/>
          <w:highlight w:val="none"/>
          <w:lang w:val="en-US" w:eastAsia="zh-CN"/>
        </w:rPr>
        <w:t>9</w:t>
      </w:r>
      <w:r>
        <w:rPr>
          <w:rFonts w:hint="eastAsia" w:ascii="仿宋" w:hAnsi="仿宋" w:eastAsia="仿宋" w:cs="仿宋"/>
          <w:color w:val="auto"/>
          <w:sz w:val="24"/>
          <w:highlight w:val="none"/>
          <w:lang w:eastAsia="zh-CN"/>
        </w:rPr>
        <w:t>）竞包人有弄虚作假行为的；</w:t>
      </w:r>
    </w:p>
    <w:p w14:paraId="2FD8ECC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20</w:t>
      </w:r>
      <w:r>
        <w:rPr>
          <w:rFonts w:hint="eastAsia" w:ascii="仿宋" w:hAnsi="仿宋" w:eastAsia="仿宋" w:cs="仿宋"/>
          <w:color w:val="auto"/>
          <w:sz w:val="24"/>
          <w:highlight w:val="none"/>
          <w:lang w:eastAsia="zh-CN"/>
        </w:rPr>
        <w:t>）竞包人有串通竞包行为的；</w:t>
      </w:r>
    </w:p>
    <w:p w14:paraId="18DE95C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21</w:t>
      </w:r>
      <w:r>
        <w:rPr>
          <w:rFonts w:hint="eastAsia" w:ascii="仿宋" w:hAnsi="仿宋" w:eastAsia="仿宋" w:cs="仿宋"/>
          <w:color w:val="auto"/>
          <w:sz w:val="24"/>
          <w:highlight w:val="none"/>
        </w:rPr>
        <w:t>）法律、法规、</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文件规定的其它无效</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情况。</w:t>
      </w:r>
    </w:p>
    <w:p w14:paraId="4717A62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5.3</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异议</w:t>
      </w:r>
      <w:bookmarkEnd w:id="202"/>
      <w:bookmarkEnd w:id="203"/>
      <w:bookmarkEnd w:id="204"/>
      <w:bookmarkEnd w:id="205"/>
      <w:bookmarkEnd w:id="206"/>
      <w:bookmarkEnd w:id="207"/>
    </w:p>
    <w:p w14:paraId="1C2A9F04">
      <w:pPr>
        <w:spacing w:line="450" w:lineRule="exact"/>
        <w:ind w:firstLine="480" w:firstLineChars="200"/>
        <w:rPr>
          <w:rFonts w:hint="eastAsia" w:ascii="仿宋" w:hAnsi="仿宋" w:eastAsia="仿宋" w:cs="仿宋"/>
          <w:color w:val="auto"/>
          <w:sz w:val="24"/>
          <w:highlight w:val="none"/>
        </w:rPr>
      </w:pPr>
      <w:bookmarkStart w:id="208" w:name="_Toc451938357"/>
      <w:bookmarkStart w:id="209" w:name="_Toc24049"/>
      <w:bookmarkStart w:id="210" w:name="_Toc7590"/>
      <w:bookmarkStart w:id="211" w:name="_Toc432777837"/>
      <w:bookmarkStart w:id="212" w:name="_Toc10157"/>
      <w:bookmarkStart w:id="213" w:name="_Toc12323"/>
      <w:r>
        <w:rPr>
          <w:rFonts w:hint="eastAsia" w:ascii="仿宋" w:hAnsi="仿宋" w:eastAsia="仿宋" w:cs="仿宋"/>
          <w:color w:val="auto"/>
          <w:sz w:val="24"/>
          <w:highlight w:val="none"/>
        </w:rPr>
        <w:t>若</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人派员参加</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会议时对</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有异议的，应当在</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现场提出</w:t>
      </w:r>
      <w:r>
        <w:rPr>
          <w:rFonts w:hint="eastAsia" w:ascii="仿宋" w:hAnsi="仿宋" w:eastAsia="仿宋" w:cs="仿宋"/>
          <w:strike/>
          <w:dstrike w:val="0"/>
          <w:color w:val="auto"/>
          <w:sz w:val="24"/>
          <w:highlight w:val="none"/>
        </w:rPr>
        <w:t>，</w:t>
      </w:r>
      <w:r>
        <w:rPr>
          <w:rFonts w:hint="eastAsia" w:ascii="仿宋" w:hAnsi="仿宋" w:eastAsia="仿宋" w:cs="仿宋"/>
          <w:strike/>
          <w:dstrike w:val="0"/>
          <w:color w:val="auto"/>
          <w:sz w:val="24"/>
          <w:highlight w:val="none"/>
          <w:lang w:eastAsia="zh-CN"/>
        </w:rPr>
        <w:t>也可以在不见面竞包大厅里提出</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人应当当场作出答复，并制作记录。</w:t>
      </w:r>
    </w:p>
    <w:p w14:paraId="2605A37A">
      <w:pPr>
        <w:spacing w:line="450" w:lineRule="exact"/>
        <w:ind w:firstLine="480" w:firstLineChars="200"/>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5.4 特殊情况的处置</w:t>
      </w:r>
    </w:p>
    <w:p w14:paraId="0A3FB262">
      <w:pPr>
        <w:spacing w:line="450" w:lineRule="exact"/>
        <w:ind w:firstLine="480" w:firstLineChars="200"/>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5.4.1因网络、系统、电力等不可抗力因素延期</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的，需更新制作</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文件并按</w:t>
      </w:r>
      <w:r>
        <w:rPr>
          <w:rFonts w:hint="eastAsia" w:ascii="仿宋" w:hAnsi="仿宋" w:eastAsia="仿宋" w:cs="仿宋"/>
          <w:strike/>
          <w:dstrike w:val="0"/>
          <w:color w:val="auto"/>
          <w:sz w:val="24"/>
          <w:highlight w:val="none"/>
          <w:lang w:eastAsia="zh-CN"/>
        </w:rPr>
        <w:t>发包</w:t>
      </w:r>
      <w:r>
        <w:rPr>
          <w:rFonts w:hint="eastAsia" w:ascii="仿宋" w:hAnsi="仿宋" w:eastAsia="仿宋" w:cs="仿宋"/>
          <w:strike/>
          <w:dstrike w:val="0"/>
          <w:color w:val="auto"/>
          <w:sz w:val="24"/>
          <w:highlight w:val="none"/>
        </w:rPr>
        <w:t>文件要求重新递交。</w:t>
      </w:r>
    </w:p>
    <w:p w14:paraId="61EE6D2D">
      <w:pPr>
        <w:spacing w:line="450" w:lineRule="exact"/>
        <w:ind w:firstLine="480" w:firstLineChars="200"/>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5.4.2因电子交易系统故障、</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人数量过多等非</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人原因，导致</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文件不能在规定时间内完成解密的，</w:t>
      </w:r>
      <w:r>
        <w:rPr>
          <w:rFonts w:hint="eastAsia" w:ascii="仿宋" w:hAnsi="仿宋" w:eastAsia="仿宋" w:cs="仿宋"/>
          <w:strike/>
          <w:dstrike w:val="0"/>
          <w:color w:val="auto"/>
          <w:sz w:val="24"/>
          <w:highlight w:val="none"/>
          <w:lang w:eastAsia="zh-CN"/>
        </w:rPr>
        <w:t>发包</w:t>
      </w:r>
      <w:r>
        <w:rPr>
          <w:rFonts w:hint="eastAsia" w:ascii="仿宋" w:hAnsi="仿宋" w:eastAsia="仿宋" w:cs="仿宋"/>
          <w:strike/>
          <w:dstrike w:val="0"/>
          <w:color w:val="auto"/>
          <w:sz w:val="24"/>
          <w:highlight w:val="none"/>
        </w:rPr>
        <w:t>人可向监管部门申请并征得同意后延长解密时间，告知在线的</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人。</w:t>
      </w:r>
    </w:p>
    <w:p w14:paraId="13C102A5">
      <w:pPr>
        <w:spacing w:line="450" w:lineRule="exact"/>
        <w:ind w:firstLine="480" w:firstLineChars="200"/>
        <w:rPr>
          <w:rFonts w:hint="eastAsia" w:ascii="仿宋" w:hAnsi="仿宋" w:eastAsia="仿宋" w:cs="仿宋"/>
          <w:strike/>
          <w:dstrike w:val="0"/>
          <w:color w:val="auto"/>
          <w:sz w:val="24"/>
          <w:highlight w:val="none"/>
        </w:rPr>
      </w:pPr>
      <w:r>
        <w:rPr>
          <w:rFonts w:hint="eastAsia" w:ascii="仿宋" w:hAnsi="仿宋" w:eastAsia="仿宋" w:cs="仿宋"/>
          <w:strike/>
          <w:dstrike w:val="0"/>
          <w:color w:val="auto"/>
          <w:sz w:val="24"/>
          <w:highlight w:val="none"/>
        </w:rPr>
        <w:t>5.4.3</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人电脑终端的硬件设备和软件系统配置必须符合不见面</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技术要求并运行正常，否则</w:t>
      </w:r>
      <w:r>
        <w:rPr>
          <w:rFonts w:hint="eastAsia" w:ascii="仿宋" w:hAnsi="仿宋" w:eastAsia="仿宋" w:cs="仿宋"/>
          <w:strike/>
          <w:dstrike w:val="0"/>
          <w:color w:val="auto"/>
          <w:sz w:val="24"/>
          <w:highlight w:val="none"/>
          <w:lang w:eastAsia="zh-CN"/>
        </w:rPr>
        <w:t>竞包</w:t>
      </w:r>
      <w:r>
        <w:rPr>
          <w:rFonts w:hint="eastAsia" w:ascii="仿宋" w:hAnsi="仿宋" w:eastAsia="仿宋" w:cs="仿宋"/>
          <w:strike/>
          <w:dstrike w:val="0"/>
          <w:color w:val="auto"/>
          <w:sz w:val="24"/>
          <w:highlight w:val="none"/>
        </w:rPr>
        <w:t>人自行承担不利后果。</w:t>
      </w:r>
    </w:p>
    <w:p w14:paraId="2BD9CD49">
      <w:pPr>
        <w:pStyle w:val="6"/>
        <w:kinsoku w:val="0"/>
        <w:snapToGrid w:val="0"/>
        <w:spacing w:line="360" w:lineRule="auto"/>
        <w:ind w:left="0" w:firstLine="480" w:firstLineChars="200"/>
        <w:jc w:val="both"/>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kern w:val="2"/>
          <w:sz w:val="24"/>
          <w:szCs w:val="24"/>
          <w:highlight w:val="none"/>
          <w:lang w:val="en-US" w:eastAsia="zh-CN" w:bidi="ar-SA"/>
        </w:rPr>
        <w:t>5.5 竞包特别说明</w:t>
      </w:r>
    </w:p>
    <w:p w14:paraId="21754806">
      <w:pPr>
        <w:pStyle w:val="6"/>
        <w:kinsoku w:val="0"/>
        <w:snapToGrid w:val="0"/>
        <w:spacing w:line="360" w:lineRule="auto"/>
        <w:ind w:left="0" w:firstLine="480" w:firstLineChars="200"/>
        <w:jc w:val="both"/>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kern w:val="2"/>
          <w:sz w:val="24"/>
          <w:szCs w:val="24"/>
          <w:highlight w:val="none"/>
          <w:lang w:val="en-US" w:eastAsia="zh-CN" w:bidi="ar-SA"/>
        </w:rPr>
        <w:t>5.5.1竞包解密使用竞包人上传的加密电子竞包文件。</w:t>
      </w:r>
    </w:p>
    <w:p w14:paraId="0E581DDD">
      <w:pPr>
        <w:pStyle w:val="6"/>
        <w:kinsoku w:val="0"/>
        <w:snapToGrid w:val="0"/>
        <w:spacing w:line="360" w:lineRule="auto"/>
        <w:ind w:left="0" w:firstLine="480" w:firstLineChars="200"/>
        <w:jc w:val="both"/>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kern w:val="2"/>
          <w:sz w:val="24"/>
          <w:szCs w:val="24"/>
          <w:highlight w:val="none"/>
          <w:lang w:val="en-US" w:eastAsia="zh-CN" w:bidi="ar-SA"/>
        </w:rPr>
        <w:t>5.5.2因竞包人原因造成其电子文件未解密的，视为撤销其竞包文件；竞包截止时间前未完成竞包文件传输的，视为撤回其竞包文件；因竞包人之外的原因造成电子竞包文件未解密的，视为撤回其竞包文件。</w:t>
      </w:r>
    </w:p>
    <w:p w14:paraId="26427367">
      <w:pPr>
        <w:pStyle w:val="6"/>
        <w:keepNext w:val="0"/>
        <w:keepLines w:val="0"/>
        <w:pageBreakBefore w:val="0"/>
        <w:widowControl w:val="0"/>
        <w:kinsoku w:val="0"/>
        <w:wordWrap/>
        <w:overflowPunct/>
        <w:topLinePunct w:val="0"/>
        <w:autoSpaceDE/>
        <w:autoSpaceDN/>
        <w:bidi w:val="0"/>
        <w:adjustRightInd w:val="0"/>
        <w:snapToGrid w:val="0"/>
        <w:spacing w:after="0" w:line="360" w:lineRule="auto"/>
        <w:ind w:left="0" w:leftChars="0" w:right="0" w:rightChars="0" w:firstLine="480" w:firstLineChars="200"/>
        <w:jc w:val="both"/>
        <w:textAlignment w:val="baseline"/>
        <w:rPr>
          <w:rFonts w:hint="eastAsia" w:ascii="仿宋" w:hAnsi="仿宋" w:eastAsia="仿宋" w:cs="仿宋"/>
          <w:strike/>
          <w:dstrike w:val="0"/>
          <w:color w:val="auto"/>
          <w:w w:val="98"/>
          <w:kern w:val="2"/>
          <w:sz w:val="24"/>
          <w:szCs w:val="24"/>
          <w:highlight w:val="none"/>
          <w:lang w:val="en-US" w:eastAsia="zh-CN" w:bidi="ar-SA"/>
        </w:rPr>
      </w:pPr>
      <w:r>
        <w:rPr>
          <w:rFonts w:hint="eastAsia" w:ascii="仿宋" w:hAnsi="仿宋" w:eastAsia="仿宋" w:cs="仿宋"/>
          <w:strike/>
          <w:dstrike w:val="0"/>
          <w:color w:val="auto"/>
          <w:kern w:val="2"/>
          <w:sz w:val="24"/>
          <w:szCs w:val="24"/>
          <w:highlight w:val="none"/>
          <w:lang w:val="en-US" w:eastAsia="zh-CN" w:bidi="ar-SA"/>
        </w:rPr>
        <w:t>5.5.3</w:t>
      </w:r>
      <w:r>
        <w:rPr>
          <w:rFonts w:hint="eastAsia" w:ascii="仿宋" w:hAnsi="仿宋" w:eastAsia="仿宋" w:cs="仿宋"/>
          <w:strike/>
          <w:dstrike w:val="0"/>
          <w:color w:val="auto"/>
          <w:w w:val="100"/>
          <w:kern w:val="2"/>
          <w:sz w:val="24"/>
          <w:szCs w:val="24"/>
          <w:highlight w:val="none"/>
          <w:lang w:val="en-US" w:eastAsia="zh-CN" w:bidi="ar-SA"/>
        </w:rPr>
        <w:t>部分竞包人的电子文件无法解密的，其他竞包文件的竞包可以继续进行。</w:t>
      </w:r>
    </w:p>
    <w:p w14:paraId="6FD2768D">
      <w:pPr>
        <w:pStyle w:val="6"/>
        <w:keepNext w:val="0"/>
        <w:keepLines w:val="0"/>
        <w:pageBreakBefore w:val="0"/>
        <w:widowControl w:val="0"/>
        <w:kinsoku w:val="0"/>
        <w:wordWrap/>
        <w:overflowPunct/>
        <w:topLinePunct w:val="0"/>
        <w:autoSpaceDE/>
        <w:autoSpaceDN/>
        <w:bidi w:val="0"/>
        <w:adjustRightInd w:val="0"/>
        <w:snapToGrid w:val="0"/>
        <w:spacing w:after="0" w:line="360" w:lineRule="auto"/>
        <w:ind w:left="0" w:leftChars="0" w:right="0" w:rightChars="0" w:firstLine="480" w:firstLineChars="200"/>
        <w:jc w:val="both"/>
        <w:textAlignment w:val="baseline"/>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kern w:val="2"/>
          <w:sz w:val="24"/>
          <w:szCs w:val="24"/>
          <w:highlight w:val="none"/>
          <w:lang w:val="en-US" w:eastAsia="zh-CN" w:bidi="ar-SA"/>
        </w:rPr>
        <w:t>5.5.4竞包人必须使用生成电子文件的CA数字证书解密电子竞包文件。（竞包人应特别注意CA数字证书的有效性，包括但不限于以下情形：1.介质CA数字证书延期、补办后，虽硬件介质不变但证书 Key 号发生改变，视为不同证书，会导致竞包时无法解密竞包文件。2.移动CA数字证书需在有效期内进行续费操作，过期后只能重新申领，重新申领的移动CA数字证书不能解密申领之前加密的竞包文件。）</w:t>
      </w:r>
    </w:p>
    <w:p w14:paraId="0FB4E74E">
      <w:pPr>
        <w:pStyle w:val="6"/>
        <w:keepNext w:val="0"/>
        <w:keepLines w:val="0"/>
        <w:pageBreakBefore w:val="0"/>
        <w:widowControl w:val="0"/>
        <w:kinsoku w:val="0"/>
        <w:wordWrap/>
        <w:overflowPunct/>
        <w:topLinePunct w:val="0"/>
        <w:autoSpaceDE/>
        <w:autoSpaceDN/>
        <w:bidi w:val="0"/>
        <w:adjustRightInd w:val="0"/>
        <w:snapToGrid w:val="0"/>
        <w:spacing w:after="0" w:line="360" w:lineRule="auto"/>
        <w:ind w:left="0" w:leftChars="0" w:right="0" w:rightChars="0" w:firstLine="480" w:firstLineChars="200"/>
        <w:jc w:val="both"/>
        <w:textAlignment w:val="baseline"/>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kern w:val="2"/>
          <w:sz w:val="24"/>
          <w:szCs w:val="24"/>
          <w:highlight w:val="none"/>
          <w:lang w:val="en-US" w:eastAsia="zh-CN" w:bidi="ar-SA"/>
        </w:rPr>
        <w:t>5.5.5竞包人应实时关注不见面竞包系统页面，观看竞包全过程，并根据需要，使用不见面竞包系统与发包人进行互动交流、澄清、异议、竞包文件解密等活动。竞包人登录不见面竞包系统，参与在线竞包活动，均被视为是竞包人的法定代表人或其委托代理人，承担相应的法律责任。</w:t>
      </w:r>
    </w:p>
    <w:p w14:paraId="01BA2714">
      <w:pPr>
        <w:pStyle w:val="6"/>
        <w:kinsoku w:val="0"/>
        <w:snapToGrid w:val="0"/>
        <w:spacing w:line="360" w:lineRule="auto"/>
        <w:ind w:left="0" w:firstLine="480" w:firstLineChars="200"/>
        <w:jc w:val="both"/>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dstrike w:val="0"/>
          <w:color w:val="auto"/>
          <w:kern w:val="2"/>
          <w:sz w:val="24"/>
          <w:szCs w:val="24"/>
          <w:highlight w:val="none"/>
          <w:lang w:val="en-US" w:eastAsia="zh-CN" w:bidi="ar-SA"/>
        </w:rPr>
        <w:t>5.5.6未及时登录不见面竞包系统参与在线竞包，竞包人将无法及时获取解密指令、废包、澄清、唱包、评审结果等实时情况。竞包人应自行承担由此引起的相关风险。</w:t>
      </w:r>
    </w:p>
    <w:p w14:paraId="08AA25C7">
      <w:pPr>
        <w:spacing w:line="360" w:lineRule="auto"/>
        <w:rPr>
          <w:rFonts w:hint="eastAsia"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rPr>
        <w:t>6</w:t>
      </w:r>
      <w:r>
        <w:rPr>
          <w:rFonts w:hint="eastAsia" w:ascii="仿宋" w:hAnsi="仿宋" w:eastAsia="仿宋" w:cs="仿宋"/>
          <w:b/>
          <w:color w:val="auto"/>
          <w:sz w:val="30"/>
          <w:szCs w:val="30"/>
          <w:highlight w:val="none"/>
          <w:lang w:val="en-US" w:eastAsia="zh-CN"/>
        </w:rPr>
        <w:t>.</w:t>
      </w:r>
      <w:r>
        <w:rPr>
          <w:rFonts w:hint="eastAsia" w:ascii="仿宋" w:hAnsi="仿宋" w:eastAsia="仿宋" w:cs="仿宋"/>
          <w:b/>
          <w:color w:val="auto"/>
          <w:sz w:val="30"/>
          <w:szCs w:val="30"/>
          <w:highlight w:val="none"/>
        </w:rPr>
        <w:t>评</w:t>
      </w:r>
      <w:bookmarkEnd w:id="208"/>
      <w:bookmarkEnd w:id="209"/>
      <w:bookmarkEnd w:id="210"/>
      <w:bookmarkEnd w:id="211"/>
      <w:bookmarkEnd w:id="212"/>
      <w:bookmarkEnd w:id="213"/>
      <w:r>
        <w:rPr>
          <w:rFonts w:hint="eastAsia" w:ascii="仿宋" w:hAnsi="仿宋" w:eastAsia="仿宋" w:cs="仿宋"/>
          <w:b/>
          <w:color w:val="auto"/>
          <w:sz w:val="30"/>
          <w:szCs w:val="30"/>
          <w:highlight w:val="none"/>
          <w:lang w:eastAsia="zh-CN"/>
        </w:rPr>
        <w:t>审</w:t>
      </w:r>
    </w:p>
    <w:p w14:paraId="34FE00DC">
      <w:pPr>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highlight w:val="none"/>
        </w:rPr>
      </w:pPr>
      <w:bookmarkStart w:id="214" w:name="_Toc23756"/>
      <w:bookmarkStart w:id="215" w:name="_Toc8648"/>
      <w:bookmarkStart w:id="216" w:name="_Toc460"/>
      <w:bookmarkStart w:id="217" w:name="_Toc28991"/>
      <w:bookmarkStart w:id="218" w:name="_Toc451938358"/>
      <w:bookmarkStart w:id="219" w:name="_Toc432777838"/>
      <w:r>
        <w:rPr>
          <w:rFonts w:hint="eastAsia" w:ascii="仿宋" w:hAnsi="仿宋" w:eastAsia="仿宋" w:cs="仿宋"/>
          <w:color w:val="auto"/>
          <w:sz w:val="24"/>
          <w:highlight w:val="none"/>
        </w:rPr>
        <w:t>6.1</w:t>
      </w:r>
      <w:bookmarkEnd w:id="214"/>
      <w:bookmarkEnd w:id="215"/>
      <w:bookmarkEnd w:id="216"/>
      <w:bookmarkEnd w:id="217"/>
      <w:bookmarkStart w:id="220" w:name="_Toc9426"/>
      <w:bookmarkStart w:id="221" w:name="_Toc15839"/>
      <w:bookmarkStart w:id="222" w:name="_Toc29061"/>
      <w:bookmarkStart w:id="223" w:name="_Toc28942"/>
      <w:r>
        <w:rPr>
          <w:rFonts w:hint="eastAsia" w:ascii="仿宋" w:hAnsi="仿宋" w:eastAsia="仿宋" w:cs="仿宋"/>
          <w:color w:val="auto"/>
          <w:sz w:val="24"/>
          <w:highlight w:val="none"/>
        </w:rPr>
        <w:t>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办法</w:t>
      </w:r>
      <w:bookmarkEnd w:id="218"/>
      <w:bookmarkEnd w:id="219"/>
      <w:bookmarkEnd w:id="220"/>
      <w:bookmarkEnd w:id="221"/>
      <w:bookmarkEnd w:id="222"/>
      <w:bookmarkEnd w:id="223"/>
    </w:p>
    <w:p w14:paraId="200B396D">
      <w:pPr>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6.1.1根据有关规定，本工程实行“造价下浮率计分法（简易程序）”进行</w:t>
      </w:r>
      <w:r>
        <w:rPr>
          <w:rFonts w:hint="eastAsia" w:ascii="仿宋" w:hAnsi="仿宋" w:eastAsia="仿宋" w:cs="仿宋"/>
          <w:color w:val="auto"/>
          <w:sz w:val="24"/>
          <w:highlight w:val="none"/>
          <w:lang w:eastAsia="zh-CN"/>
        </w:rPr>
        <w:t>评审</w:t>
      </w:r>
      <w:r>
        <w:rPr>
          <w:rFonts w:hint="eastAsia" w:ascii="仿宋" w:hAnsi="仿宋" w:eastAsia="仿宋" w:cs="仿宋"/>
          <w:color w:val="auto"/>
          <w:sz w:val="24"/>
          <w:highlight w:val="none"/>
        </w:rPr>
        <w:t>。</w:t>
      </w:r>
    </w:p>
    <w:p w14:paraId="47BF03B4">
      <w:pPr>
        <w:spacing w:line="400" w:lineRule="exact"/>
        <w:ind w:firstLine="480" w:firstLineChars="200"/>
        <w:rPr>
          <w:rFonts w:hint="eastAsia" w:ascii="仿宋" w:hAnsi="仿宋" w:eastAsia="仿宋"/>
          <w:sz w:val="24"/>
        </w:rPr>
      </w:pPr>
      <w:bookmarkStart w:id="224" w:name="_Toc3384"/>
      <w:bookmarkStart w:id="225" w:name="_Toc20317"/>
      <w:bookmarkStart w:id="226" w:name="_Toc432777839"/>
      <w:bookmarkStart w:id="227" w:name="_Toc12695"/>
      <w:bookmarkStart w:id="228" w:name="_Toc6617"/>
      <w:r>
        <w:rPr>
          <w:rFonts w:hint="eastAsia" w:ascii="仿宋" w:hAnsi="仿宋" w:eastAsia="仿宋"/>
          <w:sz w:val="24"/>
        </w:rPr>
        <w:t>6.1.2下浮率区间详见投标人须知前附表第18项（均含且保留到小数点后两位），在招标人和有效投标人中各选派一名代表在该下浮率区间内各随机抽取一个下浮率（均含且保留到小数点后两位），算术平均后作为基准下浮率（精确到小数点后两位，第三位四舍五入）。</w:t>
      </w:r>
    </w:p>
    <w:p w14:paraId="79D293D9">
      <w:pPr>
        <w:spacing w:line="400" w:lineRule="exact"/>
        <w:ind w:firstLine="480" w:firstLineChars="200"/>
        <w:rPr>
          <w:rFonts w:hint="eastAsia" w:ascii="仿宋" w:hAnsi="仿宋" w:eastAsia="仿宋" w:cs="仿宋"/>
          <w:color w:val="auto"/>
          <w:highlight w:val="none"/>
          <w:lang w:val="en-US" w:eastAsia="zh-CN"/>
        </w:rPr>
      </w:pPr>
      <w:r>
        <w:rPr>
          <w:rFonts w:hint="eastAsia" w:ascii="仿宋" w:hAnsi="仿宋" w:eastAsia="仿宋"/>
          <w:sz w:val="24"/>
        </w:rPr>
        <w:t>6.1.3得分计算方法：投标人的报价下浮率等于基准下浮率得100分，投标人的报价下浮率与基准下浮率相比，每少下浮一个百分点扣4分，每多下浮一个百分点扣2分，不足1%以插入法计算（均精确到小数点后两位，第三位四舍五入）。</w:t>
      </w:r>
    </w:p>
    <w:p w14:paraId="7DE56135">
      <w:pPr>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highlight w:val="none"/>
        </w:rPr>
      </w:pPr>
      <w:bookmarkStart w:id="229" w:name="_Toc451938359"/>
      <w:r>
        <w:rPr>
          <w:rFonts w:hint="eastAsia" w:ascii="仿宋" w:hAnsi="仿宋" w:eastAsia="仿宋" w:cs="仿宋"/>
          <w:color w:val="auto"/>
          <w:sz w:val="24"/>
          <w:highlight w:val="none"/>
        </w:rPr>
        <w:t>6.2评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过程保密</w:t>
      </w:r>
      <w:bookmarkEnd w:id="224"/>
      <w:bookmarkEnd w:id="225"/>
      <w:bookmarkEnd w:id="226"/>
      <w:bookmarkEnd w:id="227"/>
      <w:bookmarkEnd w:id="228"/>
      <w:bookmarkEnd w:id="229"/>
    </w:p>
    <w:p w14:paraId="3F1438E4">
      <w:pPr>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后至</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人公布</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结果之前，有关</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文件的检查、澄清、评比等信息对与本过程无关的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人及其他人员保密。</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人不应对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人或有关人员施加影响和试图获取评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信息，违者可能导致被取消</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资格。</w:t>
      </w:r>
    </w:p>
    <w:p w14:paraId="6629322B">
      <w:pPr>
        <w:spacing w:line="360" w:lineRule="auto"/>
        <w:rPr>
          <w:rFonts w:hint="eastAsia" w:ascii="仿宋" w:hAnsi="仿宋" w:eastAsia="仿宋" w:cs="仿宋"/>
          <w:b/>
          <w:color w:val="auto"/>
          <w:sz w:val="32"/>
          <w:szCs w:val="32"/>
          <w:highlight w:val="none"/>
          <w:lang w:eastAsia="zh-CN"/>
        </w:rPr>
      </w:pPr>
      <w:bookmarkStart w:id="230" w:name="_Toc26846"/>
      <w:bookmarkStart w:id="231" w:name="_Toc28104"/>
      <w:bookmarkStart w:id="232" w:name="_Toc21344"/>
      <w:bookmarkStart w:id="233" w:name="_Toc31328"/>
      <w:bookmarkStart w:id="234" w:name="_Toc432777840"/>
      <w:bookmarkStart w:id="235" w:name="_Toc451938360"/>
      <w:r>
        <w:rPr>
          <w:rFonts w:hint="eastAsia" w:ascii="仿宋" w:hAnsi="仿宋" w:eastAsia="仿宋" w:cs="仿宋"/>
          <w:b/>
          <w:color w:val="auto"/>
          <w:sz w:val="32"/>
          <w:szCs w:val="32"/>
          <w:highlight w:val="none"/>
        </w:rPr>
        <w:t>7.定</w:t>
      </w:r>
      <w:bookmarkEnd w:id="230"/>
      <w:bookmarkEnd w:id="231"/>
      <w:bookmarkEnd w:id="232"/>
      <w:bookmarkEnd w:id="233"/>
      <w:bookmarkEnd w:id="234"/>
      <w:bookmarkEnd w:id="235"/>
      <w:r>
        <w:rPr>
          <w:rFonts w:hint="eastAsia" w:ascii="仿宋" w:hAnsi="仿宋" w:eastAsia="仿宋" w:cs="仿宋"/>
          <w:b/>
          <w:color w:val="auto"/>
          <w:sz w:val="32"/>
          <w:szCs w:val="32"/>
          <w:highlight w:val="none"/>
          <w:lang w:eastAsia="zh-CN"/>
        </w:rPr>
        <w:t>包</w:t>
      </w:r>
    </w:p>
    <w:p w14:paraId="78636D45">
      <w:pPr>
        <w:spacing w:line="360" w:lineRule="auto"/>
        <w:ind w:firstLine="480" w:firstLineChars="200"/>
        <w:rPr>
          <w:rFonts w:hint="eastAsia" w:ascii="仿宋" w:hAnsi="仿宋" w:eastAsia="仿宋" w:cs="仿宋"/>
          <w:color w:val="auto"/>
          <w:sz w:val="24"/>
          <w:highlight w:val="none"/>
        </w:rPr>
      </w:pPr>
      <w:bookmarkStart w:id="236" w:name="_Toc11641"/>
      <w:bookmarkStart w:id="237" w:name="_Toc28193"/>
      <w:bookmarkStart w:id="238" w:name="_Toc451938361"/>
      <w:bookmarkStart w:id="239" w:name="_Toc27459"/>
      <w:bookmarkStart w:id="240" w:name="_Toc432777841"/>
      <w:bookmarkStart w:id="241" w:name="_Toc1017"/>
      <w:r>
        <w:rPr>
          <w:rFonts w:hint="eastAsia" w:ascii="仿宋" w:hAnsi="仿宋" w:eastAsia="仿宋" w:cs="仿宋"/>
          <w:color w:val="auto"/>
          <w:sz w:val="24"/>
          <w:highlight w:val="none"/>
        </w:rPr>
        <w:t>7.1定</w:t>
      </w:r>
      <w:r>
        <w:rPr>
          <w:rFonts w:hint="eastAsia" w:ascii="仿宋" w:hAnsi="仿宋" w:eastAsia="仿宋" w:cs="仿宋"/>
          <w:color w:val="auto"/>
          <w:sz w:val="24"/>
          <w:highlight w:val="none"/>
          <w:lang w:eastAsia="zh-CN"/>
        </w:rPr>
        <w:t>包</w:t>
      </w:r>
      <w:r>
        <w:rPr>
          <w:rFonts w:hint="eastAsia" w:ascii="仿宋" w:hAnsi="仿宋" w:eastAsia="仿宋" w:cs="仿宋"/>
          <w:color w:val="auto"/>
          <w:sz w:val="24"/>
          <w:highlight w:val="none"/>
        </w:rPr>
        <w:t>方式</w:t>
      </w:r>
      <w:bookmarkEnd w:id="236"/>
      <w:bookmarkEnd w:id="237"/>
      <w:bookmarkEnd w:id="238"/>
      <w:bookmarkEnd w:id="239"/>
      <w:bookmarkEnd w:id="240"/>
      <w:bookmarkEnd w:id="241"/>
    </w:p>
    <w:p w14:paraId="43C29083">
      <w:pPr>
        <w:pStyle w:val="13"/>
        <w:spacing w:after="0" w:afterLines="0" w:line="400" w:lineRule="exact"/>
        <w:ind w:left="0" w:leftChars="0" w:firstLine="559" w:firstLineChars="233"/>
        <w:rPr>
          <w:rFonts w:hint="eastAsia" w:ascii="仿宋" w:hAnsi="仿宋" w:eastAsia="仿宋" w:cs="仿宋"/>
          <w:b w:val="0"/>
          <w:bCs w:val="0"/>
          <w:color w:val="auto"/>
          <w:kern w:val="2"/>
          <w:sz w:val="24"/>
          <w:szCs w:val="24"/>
          <w:highlight w:val="none"/>
          <w:lang w:val="en-US" w:eastAsia="zh-CN" w:bidi="ar-SA"/>
        </w:rPr>
      </w:pPr>
      <w:bookmarkStart w:id="242" w:name="_Toc432777843"/>
      <w:bookmarkStart w:id="243" w:name="_Toc30998"/>
      <w:bookmarkStart w:id="244" w:name="_Toc15487"/>
      <w:bookmarkStart w:id="245" w:name="_Toc29387"/>
      <w:bookmarkStart w:id="246" w:name="_Toc451938363"/>
      <w:bookmarkStart w:id="247" w:name="_Toc16367"/>
      <w:r>
        <w:rPr>
          <w:rFonts w:hint="eastAsia" w:ascii="仿宋" w:hAnsi="仿宋" w:eastAsia="仿宋" w:cs="仿宋"/>
          <w:color w:val="auto"/>
          <w:sz w:val="24"/>
          <w:highlight w:val="none"/>
          <w:lang w:eastAsia="zh-CN"/>
        </w:rPr>
        <w:t>得分最高的为预中包人。当最高得分出现并列时，以投标报价低者为预中</w:t>
      </w:r>
      <w:r>
        <w:rPr>
          <w:rFonts w:hint="eastAsia" w:ascii="仿宋" w:hAnsi="仿宋" w:eastAsia="仿宋" w:cs="仿宋"/>
          <w:color w:val="auto"/>
          <w:sz w:val="24"/>
          <w:highlight w:val="none"/>
          <w:lang w:val="en-US" w:eastAsia="zh-CN"/>
        </w:rPr>
        <w:t>包</w:t>
      </w:r>
      <w:r>
        <w:rPr>
          <w:rFonts w:hint="eastAsia" w:ascii="仿宋" w:hAnsi="仿宋" w:eastAsia="仿宋" w:cs="仿宋"/>
          <w:color w:val="auto"/>
          <w:sz w:val="24"/>
          <w:highlight w:val="none"/>
          <w:lang w:eastAsia="zh-CN"/>
        </w:rPr>
        <w:t>人；如再次出现并列时，则当场抽签确定预中</w:t>
      </w:r>
      <w:r>
        <w:rPr>
          <w:rFonts w:hint="eastAsia" w:ascii="仿宋" w:hAnsi="仿宋" w:eastAsia="仿宋" w:cs="仿宋"/>
          <w:color w:val="auto"/>
          <w:sz w:val="24"/>
          <w:highlight w:val="none"/>
          <w:lang w:val="en-US" w:eastAsia="zh-CN"/>
        </w:rPr>
        <w:t>包</w:t>
      </w:r>
      <w:r>
        <w:rPr>
          <w:rFonts w:hint="eastAsia" w:ascii="仿宋" w:hAnsi="仿宋" w:eastAsia="仿宋" w:cs="仿宋"/>
          <w:color w:val="auto"/>
          <w:sz w:val="24"/>
          <w:highlight w:val="none"/>
          <w:lang w:eastAsia="zh-CN"/>
        </w:rPr>
        <w:t>人</w:t>
      </w:r>
    </w:p>
    <w:p w14:paraId="25FF390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7.2预</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人公示</w:t>
      </w:r>
      <w:bookmarkEnd w:id="242"/>
      <w:bookmarkEnd w:id="243"/>
      <w:bookmarkEnd w:id="244"/>
      <w:bookmarkEnd w:id="245"/>
      <w:bookmarkEnd w:id="246"/>
      <w:bookmarkEnd w:id="247"/>
    </w:p>
    <w:p w14:paraId="4573F5D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7.2.1预</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人确定后，</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人应当在</w:t>
      </w:r>
      <w:r>
        <w:rPr>
          <w:rFonts w:hint="eastAsia" w:ascii="仿宋" w:hAnsi="仿宋" w:eastAsia="仿宋" w:cs="仿宋"/>
          <w:color w:val="auto"/>
          <w:sz w:val="24"/>
          <w:highlight w:val="none"/>
          <w:lang w:eastAsia="zh-CN"/>
        </w:rPr>
        <w:t>诸暨市公共资源交易网</w:t>
      </w:r>
      <w:r>
        <w:rPr>
          <w:rFonts w:hint="eastAsia" w:ascii="仿宋" w:hAnsi="仿宋" w:eastAsia="仿宋" w:cs="仿宋"/>
          <w:color w:val="auto"/>
          <w:sz w:val="24"/>
          <w:highlight w:val="none"/>
        </w:rPr>
        <w:t>上予以公示，接受社会监督，公示期限按须知前附表（一）规定。公示期满后，无异议的准予核发《</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通知书》。</w:t>
      </w:r>
    </w:p>
    <w:p w14:paraId="5B23412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7.2.2</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人（或代理机构）应当自确定</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人之日起15日内，向</w:t>
      </w:r>
      <w:r>
        <w:rPr>
          <w:rFonts w:hint="eastAsia" w:ascii="仿宋" w:hAnsi="仿宋" w:eastAsia="仿宋" w:cs="仿宋"/>
          <w:color w:val="auto"/>
          <w:sz w:val="24"/>
          <w:highlight w:val="none"/>
          <w:lang w:val="en-US" w:eastAsia="zh-CN"/>
        </w:rPr>
        <w:t>交易办</w:t>
      </w:r>
      <w:r>
        <w:rPr>
          <w:rFonts w:hint="eastAsia" w:ascii="仿宋" w:hAnsi="仿宋" w:eastAsia="仿宋" w:cs="仿宋"/>
          <w:color w:val="auto"/>
          <w:sz w:val="24"/>
          <w:highlight w:val="none"/>
        </w:rPr>
        <w:t>递交</w:t>
      </w:r>
      <w:r>
        <w:rPr>
          <w:rFonts w:hint="eastAsia" w:ascii="仿宋" w:hAnsi="仿宋" w:eastAsia="仿宋" w:cs="仿宋"/>
          <w:color w:val="auto"/>
          <w:sz w:val="24"/>
          <w:highlight w:val="none"/>
          <w:lang w:eastAsia="zh-CN"/>
        </w:rPr>
        <w:t>发包竞包</w:t>
      </w:r>
      <w:r>
        <w:rPr>
          <w:rFonts w:hint="eastAsia" w:ascii="仿宋" w:hAnsi="仿宋" w:eastAsia="仿宋" w:cs="仿宋"/>
          <w:color w:val="auto"/>
          <w:sz w:val="24"/>
          <w:highlight w:val="none"/>
        </w:rPr>
        <w:t>情况的书面报告。</w:t>
      </w:r>
    </w:p>
    <w:p w14:paraId="2FA8501D">
      <w:pPr>
        <w:spacing w:line="360" w:lineRule="auto"/>
        <w:ind w:firstLine="480" w:firstLineChars="200"/>
        <w:rPr>
          <w:rFonts w:hint="eastAsia" w:ascii="仿宋" w:hAnsi="仿宋" w:eastAsia="仿宋" w:cs="仿宋"/>
          <w:color w:val="auto"/>
          <w:sz w:val="24"/>
          <w:highlight w:val="none"/>
        </w:rPr>
      </w:pPr>
      <w:bookmarkStart w:id="248" w:name="_Toc432777844"/>
      <w:bookmarkStart w:id="249" w:name="_Toc451938364"/>
      <w:r>
        <w:rPr>
          <w:rFonts w:hint="eastAsia" w:ascii="仿宋" w:hAnsi="仿宋" w:eastAsia="仿宋" w:cs="仿宋"/>
          <w:color w:val="auto"/>
          <w:sz w:val="24"/>
          <w:highlight w:val="none"/>
        </w:rPr>
        <w:t>7.2.3预</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人放弃</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或被取消</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资格的，</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人应重新组织</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。预</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人放弃</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资格的，按有关规定处理。</w:t>
      </w:r>
    </w:p>
    <w:p w14:paraId="763BE72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7.3评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结果异议</w:t>
      </w:r>
      <w:bookmarkEnd w:id="248"/>
      <w:bookmarkEnd w:id="249"/>
    </w:p>
    <w:p w14:paraId="10EF70B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人或者其他利害关系人对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的项目的评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结果有异议的，应当在</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候选人公示期间提出。</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人应当自收到异议之日起3日内作出答复；作出答复前，应当暂停</w:t>
      </w:r>
      <w:r>
        <w:rPr>
          <w:rFonts w:hint="eastAsia" w:ascii="仿宋" w:hAnsi="仿宋" w:eastAsia="仿宋" w:cs="仿宋"/>
          <w:color w:val="auto"/>
          <w:sz w:val="24"/>
          <w:highlight w:val="none"/>
          <w:lang w:eastAsia="zh-CN"/>
        </w:rPr>
        <w:t>发包竞包</w:t>
      </w:r>
      <w:r>
        <w:rPr>
          <w:rFonts w:hint="eastAsia" w:ascii="仿宋" w:hAnsi="仿宋" w:eastAsia="仿宋" w:cs="仿宋"/>
          <w:color w:val="auto"/>
          <w:sz w:val="24"/>
          <w:highlight w:val="none"/>
        </w:rPr>
        <w:t>活动。</w:t>
      </w:r>
    </w:p>
    <w:p w14:paraId="006FBA6D">
      <w:pPr>
        <w:spacing w:line="360" w:lineRule="auto"/>
        <w:rPr>
          <w:rFonts w:hint="eastAsia" w:ascii="仿宋" w:hAnsi="仿宋" w:eastAsia="仿宋" w:cs="仿宋"/>
          <w:color w:val="auto"/>
          <w:sz w:val="24"/>
          <w:highlight w:val="none"/>
        </w:rPr>
      </w:pPr>
      <w:bookmarkStart w:id="250" w:name="_Toc20333"/>
      <w:bookmarkStart w:id="251" w:name="_Toc32187"/>
      <w:bookmarkStart w:id="252" w:name="_Toc29439"/>
      <w:bookmarkStart w:id="253" w:name="_Toc29417"/>
      <w:bookmarkStart w:id="254" w:name="_Toc432777845"/>
      <w:bookmarkStart w:id="255" w:name="_Toc451938365"/>
      <w:r>
        <w:rPr>
          <w:rFonts w:hint="eastAsia" w:ascii="仿宋" w:hAnsi="仿宋" w:eastAsia="仿宋" w:cs="仿宋"/>
          <w:b/>
          <w:color w:val="auto"/>
          <w:sz w:val="30"/>
          <w:szCs w:val="30"/>
          <w:highlight w:val="none"/>
        </w:rPr>
        <w:t>8.合同的授予</w:t>
      </w:r>
      <w:bookmarkEnd w:id="250"/>
      <w:bookmarkEnd w:id="251"/>
      <w:bookmarkEnd w:id="252"/>
      <w:bookmarkEnd w:id="253"/>
      <w:bookmarkEnd w:id="254"/>
      <w:bookmarkEnd w:id="255"/>
    </w:p>
    <w:p w14:paraId="63BDFDBA">
      <w:pPr>
        <w:spacing w:line="360" w:lineRule="auto"/>
        <w:ind w:firstLine="480" w:firstLineChars="200"/>
        <w:rPr>
          <w:rFonts w:hint="eastAsia" w:ascii="仿宋" w:hAnsi="仿宋" w:eastAsia="仿宋" w:cs="仿宋"/>
          <w:color w:val="auto"/>
          <w:sz w:val="24"/>
          <w:highlight w:val="none"/>
        </w:rPr>
      </w:pPr>
      <w:bookmarkStart w:id="256" w:name="_Toc20180"/>
      <w:bookmarkStart w:id="257" w:name="_Toc4459"/>
      <w:bookmarkStart w:id="258" w:name="_Toc432777846"/>
      <w:bookmarkStart w:id="259" w:name="_Toc14669"/>
      <w:bookmarkStart w:id="260" w:name="_Toc20289"/>
      <w:bookmarkStart w:id="261" w:name="_Toc451938366"/>
      <w:r>
        <w:rPr>
          <w:rFonts w:hint="eastAsia" w:ascii="仿宋" w:hAnsi="仿宋" w:eastAsia="仿宋" w:cs="仿宋"/>
          <w:color w:val="auto"/>
          <w:sz w:val="24"/>
          <w:highlight w:val="none"/>
        </w:rPr>
        <w:t>8.1合同授予标准</w:t>
      </w:r>
      <w:bookmarkEnd w:id="256"/>
      <w:bookmarkEnd w:id="257"/>
      <w:bookmarkEnd w:id="258"/>
      <w:bookmarkEnd w:id="259"/>
      <w:bookmarkEnd w:id="260"/>
      <w:bookmarkEnd w:id="261"/>
    </w:p>
    <w:p w14:paraId="2521052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本工程的施工合同将授予按</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人须知第7.1款、7.2款规定确定的</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w:t>
      </w:r>
    </w:p>
    <w:p w14:paraId="70DB7E1D">
      <w:pPr>
        <w:spacing w:line="360" w:lineRule="auto"/>
        <w:ind w:firstLine="480" w:firstLineChars="200"/>
        <w:rPr>
          <w:rFonts w:hint="eastAsia" w:ascii="仿宋" w:hAnsi="仿宋" w:eastAsia="仿宋" w:cs="仿宋"/>
          <w:color w:val="auto"/>
          <w:sz w:val="24"/>
          <w:highlight w:val="none"/>
        </w:rPr>
      </w:pPr>
      <w:bookmarkStart w:id="262" w:name="_Toc32437"/>
      <w:bookmarkStart w:id="263" w:name="_Toc27263"/>
      <w:bookmarkStart w:id="264" w:name="_Toc451938367"/>
      <w:bookmarkStart w:id="265" w:name="_Toc432777847"/>
      <w:bookmarkStart w:id="266" w:name="_Toc7932"/>
      <w:bookmarkStart w:id="267" w:name="_Toc16095"/>
      <w:r>
        <w:rPr>
          <w:rFonts w:hint="eastAsia" w:ascii="仿宋" w:hAnsi="仿宋" w:eastAsia="仿宋" w:cs="仿宋"/>
          <w:color w:val="auto"/>
          <w:sz w:val="24"/>
          <w:highlight w:val="none"/>
        </w:rPr>
        <w:t>8.2合同协议书的签订</w:t>
      </w:r>
      <w:bookmarkEnd w:id="262"/>
      <w:bookmarkEnd w:id="263"/>
      <w:bookmarkEnd w:id="264"/>
      <w:bookmarkEnd w:id="265"/>
      <w:bookmarkEnd w:id="266"/>
      <w:bookmarkEnd w:id="267"/>
    </w:p>
    <w:p w14:paraId="13238B4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8.2.1</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人与</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人应于</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人须知前附表（一）规定的日期内，按照</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文件和</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 xml:space="preserve">文件签订建设工程施工合同。 </w:t>
      </w:r>
    </w:p>
    <w:p w14:paraId="58C5788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8.2.2</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人不按</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人须知前附表（一）、第8.2.1项的规定与</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人签订合同，或合同履约管理班子成员弄虚作假的则</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人将有充分的理由废除授</w:t>
      </w:r>
      <w:r>
        <w:rPr>
          <w:rFonts w:hint="eastAsia" w:ascii="仿宋" w:hAnsi="仿宋" w:eastAsia="仿宋" w:cs="仿宋"/>
          <w:color w:val="auto"/>
          <w:sz w:val="24"/>
          <w:highlight w:val="none"/>
          <w:lang w:eastAsia="zh-CN"/>
        </w:rPr>
        <w:t>包</w:t>
      </w:r>
      <w:r>
        <w:rPr>
          <w:rFonts w:hint="eastAsia" w:ascii="仿宋" w:hAnsi="仿宋" w:eastAsia="仿宋" w:cs="仿宋"/>
          <w:color w:val="auto"/>
          <w:sz w:val="24"/>
          <w:highlight w:val="none"/>
        </w:rPr>
        <w:t>，同时依法承担相应法律责任。</w:t>
      </w:r>
    </w:p>
    <w:p w14:paraId="7CF22862">
      <w:pPr>
        <w:spacing w:line="360" w:lineRule="auto"/>
        <w:ind w:firstLine="480" w:firstLineChars="200"/>
        <w:rPr>
          <w:rFonts w:hint="eastAsia" w:ascii="仿宋" w:hAnsi="仿宋" w:eastAsia="仿宋" w:cs="仿宋"/>
          <w:color w:val="auto"/>
          <w:sz w:val="24"/>
          <w:highlight w:val="none"/>
        </w:rPr>
      </w:pPr>
      <w:bookmarkStart w:id="268" w:name="_Toc28840"/>
      <w:bookmarkStart w:id="269" w:name="_Toc451938368"/>
      <w:bookmarkStart w:id="270" w:name="_Toc7837"/>
      <w:bookmarkStart w:id="271" w:name="_Toc20962"/>
      <w:bookmarkStart w:id="272" w:name="_Toc432777848"/>
      <w:bookmarkStart w:id="273" w:name="_Toc2103"/>
      <w:r>
        <w:rPr>
          <w:rFonts w:hint="eastAsia" w:ascii="仿宋" w:hAnsi="仿宋" w:eastAsia="仿宋" w:cs="仿宋"/>
          <w:color w:val="auto"/>
          <w:sz w:val="24"/>
          <w:highlight w:val="none"/>
        </w:rPr>
        <w:t>8.3履约保证金</w:t>
      </w:r>
      <w:bookmarkEnd w:id="268"/>
      <w:bookmarkEnd w:id="269"/>
      <w:bookmarkEnd w:id="270"/>
      <w:bookmarkEnd w:id="271"/>
      <w:bookmarkEnd w:id="272"/>
      <w:bookmarkEnd w:id="273"/>
    </w:p>
    <w:p w14:paraId="20F8912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8.3.1</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人应按</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人须知前附表（一）规定在合同签署前向</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人缴纳履约保证金（不计息）。</w:t>
      </w:r>
    </w:p>
    <w:p w14:paraId="56E1EA8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8.3.2若</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人不能按</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人须知第8.3.1项的规定执行，</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人将有充分的理由废除授</w:t>
      </w:r>
      <w:r>
        <w:rPr>
          <w:rFonts w:hint="eastAsia" w:ascii="仿宋" w:hAnsi="仿宋" w:eastAsia="仿宋" w:cs="仿宋"/>
          <w:b w:val="0"/>
          <w:bCs w:val="0"/>
          <w:color w:val="auto"/>
          <w:sz w:val="24"/>
          <w:highlight w:val="none"/>
          <w:lang w:eastAsia="zh-CN"/>
        </w:rPr>
        <w:t>包，</w:t>
      </w:r>
      <w:r>
        <w:rPr>
          <w:rFonts w:hint="eastAsia" w:ascii="仿宋" w:hAnsi="仿宋" w:eastAsia="仿宋" w:cs="仿宋"/>
          <w:strike w:val="0"/>
          <w:dstrike w:val="0"/>
          <w:color w:val="auto"/>
          <w:sz w:val="24"/>
          <w:highlight w:val="none"/>
          <w:lang w:eastAsia="zh-CN"/>
        </w:rPr>
        <w:t>给发包</w:t>
      </w:r>
      <w:r>
        <w:rPr>
          <w:rFonts w:hint="eastAsia" w:ascii="仿宋" w:hAnsi="仿宋" w:eastAsia="仿宋" w:cs="仿宋"/>
          <w:strike w:val="0"/>
          <w:dstrike w:val="0"/>
          <w:color w:val="auto"/>
          <w:sz w:val="24"/>
          <w:highlight w:val="none"/>
        </w:rPr>
        <w:t>人造成的损失</w:t>
      </w:r>
      <w:r>
        <w:rPr>
          <w:rFonts w:hint="eastAsia" w:ascii="仿宋" w:hAnsi="仿宋" w:eastAsia="仿宋" w:cs="仿宋"/>
          <w:strike w:val="0"/>
          <w:dstrike w:val="0"/>
          <w:color w:val="auto"/>
          <w:sz w:val="24"/>
          <w:highlight w:val="none"/>
          <w:lang w:eastAsia="zh-CN"/>
        </w:rPr>
        <w:t>由中包人</w:t>
      </w:r>
      <w:r>
        <w:rPr>
          <w:rFonts w:hint="eastAsia" w:ascii="仿宋" w:hAnsi="仿宋" w:eastAsia="仿宋" w:cs="仿宋"/>
          <w:strike w:val="0"/>
          <w:dstrike w:val="0"/>
          <w:color w:val="auto"/>
          <w:sz w:val="24"/>
          <w:highlight w:val="none"/>
        </w:rPr>
        <w:t>予以赔偿</w:t>
      </w:r>
      <w:r>
        <w:rPr>
          <w:rFonts w:hint="eastAsia" w:ascii="仿宋" w:hAnsi="仿宋" w:eastAsia="仿宋" w:cs="仿宋"/>
          <w:color w:val="auto"/>
          <w:sz w:val="24"/>
          <w:highlight w:val="none"/>
        </w:rPr>
        <w:t>。</w:t>
      </w:r>
    </w:p>
    <w:p w14:paraId="3114419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8.3.3合同履约保证金在工程竣工验收（公路水运工程交工验收、水利工程完工验收）合格后10日内全额返还（无息）。</w:t>
      </w:r>
    </w:p>
    <w:p w14:paraId="1F874B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8.3.4对项目经理不按时到位或组织不力，发包人有权提出更换项目经理及解除合同，对延误工期或造成重大质量安全事故的在按合同有关条款处罚的同时还将报有关部门按规定进行处理。</w:t>
      </w:r>
    </w:p>
    <w:p w14:paraId="77FD264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8.3.5</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人在向</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人递交合同履约保证金的同时，</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人应向</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人提供一定的工程款支付担保。</w:t>
      </w:r>
    </w:p>
    <w:p w14:paraId="32E6A15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8.4扬尘污染防治</w:t>
      </w:r>
    </w:p>
    <w:p w14:paraId="30B64BA8">
      <w:pPr>
        <w:spacing w:line="360" w:lineRule="auto"/>
        <w:ind w:firstLine="480" w:firstLineChars="200"/>
        <w:rPr>
          <w:rFonts w:hint="eastAsia" w:ascii="仿宋" w:hAnsi="仿宋" w:eastAsia="仿宋" w:cs="仿宋"/>
          <w:color w:val="auto"/>
          <w:sz w:val="24"/>
          <w:highlight w:val="none"/>
        </w:rPr>
      </w:pPr>
      <w:bookmarkStart w:id="274" w:name="_Toc32224"/>
      <w:bookmarkStart w:id="275" w:name="_Toc432777849"/>
      <w:bookmarkStart w:id="276" w:name="_Toc13364"/>
      <w:bookmarkStart w:id="277" w:name="_Toc24239"/>
      <w:bookmarkStart w:id="278" w:name="_Toc24653"/>
      <w:bookmarkStart w:id="279" w:name="_Toc451938369"/>
      <w:bookmarkStart w:id="280" w:name="_Toc2033"/>
      <w:r>
        <w:rPr>
          <w:rFonts w:hint="eastAsia" w:ascii="仿宋" w:hAnsi="仿宋" w:eastAsia="仿宋" w:cs="仿宋"/>
          <w:color w:val="auto"/>
          <w:sz w:val="24"/>
          <w:highlight w:val="none"/>
        </w:rPr>
        <w:t>8.4.1扬尘污染防治措施编制应符合《诸暨市城区建设工程施工扬尘污染防治管理办法（试行）》（诸政办发〔2013〕83号）。</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人在</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之后提供施工现场扬尘污染防治措施，</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人在工程开工前，应将</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人编制的施工现场扬尘污染措施的方案报送到相关行业主管部门，并抄送市城市管理委员会办公室备案；</w:t>
      </w:r>
    </w:p>
    <w:p w14:paraId="597A8FE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8.4.2扬尘污染防治费专款专用，对不按诸政办发〔2013〕83号文件规定落实扬尘污染防治措施，经相关部门查实的，按有关规定处理。</w:t>
      </w:r>
    </w:p>
    <w:p w14:paraId="7173FE07">
      <w:pPr>
        <w:spacing w:line="360" w:lineRule="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9.合同价款结算方法及支付方式</w:t>
      </w:r>
      <w:bookmarkEnd w:id="274"/>
      <w:bookmarkEnd w:id="275"/>
      <w:bookmarkEnd w:id="276"/>
      <w:bookmarkEnd w:id="277"/>
      <w:bookmarkEnd w:id="278"/>
      <w:bookmarkEnd w:id="279"/>
      <w:bookmarkEnd w:id="280"/>
    </w:p>
    <w:p w14:paraId="4EEB8285">
      <w:pPr>
        <w:spacing w:line="360" w:lineRule="auto"/>
        <w:ind w:firstLine="480" w:firstLineChars="200"/>
        <w:rPr>
          <w:rFonts w:hint="eastAsia" w:ascii="仿宋" w:hAnsi="仿宋" w:eastAsia="仿宋" w:cs="仿宋"/>
          <w:color w:val="auto"/>
          <w:sz w:val="24"/>
          <w:highlight w:val="none"/>
        </w:rPr>
      </w:pPr>
      <w:bookmarkStart w:id="281" w:name="_Toc451938370"/>
      <w:bookmarkStart w:id="282" w:name="_Toc13579"/>
      <w:bookmarkStart w:id="283" w:name="_Toc31317"/>
      <w:bookmarkStart w:id="284" w:name="_Toc432777850"/>
      <w:bookmarkStart w:id="285" w:name="_Toc6766"/>
      <w:bookmarkStart w:id="286" w:name="_Toc5539"/>
      <w:r>
        <w:rPr>
          <w:rFonts w:hint="eastAsia" w:ascii="仿宋" w:hAnsi="仿宋" w:eastAsia="仿宋" w:cs="仿宋"/>
          <w:color w:val="auto"/>
          <w:sz w:val="24"/>
          <w:highlight w:val="none"/>
        </w:rPr>
        <w:t>9.1合同价款结算方法</w:t>
      </w:r>
      <w:bookmarkEnd w:id="281"/>
      <w:bookmarkEnd w:id="282"/>
      <w:bookmarkEnd w:id="283"/>
      <w:bookmarkEnd w:id="284"/>
      <w:bookmarkEnd w:id="285"/>
      <w:bookmarkEnd w:id="286"/>
    </w:p>
    <w:p w14:paraId="7D4FAC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9.1.1合同价格采用固定单价（综合单价）合同。合同价款中未包括的风险范围：</w:t>
      </w:r>
    </w:p>
    <w:p w14:paraId="1AB0E92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（1）法律法规规章和政策等的变化;</w:t>
      </w:r>
    </w:p>
    <w:p w14:paraId="32E1217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（2）工程变更、工程量清单漏项或清单项目重复计列等非承包人原因引起的工程量清单项目调整;</w:t>
      </w:r>
    </w:p>
    <w:p w14:paraId="5F060B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（3）工程变更或者施工图纸与</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清单项目特征描述不符;</w:t>
      </w:r>
    </w:p>
    <w:p w14:paraId="3EA1DBA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（4）工程变更、工程量清单项目工程量偏差等非承包人原因引起的工程量调整;</w:t>
      </w:r>
    </w:p>
    <w:p w14:paraId="38B4E27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（5）工程变更，工程量清单项目调整或工程量偏差等引起的措施项目变化;</w:t>
      </w:r>
    </w:p>
    <w:p w14:paraId="6A8550D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（6）新增工程量清单项目综合单价的确定,或已有项目因工程量变化超过合同约定幅度后，单价的调整、确定;</w:t>
      </w:r>
    </w:p>
    <w:p w14:paraId="18C0D31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（7）价格波动超过</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人须知前附表（一）约定幅度；</w:t>
      </w:r>
    </w:p>
    <w:p w14:paraId="2A23BD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（8）不可抗力;</w:t>
      </w:r>
    </w:p>
    <w:p w14:paraId="39D8FE7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（9）需要约定的其他调整事项。</w:t>
      </w:r>
    </w:p>
    <w:p w14:paraId="5CBA260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9.1.2结算方法：</w:t>
      </w:r>
    </w:p>
    <w:p w14:paraId="7FC86572">
      <w:pPr>
        <w:numPr>
          <w:ilvl w:val="0"/>
          <w:numId w:val="2"/>
        </w:numPr>
        <w:spacing w:line="360" w:lineRule="auto"/>
        <w:ind w:firstLine="480" w:firstLineChars="200"/>
        <w:rPr>
          <w:rFonts w:hint="eastAsia" w:ascii="仿宋" w:hAnsi="仿宋" w:eastAsia="仿宋" w:cs="仿宋"/>
          <w:color w:val="auto"/>
          <w:sz w:val="24"/>
          <w:highlight w:val="none"/>
          <w:u w:val="none"/>
        </w:rPr>
      </w:pPr>
      <w:r>
        <w:rPr>
          <w:rFonts w:hint="eastAsia" w:ascii="仿宋" w:hAnsi="仿宋" w:eastAsia="仿宋" w:cs="仿宋"/>
          <w:color w:val="auto"/>
          <w:sz w:val="24"/>
          <w:highlight w:val="none"/>
        </w:rPr>
        <w:t>待竣工验收达到承诺的质量标准后方能进行竣工结算，</w:t>
      </w:r>
      <w:r>
        <w:rPr>
          <w:rFonts w:hint="eastAsia" w:ascii="仿宋" w:hAnsi="仿宋" w:eastAsia="仿宋" w:cs="仿宋"/>
          <w:color w:val="auto"/>
          <w:sz w:val="24"/>
          <w:szCs w:val="24"/>
          <w:highlight w:val="none"/>
          <w:u w:val="none"/>
          <w:lang w:eastAsia="zh-CN"/>
        </w:rPr>
        <w:t>单项合同价</w:t>
      </w:r>
      <w:r>
        <w:rPr>
          <w:rFonts w:hint="eastAsia" w:ascii="仿宋" w:hAnsi="仿宋" w:eastAsia="仿宋" w:cs="仿宋"/>
          <w:color w:val="auto"/>
          <w:sz w:val="24"/>
          <w:szCs w:val="24"/>
          <w:highlight w:val="none"/>
          <w:u w:val="none"/>
          <w:lang w:val="en-US" w:eastAsia="zh-CN"/>
        </w:rPr>
        <w:t>200万元（含）以下的工程</w:t>
      </w:r>
      <w:r>
        <w:rPr>
          <w:rFonts w:hint="eastAsia" w:ascii="仿宋" w:hAnsi="仿宋" w:eastAsia="仿宋" w:cs="仿宋"/>
          <w:color w:val="auto"/>
          <w:sz w:val="24"/>
          <w:szCs w:val="24"/>
          <w:highlight w:val="none"/>
          <w:u w:val="none"/>
        </w:rPr>
        <w:t>竣工结算须</w:t>
      </w:r>
      <w:r>
        <w:rPr>
          <w:rFonts w:hint="eastAsia" w:ascii="仿宋" w:hAnsi="仿宋" w:eastAsia="仿宋" w:cs="仿宋"/>
          <w:b w:val="0"/>
          <w:bCs w:val="0"/>
          <w:color w:val="auto"/>
          <w:sz w:val="24"/>
          <w:szCs w:val="24"/>
          <w:highlight w:val="none"/>
          <w:u w:val="none"/>
        </w:rPr>
        <w:t>经</w:t>
      </w:r>
      <w:r>
        <w:rPr>
          <w:rFonts w:hint="eastAsia" w:ascii="仿宋_GB2312" w:hAnsi="仿宋_GB2312" w:eastAsia="仿宋_GB2312" w:cs="仿宋_GB2312"/>
          <w:color w:val="auto"/>
          <w:sz w:val="24"/>
          <w:szCs w:val="24"/>
          <w:highlight w:val="none"/>
          <w:u w:val="none"/>
          <w:lang w:eastAsia="zh-CN"/>
        </w:rPr>
        <w:t>镇乡（街道）或工程造价咨询机构审核</w:t>
      </w:r>
      <w:r>
        <w:rPr>
          <w:rFonts w:hint="eastAsia" w:ascii="仿宋" w:hAnsi="仿宋" w:eastAsia="仿宋" w:cs="仿宋"/>
          <w:b w:val="0"/>
          <w:bCs w:val="0"/>
          <w:color w:val="auto"/>
          <w:sz w:val="24"/>
          <w:szCs w:val="24"/>
          <w:highlight w:val="none"/>
          <w:u w:val="none"/>
          <w:lang w:eastAsia="zh-CN"/>
        </w:rPr>
        <w:t>，单项合同价</w:t>
      </w:r>
      <w:r>
        <w:rPr>
          <w:rFonts w:hint="eastAsia" w:ascii="仿宋" w:hAnsi="仿宋" w:eastAsia="仿宋" w:cs="仿宋"/>
          <w:b w:val="0"/>
          <w:bCs w:val="0"/>
          <w:color w:val="auto"/>
          <w:sz w:val="24"/>
          <w:szCs w:val="24"/>
          <w:highlight w:val="none"/>
          <w:u w:val="none"/>
          <w:lang w:val="en-US" w:eastAsia="zh-CN"/>
        </w:rPr>
        <w:t>200万元以上的工程</w:t>
      </w:r>
      <w:r>
        <w:rPr>
          <w:rFonts w:hint="eastAsia" w:ascii="仿宋" w:hAnsi="仿宋" w:eastAsia="仿宋" w:cs="仿宋"/>
          <w:color w:val="auto"/>
          <w:sz w:val="24"/>
          <w:szCs w:val="24"/>
          <w:highlight w:val="none"/>
          <w:u w:val="none"/>
          <w:lang w:val="en-US" w:eastAsia="zh-CN"/>
        </w:rPr>
        <w:t>竣工结算须经</w:t>
      </w:r>
      <w:r>
        <w:rPr>
          <w:rFonts w:hint="eastAsia" w:ascii="仿宋" w:hAnsi="仿宋" w:eastAsia="仿宋" w:cs="仿宋"/>
          <w:color w:val="auto"/>
          <w:sz w:val="24"/>
          <w:szCs w:val="24"/>
          <w:highlight w:val="none"/>
          <w:u w:val="none"/>
        </w:rPr>
        <w:t>市财政投资预决算审核中心审核</w:t>
      </w:r>
      <w:r>
        <w:rPr>
          <w:rFonts w:hint="eastAsia" w:ascii="仿宋" w:hAnsi="仿宋" w:eastAsia="仿宋" w:cs="仿宋"/>
          <w:color w:val="auto"/>
          <w:sz w:val="24"/>
          <w:highlight w:val="none"/>
          <w:u w:val="none"/>
        </w:rPr>
        <w:t>。</w:t>
      </w:r>
    </w:p>
    <w:p w14:paraId="3C456BD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（2）因9.1.1款引起的工程合同价款调整，其综合单价按2018版《浙江省建设工程计价规则》8.3.4条执行。</w:t>
      </w:r>
    </w:p>
    <w:p w14:paraId="0063A3B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（3）价格波动超过</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人须知前附表（一）约定幅度的，按该项约定调整，价差只计取税金，不计取其他费用。</w:t>
      </w:r>
    </w:p>
    <w:p w14:paraId="1E22777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综合单价异常时，按2018版《浙江省建设工程计价规则》8.3.5条执行。</w:t>
      </w:r>
    </w:p>
    <w:p w14:paraId="23D6559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（5）措施项目调整，按2018版《浙江省建设工程计价规则》8.3.6条执行。</w:t>
      </w:r>
    </w:p>
    <w:p w14:paraId="208E3554">
      <w:pPr>
        <w:spacing w:line="360" w:lineRule="auto"/>
        <w:ind w:firstLine="480" w:firstLineChars="200"/>
        <w:rPr>
          <w:rFonts w:hint="eastAsia" w:ascii="仿宋" w:hAnsi="仿宋" w:eastAsia="仿宋" w:cs="仿宋"/>
          <w:color w:val="auto"/>
          <w:sz w:val="24"/>
          <w:highlight w:val="none"/>
        </w:rPr>
      </w:pPr>
      <w:bookmarkStart w:id="287" w:name="_Toc22568"/>
      <w:bookmarkStart w:id="288" w:name="_Toc432777851"/>
      <w:bookmarkStart w:id="289" w:name="_Toc451938371"/>
      <w:bookmarkStart w:id="290" w:name="_Toc10964"/>
      <w:bookmarkStart w:id="291" w:name="_Toc17488"/>
      <w:bookmarkStart w:id="292" w:name="_Toc32557"/>
      <w:r>
        <w:rPr>
          <w:rFonts w:hint="eastAsia" w:ascii="仿宋" w:hAnsi="仿宋" w:eastAsia="仿宋" w:cs="仿宋"/>
          <w:color w:val="auto"/>
          <w:sz w:val="24"/>
          <w:highlight w:val="none"/>
        </w:rPr>
        <w:t>9.2工程价款支付方式</w:t>
      </w:r>
      <w:bookmarkEnd w:id="287"/>
      <w:bookmarkEnd w:id="288"/>
      <w:bookmarkEnd w:id="289"/>
      <w:bookmarkEnd w:id="290"/>
      <w:bookmarkEnd w:id="291"/>
      <w:bookmarkEnd w:id="292"/>
    </w:p>
    <w:p w14:paraId="5930B90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详见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人须知前附表（一）所述。</w:t>
      </w:r>
    </w:p>
    <w:p w14:paraId="35231D33">
      <w:pPr>
        <w:spacing w:line="360" w:lineRule="auto"/>
        <w:rPr>
          <w:rFonts w:hint="eastAsia" w:ascii="仿宋" w:hAnsi="仿宋" w:eastAsia="仿宋" w:cs="仿宋"/>
          <w:b/>
          <w:color w:val="auto"/>
          <w:sz w:val="30"/>
          <w:szCs w:val="30"/>
          <w:highlight w:val="none"/>
          <w:lang w:eastAsia="zh-CN"/>
        </w:rPr>
      </w:pPr>
      <w:bookmarkStart w:id="293" w:name="_Toc8013"/>
      <w:bookmarkStart w:id="294" w:name="_Toc3520"/>
      <w:bookmarkStart w:id="295" w:name="_Toc432777852"/>
      <w:bookmarkStart w:id="296" w:name="_Toc451938372"/>
      <w:bookmarkStart w:id="297" w:name="_Toc30153"/>
      <w:bookmarkStart w:id="298" w:name="_Toc4175"/>
      <w:bookmarkStart w:id="299" w:name="_Toc17807"/>
      <w:r>
        <w:rPr>
          <w:rFonts w:hint="eastAsia" w:ascii="仿宋" w:hAnsi="仿宋" w:eastAsia="仿宋" w:cs="仿宋"/>
          <w:b/>
          <w:color w:val="auto"/>
          <w:sz w:val="30"/>
          <w:szCs w:val="30"/>
          <w:highlight w:val="none"/>
        </w:rPr>
        <w:t>10.重新</w:t>
      </w:r>
      <w:r>
        <w:rPr>
          <w:rFonts w:hint="eastAsia" w:ascii="仿宋" w:hAnsi="仿宋" w:eastAsia="仿宋" w:cs="仿宋"/>
          <w:b/>
          <w:color w:val="auto"/>
          <w:sz w:val="30"/>
          <w:szCs w:val="30"/>
          <w:highlight w:val="none"/>
          <w:lang w:eastAsia="zh-CN"/>
        </w:rPr>
        <w:t>发包</w:t>
      </w:r>
      <w:r>
        <w:rPr>
          <w:rFonts w:hint="eastAsia" w:ascii="仿宋" w:hAnsi="仿宋" w:eastAsia="仿宋" w:cs="仿宋"/>
          <w:b/>
          <w:color w:val="auto"/>
          <w:sz w:val="30"/>
          <w:szCs w:val="30"/>
          <w:highlight w:val="none"/>
        </w:rPr>
        <w:t>和不再</w:t>
      </w:r>
      <w:bookmarkEnd w:id="293"/>
      <w:bookmarkEnd w:id="294"/>
      <w:bookmarkEnd w:id="295"/>
      <w:bookmarkEnd w:id="296"/>
      <w:bookmarkEnd w:id="297"/>
      <w:bookmarkEnd w:id="298"/>
      <w:r>
        <w:rPr>
          <w:rFonts w:hint="eastAsia" w:ascii="仿宋" w:hAnsi="仿宋" w:eastAsia="仿宋" w:cs="仿宋"/>
          <w:b/>
          <w:color w:val="auto"/>
          <w:sz w:val="30"/>
          <w:szCs w:val="30"/>
          <w:highlight w:val="none"/>
          <w:lang w:eastAsia="zh-CN"/>
        </w:rPr>
        <w:t>发包</w:t>
      </w:r>
    </w:p>
    <w:p w14:paraId="524E9181">
      <w:pPr>
        <w:spacing w:line="360" w:lineRule="auto"/>
        <w:ind w:firstLine="480" w:firstLineChars="200"/>
        <w:rPr>
          <w:rFonts w:hint="eastAsia" w:ascii="仿宋" w:hAnsi="仿宋" w:eastAsia="仿宋" w:cs="仿宋"/>
          <w:color w:val="auto"/>
          <w:sz w:val="24"/>
          <w:highlight w:val="none"/>
          <w:lang w:eastAsia="zh-CN"/>
        </w:rPr>
      </w:pPr>
      <w:bookmarkStart w:id="300" w:name="_Toc14153"/>
      <w:bookmarkStart w:id="301" w:name="_Toc432777853"/>
      <w:bookmarkStart w:id="302" w:name="_Toc14090"/>
      <w:bookmarkStart w:id="303" w:name="_Toc451938373"/>
      <w:bookmarkStart w:id="304" w:name="_Toc10213"/>
      <w:r>
        <w:rPr>
          <w:rFonts w:hint="eastAsia" w:ascii="仿宋" w:hAnsi="仿宋" w:eastAsia="仿宋" w:cs="仿宋"/>
          <w:color w:val="auto"/>
          <w:sz w:val="24"/>
          <w:highlight w:val="none"/>
        </w:rPr>
        <w:t>10.1重新</w:t>
      </w:r>
      <w:bookmarkEnd w:id="299"/>
      <w:bookmarkEnd w:id="300"/>
      <w:bookmarkEnd w:id="301"/>
      <w:bookmarkEnd w:id="302"/>
      <w:bookmarkEnd w:id="303"/>
      <w:bookmarkEnd w:id="304"/>
      <w:r>
        <w:rPr>
          <w:rFonts w:hint="eastAsia" w:ascii="仿宋" w:hAnsi="仿宋" w:eastAsia="仿宋" w:cs="仿宋"/>
          <w:color w:val="auto"/>
          <w:sz w:val="24"/>
          <w:highlight w:val="none"/>
          <w:lang w:eastAsia="zh-CN"/>
        </w:rPr>
        <w:t>发包</w:t>
      </w:r>
    </w:p>
    <w:p w14:paraId="7973D0F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10.1.1有下列情形之一的，</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人将重新</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w:t>
      </w:r>
    </w:p>
    <w:p w14:paraId="35551D8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截止时间止，</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人少于３个的；</w:t>
      </w:r>
    </w:p>
    <w:p w14:paraId="52DBF9A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（2）经</w:t>
      </w:r>
      <w:r>
        <w:rPr>
          <w:rFonts w:hint="eastAsia" w:ascii="仿宋" w:hAnsi="仿宋" w:eastAsia="仿宋" w:cs="仿宋"/>
          <w:color w:val="auto"/>
          <w:sz w:val="24"/>
          <w:highlight w:val="none"/>
          <w:u w:val="none"/>
          <w:lang w:eastAsia="zh-CN"/>
        </w:rPr>
        <w:t>评审小组</w:t>
      </w:r>
      <w:r>
        <w:rPr>
          <w:rFonts w:hint="eastAsia" w:ascii="仿宋" w:hAnsi="仿宋" w:eastAsia="仿宋" w:cs="仿宋"/>
          <w:color w:val="auto"/>
          <w:sz w:val="24"/>
          <w:highlight w:val="none"/>
        </w:rPr>
        <w:t>评审后否决所有</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的；</w:t>
      </w:r>
    </w:p>
    <w:p w14:paraId="3875D36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u w:val="none"/>
          <w:lang w:eastAsia="zh-CN"/>
        </w:rPr>
        <w:t>评审小组</w:t>
      </w:r>
      <w:r>
        <w:rPr>
          <w:rFonts w:hint="eastAsia" w:ascii="仿宋" w:hAnsi="仿宋" w:eastAsia="仿宋" w:cs="仿宋"/>
          <w:color w:val="auto"/>
          <w:sz w:val="24"/>
          <w:highlight w:val="none"/>
        </w:rPr>
        <w:t>否决不合格</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或者界定为废</w:t>
      </w:r>
      <w:r>
        <w:rPr>
          <w:rFonts w:hint="eastAsia" w:ascii="仿宋" w:hAnsi="仿宋" w:eastAsia="仿宋" w:cs="仿宋"/>
          <w:color w:val="auto"/>
          <w:sz w:val="24"/>
          <w:highlight w:val="none"/>
          <w:lang w:eastAsia="zh-CN"/>
        </w:rPr>
        <w:t>包</w:t>
      </w:r>
      <w:r>
        <w:rPr>
          <w:rFonts w:hint="eastAsia" w:ascii="仿宋" w:hAnsi="仿宋" w:eastAsia="仿宋" w:cs="仿宋"/>
          <w:color w:val="auto"/>
          <w:sz w:val="24"/>
          <w:highlight w:val="none"/>
        </w:rPr>
        <w:t>后因有效</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不足３个使得</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明显缺乏竞争，</w:t>
      </w:r>
      <w:r>
        <w:rPr>
          <w:rFonts w:hint="eastAsia" w:ascii="仿宋" w:hAnsi="仿宋" w:eastAsia="仿宋" w:cs="仿宋"/>
          <w:color w:val="auto"/>
          <w:sz w:val="24"/>
          <w:highlight w:val="none"/>
          <w:lang w:eastAsia="zh-CN"/>
        </w:rPr>
        <w:t>评审小组</w:t>
      </w:r>
      <w:r>
        <w:rPr>
          <w:rFonts w:hint="eastAsia" w:ascii="仿宋" w:hAnsi="仿宋" w:eastAsia="仿宋" w:cs="仿宋"/>
          <w:color w:val="auto"/>
          <w:sz w:val="24"/>
          <w:highlight w:val="none"/>
        </w:rPr>
        <w:t>决定否决全部</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的；</w:t>
      </w:r>
    </w:p>
    <w:p w14:paraId="34345FB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（4）同意延长</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有效期的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人少于３个的；</w:t>
      </w:r>
    </w:p>
    <w:p w14:paraId="55C5355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（5）预</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人放弃</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或被取消</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资格的；</w:t>
      </w:r>
    </w:p>
    <w:p w14:paraId="0C0DB3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人未与</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人签订合同的。</w:t>
      </w:r>
    </w:p>
    <w:p w14:paraId="6E9002F3">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10.1.2重新发包后仍不足3家的，可以继续竞包。</w:t>
      </w:r>
    </w:p>
    <w:p w14:paraId="21876688">
      <w:pPr>
        <w:spacing w:line="360" w:lineRule="auto"/>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10.1.3重新发包后无竞包人的，可经交易办公室同意后调整下浮区间，重新发包。</w:t>
      </w:r>
    </w:p>
    <w:p w14:paraId="3B92693A">
      <w:pPr>
        <w:spacing w:line="360" w:lineRule="auto"/>
        <w:ind w:firstLine="480" w:firstLineChars="200"/>
        <w:rPr>
          <w:rFonts w:hint="eastAsia" w:ascii="仿宋" w:hAnsi="仿宋" w:eastAsia="仿宋" w:cs="仿宋"/>
          <w:color w:val="auto"/>
          <w:sz w:val="24"/>
          <w:highlight w:val="none"/>
          <w:lang w:eastAsia="zh-CN"/>
        </w:rPr>
      </w:pPr>
      <w:bookmarkStart w:id="305" w:name="_Toc451938374"/>
      <w:bookmarkStart w:id="306" w:name="_Toc31305"/>
      <w:bookmarkStart w:id="307" w:name="_Toc5018"/>
      <w:bookmarkStart w:id="308" w:name="_Toc710"/>
      <w:bookmarkStart w:id="309" w:name="_Toc432777854"/>
      <w:bookmarkStart w:id="310" w:name="_Toc22486"/>
      <w:r>
        <w:rPr>
          <w:rFonts w:hint="eastAsia" w:ascii="仿宋" w:hAnsi="仿宋" w:eastAsia="仿宋" w:cs="仿宋"/>
          <w:color w:val="auto"/>
          <w:sz w:val="24"/>
          <w:highlight w:val="none"/>
        </w:rPr>
        <w:t>10.2不再</w:t>
      </w:r>
      <w:bookmarkEnd w:id="305"/>
      <w:bookmarkEnd w:id="306"/>
      <w:bookmarkEnd w:id="307"/>
      <w:bookmarkEnd w:id="308"/>
      <w:bookmarkEnd w:id="309"/>
      <w:bookmarkEnd w:id="310"/>
      <w:r>
        <w:rPr>
          <w:rFonts w:hint="eastAsia" w:ascii="仿宋" w:hAnsi="仿宋" w:eastAsia="仿宋" w:cs="仿宋"/>
          <w:color w:val="auto"/>
          <w:sz w:val="24"/>
          <w:highlight w:val="none"/>
          <w:lang w:eastAsia="zh-CN"/>
        </w:rPr>
        <w:t>发包</w:t>
      </w:r>
    </w:p>
    <w:p w14:paraId="33813BC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重新</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后，仍出现</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人须知第10.1.1款中（</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）至（6）情形之一的，属于必须审批或核准的工程建设项目，经原审批或核准部门批准后</w:t>
      </w:r>
      <w:r>
        <w:rPr>
          <w:rFonts w:hint="eastAsia" w:ascii="仿宋" w:hAnsi="仿宋" w:eastAsia="仿宋" w:cs="仿宋"/>
          <w:color w:val="auto"/>
          <w:sz w:val="24"/>
          <w:highlight w:val="none"/>
          <w:lang w:eastAsia="zh-CN"/>
        </w:rPr>
        <w:t>可以</w:t>
      </w:r>
      <w:r>
        <w:rPr>
          <w:rFonts w:hint="eastAsia" w:ascii="仿宋" w:hAnsi="仿宋" w:eastAsia="仿宋" w:cs="仿宋"/>
          <w:color w:val="auto"/>
          <w:sz w:val="24"/>
          <w:highlight w:val="none"/>
        </w:rPr>
        <w:t>不再进行</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w:t>
      </w:r>
    </w:p>
    <w:p w14:paraId="5325F88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重新发包后无竞包人的，可在原规定下浮区间内委托具有相应施工资质的企业进行施工。</w:t>
      </w:r>
    </w:p>
    <w:p w14:paraId="2983077C">
      <w:pPr>
        <w:spacing w:line="360" w:lineRule="auto"/>
        <w:rPr>
          <w:rFonts w:hint="eastAsia" w:ascii="仿宋" w:hAnsi="仿宋" w:eastAsia="仿宋" w:cs="仿宋"/>
          <w:b/>
          <w:color w:val="auto"/>
          <w:sz w:val="30"/>
          <w:szCs w:val="30"/>
          <w:highlight w:val="none"/>
        </w:rPr>
      </w:pPr>
      <w:bookmarkStart w:id="311" w:name="_Toc29591"/>
      <w:bookmarkStart w:id="312" w:name="_Toc2021"/>
      <w:bookmarkStart w:id="313" w:name="_Toc4970"/>
      <w:bookmarkStart w:id="314" w:name="_Toc432777855"/>
      <w:bookmarkStart w:id="315" w:name="_Toc451938375"/>
      <w:bookmarkStart w:id="316" w:name="_Toc10434"/>
      <w:r>
        <w:rPr>
          <w:rFonts w:hint="eastAsia" w:ascii="仿宋" w:hAnsi="仿宋" w:eastAsia="仿宋" w:cs="仿宋"/>
          <w:b/>
          <w:color w:val="auto"/>
          <w:sz w:val="30"/>
          <w:szCs w:val="30"/>
          <w:highlight w:val="none"/>
        </w:rPr>
        <w:t>11.纪律和监督</w:t>
      </w:r>
      <w:bookmarkEnd w:id="311"/>
      <w:bookmarkEnd w:id="312"/>
      <w:bookmarkEnd w:id="313"/>
      <w:bookmarkEnd w:id="314"/>
      <w:bookmarkEnd w:id="315"/>
      <w:bookmarkEnd w:id="316"/>
    </w:p>
    <w:p w14:paraId="588A978A">
      <w:pPr>
        <w:spacing w:line="360" w:lineRule="auto"/>
        <w:ind w:firstLine="480" w:firstLineChars="200"/>
        <w:rPr>
          <w:rFonts w:hint="eastAsia" w:ascii="仿宋" w:hAnsi="仿宋" w:eastAsia="仿宋" w:cs="仿宋"/>
          <w:color w:val="auto"/>
          <w:sz w:val="24"/>
          <w:highlight w:val="none"/>
        </w:rPr>
      </w:pPr>
      <w:bookmarkStart w:id="317" w:name="_Toc18179"/>
      <w:bookmarkStart w:id="318" w:name="_Toc432777856"/>
      <w:bookmarkStart w:id="319" w:name="_Toc451938376"/>
      <w:bookmarkStart w:id="320" w:name="_Toc14180"/>
      <w:bookmarkStart w:id="321" w:name="_Toc17371"/>
      <w:bookmarkStart w:id="322" w:name="_Toc11953"/>
      <w:r>
        <w:rPr>
          <w:rFonts w:hint="eastAsia" w:ascii="仿宋" w:hAnsi="仿宋" w:eastAsia="仿宋" w:cs="仿宋"/>
          <w:color w:val="auto"/>
          <w:sz w:val="24"/>
          <w:highlight w:val="none"/>
        </w:rPr>
        <w:t>11.1 对</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人的纪律要求</w:t>
      </w:r>
      <w:bookmarkEnd w:id="317"/>
      <w:bookmarkEnd w:id="318"/>
      <w:bookmarkEnd w:id="319"/>
      <w:bookmarkEnd w:id="320"/>
      <w:bookmarkEnd w:id="321"/>
      <w:bookmarkEnd w:id="322"/>
    </w:p>
    <w:p w14:paraId="2A57A1E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人不得泄漏</w:t>
      </w:r>
      <w:r>
        <w:rPr>
          <w:rFonts w:hint="eastAsia" w:ascii="仿宋" w:hAnsi="仿宋" w:eastAsia="仿宋" w:cs="仿宋"/>
          <w:color w:val="auto"/>
          <w:sz w:val="24"/>
          <w:highlight w:val="none"/>
          <w:lang w:eastAsia="zh-CN"/>
        </w:rPr>
        <w:t>发包竞包</w:t>
      </w:r>
      <w:r>
        <w:rPr>
          <w:rFonts w:hint="eastAsia" w:ascii="仿宋" w:hAnsi="仿宋" w:eastAsia="仿宋" w:cs="仿宋"/>
          <w:color w:val="auto"/>
          <w:sz w:val="24"/>
          <w:highlight w:val="none"/>
        </w:rPr>
        <w:t>活动中应当保密的情况和资料，不得与</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人串通损害国家利益、社会公共利益或者他人合法权益。</w:t>
      </w:r>
    </w:p>
    <w:p w14:paraId="14F38A9C">
      <w:pPr>
        <w:spacing w:line="360" w:lineRule="auto"/>
        <w:ind w:firstLine="480" w:firstLineChars="200"/>
        <w:rPr>
          <w:rFonts w:hint="eastAsia" w:ascii="仿宋" w:hAnsi="仿宋" w:eastAsia="仿宋" w:cs="仿宋"/>
          <w:color w:val="auto"/>
          <w:sz w:val="24"/>
          <w:highlight w:val="none"/>
        </w:rPr>
      </w:pPr>
      <w:bookmarkStart w:id="323" w:name="_Toc432777857"/>
      <w:bookmarkStart w:id="324" w:name="_Toc4537"/>
      <w:bookmarkStart w:id="325" w:name="_Toc451938377"/>
      <w:bookmarkStart w:id="326" w:name="_Toc23662"/>
      <w:bookmarkStart w:id="327" w:name="_Toc20083"/>
      <w:bookmarkStart w:id="328" w:name="_Toc32738"/>
      <w:r>
        <w:rPr>
          <w:rFonts w:hint="eastAsia" w:ascii="仿宋" w:hAnsi="仿宋" w:eastAsia="仿宋" w:cs="仿宋"/>
          <w:color w:val="auto"/>
          <w:sz w:val="24"/>
          <w:highlight w:val="none"/>
        </w:rPr>
        <w:t>11.2 对</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人的纪律要求</w:t>
      </w:r>
      <w:bookmarkEnd w:id="323"/>
      <w:bookmarkEnd w:id="324"/>
      <w:bookmarkEnd w:id="325"/>
      <w:bookmarkEnd w:id="326"/>
      <w:bookmarkEnd w:id="327"/>
      <w:bookmarkEnd w:id="328"/>
    </w:p>
    <w:p w14:paraId="6D60488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人不得相互串通</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或者与</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人串通</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，不得向</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人或者</w:t>
      </w:r>
      <w:r>
        <w:rPr>
          <w:rFonts w:hint="eastAsia" w:ascii="仿宋" w:hAnsi="仿宋" w:eastAsia="仿宋" w:cs="仿宋"/>
          <w:color w:val="auto"/>
          <w:sz w:val="24"/>
          <w:highlight w:val="none"/>
          <w:lang w:eastAsia="zh-CN"/>
        </w:rPr>
        <w:t>评审小组</w:t>
      </w:r>
      <w:r>
        <w:rPr>
          <w:rFonts w:hint="eastAsia" w:ascii="仿宋" w:hAnsi="仿宋" w:eastAsia="仿宋" w:cs="仿宋"/>
          <w:color w:val="auto"/>
          <w:sz w:val="24"/>
          <w:highlight w:val="none"/>
        </w:rPr>
        <w:t>成员行贿谋取</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，不得以他人名义</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或者以其他方式弄虚作假骗取</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人不得以任何方式干扰、影响</w:t>
      </w:r>
      <w:r>
        <w:rPr>
          <w:rFonts w:hint="eastAsia" w:ascii="仿宋" w:hAnsi="仿宋" w:eastAsia="仿宋" w:cs="仿宋"/>
          <w:color w:val="auto"/>
          <w:sz w:val="24"/>
          <w:highlight w:val="none"/>
          <w:lang w:eastAsia="zh-CN"/>
        </w:rPr>
        <w:t>评审</w:t>
      </w:r>
      <w:r>
        <w:rPr>
          <w:rFonts w:hint="eastAsia" w:ascii="仿宋" w:hAnsi="仿宋" w:eastAsia="仿宋" w:cs="仿宋"/>
          <w:color w:val="auto"/>
          <w:sz w:val="24"/>
          <w:highlight w:val="none"/>
        </w:rPr>
        <w:t>工作。</w:t>
      </w:r>
    </w:p>
    <w:p w14:paraId="37C52A61">
      <w:pPr>
        <w:spacing w:line="360" w:lineRule="auto"/>
        <w:ind w:firstLine="480" w:firstLineChars="200"/>
        <w:rPr>
          <w:rFonts w:hint="eastAsia" w:ascii="仿宋" w:hAnsi="仿宋" w:eastAsia="仿宋" w:cs="仿宋"/>
          <w:color w:val="auto"/>
          <w:sz w:val="24"/>
          <w:highlight w:val="none"/>
        </w:rPr>
      </w:pPr>
      <w:bookmarkStart w:id="329" w:name="_Toc4536"/>
      <w:bookmarkStart w:id="330" w:name="_Toc432777858"/>
      <w:bookmarkStart w:id="331" w:name="_Toc17006"/>
      <w:bookmarkStart w:id="332" w:name="_Toc451938378"/>
      <w:bookmarkStart w:id="333" w:name="_Toc2505"/>
      <w:bookmarkStart w:id="334" w:name="_Toc21117"/>
      <w:r>
        <w:rPr>
          <w:rFonts w:hint="eastAsia" w:ascii="仿宋" w:hAnsi="仿宋" w:eastAsia="仿宋" w:cs="仿宋"/>
          <w:color w:val="auto"/>
          <w:sz w:val="24"/>
          <w:highlight w:val="none"/>
        </w:rPr>
        <w:t>11.3 对</w:t>
      </w:r>
      <w:r>
        <w:rPr>
          <w:rFonts w:hint="eastAsia" w:ascii="仿宋" w:hAnsi="仿宋" w:eastAsia="仿宋" w:cs="仿宋"/>
          <w:color w:val="auto"/>
          <w:sz w:val="24"/>
          <w:highlight w:val="none"/>
          <w:lang w:eastAsia="zh-CN"/>
        </w:rPr>
        <w:t>评审小组成员</w:t>
      </w:r>
      <w:r>
        <w:rPr>
          <w:rFonts w:hint="eastAsia" w:ascii="仿宋" w:hAnsi="仿宋" w:eastAsia="仿宋" w:cs="仿宋"/>
          <w:color w:val="auto"/>
          <w:sz w:val="24"/>
          <w:highlight w:val="none"/>
        </w:rPr>
        <w:t>的纪律要求</w:t>
      </w:r>
      <w:bookmarkEnd w:id="329"/>
      <w:bookmarkEnd w:id="330"/>
      <w:bookmarkEnd w:id="331"/>
      <w:bookmarkEnd w:id="332"/>
      <w:bookmarkEnd w:id="333"/>
      <w:bookmarkEnd w:id="334"/>
    </w:p>
    <w:p w14:paraId="3426BDE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评审小组成员</w:t>
      </w:r>
      <w:r>
        <w:rPr>
          <w:rFonts w:hint="eastAsia" w:ascii="仿宋" w:hAnsi="仿宋" w:eastAsia="仿宋" w:cs="仿宋"/>
          <w:color w:val="auto"/>
          <w:sz w:val="24"/>
          <w:highlight w:val="none"/>
        </w:rPr>
        <w:t>不得收受他人的财物或者其他好处，不得向他人透漏对</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文件的评审和比较、</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候选人的推荐情况以及</w:t>
      </w:r>
      <w:r>
        <w:rPr>
          <w:rFonts w:hint="eastAsia" w:ascii="仿宋" w:hAnsi="仿宋" w:eastAsia="仿宋" w:cs="仿宋"/>
          <w:color w:val="auto"/>
          <w:sz w:val="24"/>
          <w:highlight w:val="none"/>
          <w:lang w:eastAsia="zh-CN"/>
        </w:rPr>
        <w:t>评审</w:t>
      </w:r>
      <w:r>
        <w:rPr>
          <w:rFonts w:hint="eastAsia" w:ascii="仿宋" w:hAnsi="仿宋" w:eastAsia="仿宋" w:cs="仿宋"/>
          <w:color w:val="auto"/>
          <w:sz w:val="24"/>
          <w:highlight w:val="none"/>
        </w:rPr>
        <w:t>有关的其他情况。在评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活动中，</w:t>
      </w:r>
      <w:r>
        <w:rPr>
          <w:rFonts w:hint="eastAsia" w:ascii="仿宋" w:hAnsi="仿宋" w:eastAsia="仿宋" w:cs="仿宋"/>
          <w:color w:val="auto"/>
          <w:sz w:val="24"/>
          <w:highlight w:val="none"/>
          <w:lang w:eastAsia="zh-CN"/>
        </w:rPr>
        <w:t>评审小组成员</w:t>
      </w:r>
      <w:r>
        <w:rPr>
          <w:rFonts w:hint="eastAsia" w:ascii="仿宋" w:hAnsi="仿宋" w:eastAsia="仿宋" w:cs="仿宋"/>
          <w:color w:val="auto"/>
          <w:sz w:val="24"/>
          <w:highlight w:val="none"/>
        </w:rPr>
        <w:t>不得擅离职守，影响评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程序正常进行，不得使用没有规定的评审因素和标准进行</w:t>
      </w:r>
      <w:r>
        <w:rPr>
          <w:rFonts w:hint="eastAsia" w:ascii="仿宋" w:hAnsi="仿宋" w:eastAsia="仿宋" w:cs="仿宋"/>
          <w:color w:val="auto"/>
          <w:sz w:val="24"/>
          <w:highlight w:val="none"/>
          <w:lang w:eastAsia="zh-CN"/>
        </w:rPr>
        <w:t>评审</w:t>
      </w:r>
      <w:r>
        <w:rPr>
          <w:rFonts w:hint="eastAsia" w:ascii="仿宋" w:hAnsi="仿宋" w:eastAsia="仿宋" w:cs="仿宋"/>
          <w:color w:val="auto"/>
          <w:sz w:val="24"/>
          <w:highlight w:val="none"/>
        </w:rPr>
        <w:t>。</w:t>
      </w:r>
    </w:p>
    <w:p w14:paraId="6F2265C3">
      <w:pPr>
        <w:spacing w:line="360" w:lineRule="auto"/>
        <w:ind w:firstLine="480" w:firstLineChars="200"/>
        <w:rPr>
          <w:rFonts w:hint="eastAsia" w:ascii="仿宋" w:hAnsi="仿宋" w:eastAsia="仿宋" w:cs="仿宋"/>
          <w:color w:val="auto"/>
          <w:sz w:val="24"/>
          <w:highlight w:val="none"/>
        </w:rPr>
      </w:pPr>
      <w:bookmarkStart w:id="335" w:name="_Toc432777859"/>
      <w:bookmarkStart w:id="336" w:name="_Toc9428"/>
      <w:bookmarkStart w:id="337" w:name="_Toc31047"/>
      <w:bookmarkStart w:id="338" w:name="_Toc31052"/>
      <w:bookmarkStart w:id="339" w:name="_Toc861"/>
      <w:bookmarkStart w:id="340" w:name="_Toc451938379"/>
      <w:r>
        <w:rPr>
          <w:rFonts w:hint="eastAsia" w:ascii="仿宋" w:hAnsi="仿宋" w:eastAsia="仿宋" w:cs="仿宋"/>
          <w:color w:val="auto"/>
          <w:sz w:val="24"/>
          <w:highlight w:val="none"/>
        </w:rPr>
        <w:t>11.4 对与评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活动有关的工作人员的纪律要求</w:t>
      </w:r>
      <w:bookmarkEnd w:id="335"/>
      <w:bookmarkEnd w:id="336"/>
      <w:bookmarkEnd w:id="337"/>
      <w:bookmarkEnd w:id="338"/>
      <w:bookmarkEnd w:id="339"/>
      <w:bookmarkEnd w:id="340"/>
    </w:p>
    <w:p w14:paraId="5805719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与评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活动有关的工作人员不得收受他人的财物或者其他好处，不得向他人透漏对</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文件的评审和比较、</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候选人的推荐情况以及评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有关的其他情况。在评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活动中，与评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活动有关的工作人员不得擅离职守，影响评</w:t>
      </w:r>
      <w:r>
        <w:rPr>
          <w:rFonts w:hint="eastAsia" w:ascii="仿宋" w:hAnsi="仿宋" w:eastAsia="仿宋" w:cs="仿宋"/>
          <w:color w:val="auto"/>
          <w:sz w:val="24"/>
          <w:highlight w:val="none"/>
          <w:lang w:eastAsia="zh-CN"/>
        </w:rPr>
        <w:t>审</w:t>
      </w:r>
      <w:r>
        <w:rPr>
          <w:rFonts w:hint="eastAsia" w:ascii="仿宋" w:hAnsi="仿宋" w:eastAsia="仿宋" w:cs="仿宋"/>
          <w:color w:val="auto"/>
          <w:sz w:val="24"/>
          <w:highlight w:val="none"/>
        </w:rPr>
        <w:t>程序正常进行。</w:t>
      </w:r>
    </w:p>
    <w:p w14:paraId="37FFBE0A">
      <w:pPr>
        <w:spacing w:line="360" w:lineRule="auto"/>
        <w:ind w:firstLine="480" w:firstLineChars="200"/>
        <w:rPr>
          <w:rFonts w:hint="eastAsia" w:ascii="仿宋" w:hAnsi="仿宋" w:eastAsia="仿宋" w:cs="仿宋"/>
          <w:color w:val="auto"/>
          <w:sz w:val="24"/>
          <w:highlight w:val="none"/>
        </w:rPr>
      </w:pPr>
      <w:bookmarkStart w:id="341" w:name="_Toc21986"/>
      <w:bookmarkStart w:id="342" w:name="_Toc25476"/>
      <w:bookmarkStart w:id="343" w:name="_Toc20733"/>
      <w:bookmarkStart w:id="344" w:name="_Toc432777860"/>
      <w:bookmarkStart w:id="345" w:name="_Toc451938380"/>
      <w:bookmarkStart w:id="346" w:name="_Toc8604"/>
      <w:r>
        <w:rPr>
          <w:rFonts w:hint="eastAsia" w:ascii="仿宋" w:hAnsi="仿宋" w:eastAsia="仿宋" w:cs="仿宋"/>
          <w:color w:val="auto"/>
          <w:sz w:val="24"/>
          <w:highlight w:val="none"/>
        </w:rPr>
        <w:t>11.5 投诉</w:t>
      </w:r>
      <w:bookmarkEnd w:id="341"/>
      <w:bookmarkEnd w:id="342"/>
      <w:bookmarkEnd w:id="343"/>
      <w:bookmarkEnd w:id="344"/>
      <w:bookmarkEnd w:id="345"/>
      <w:bookmarkEnd w:id="346"/>
    </w:p>
    <w:p w14:paraId="220E3A6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人和其他利害关系人认为本次</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活动违反法律、法规和规章规定的，有权向有关行政监督部门投诉。</w:t>
      </w:r>
    </w:p>
    <w:p w14:paraId="1F8D2D9C">
      <w:pPr>
        <w:spacing w:line="360" w:lineRule="auto"/>
        <w:rPr>
          <w:rFonts w:hint="eastAsia" w:ascii="仿宋" w:hAnsi="仿宋" w:eastAsia="仿宋" w:cs="仿宋"/>
          <w:b/>
          <w:color w:val="auto"/>
          <w:sz w:val="30"/>
          <w:szCs w:val="30"/>
          <w:highlight w:val="none"/>
        </w:rPr>
      </w:pPr>
      <w:bookmarkStart w:id="347" w:name="_Toc30427"/>
      <w:bookmarkStart w:id="348" w:name="_Toc451938381"/>
      <w:bookmarkStart w:id="349" w:name="_Toc432777861"/>
      <w:bookmarkStart w:id="350" w:name="_Toc11642"/>
      <w:bookmarkStart w:id="351" w:name="_Toc27568"/>
      <w:bookmarkStart w:id="352" w:name="_Toc3902"/>
      <w:r>
        <w:rPr>
          <w:rFonts w:hint="eastAsia" w:ascii="仿宋" w:hAnsi="仿宋" w:eastAsia="仿宋" w:cs="仿宋"/>
          <w:b/>
          <w:color w:val="auto"/>
          <w:sz w:val="30"/>
          <w:szCs w:val="30"/>
          <w:highlight w:val="none"/>
        </w:rPr>
        <w:t>12其他</w:t>
      </w:r>
      <w:bookmarkEnd w:id="347"/>
      <w:bookmarkEnd w:id="348"/>
      <w:bookmarkEnd w:id="349"/>
      <w:bookmarkEnd w:id="350"/>
      <w:bookmarkEnd w:id="351"/>
      <w:bookmarkEnd w:id="352"/>
    </w:p>
    <w:p w14:paraId="544FF3C3">
      <w:pPr>
        <w:spacing w:line="360" w:lineRule="auto"/>
        <w:ind w:firstLine="480" w:firstLineChars="200"/>
        <w:rPr>
          <w:rFonts w:hint="eastAsia" w:ascii="仿宋" w:hAnsi="仿宋" w:eastAsia="仿宋" w:cs="仿宋"/>
          <w:color w:val="auto"/>
          <w:sz w:val="24"/>
          <w:highlight w:val="none"/>
        </w:rPr>
      </w:pPr>
      <w:bookmarkStart w:id="353" w:name="_Toc13124"/>
      <w:bookmarkStart w:id="354" w:name="_Toc16083"/>
      <w:bookmarkStart w:id="355" w:name="_Toc1909"/>
      <w:bookmarkStart w:id="356" w:name="_Toc432777862"/>
      <w:bookmarkStart w:id="357" w:name="_Toc451938382"/>
      <w:bookmarkStart w:id="358" w:name="_Toc18287"/>
      <w:r>
        <w:rPr>
          <w:rFonts w:hint="eastAsia" w:ascii="仿宋" w:hAnsi="仿宋" w:eastAsia="仿宋" w:cs="仿宋"/>
          <w:color w:val="auto"/>
          <w:sz w:val="24"/>
          <w:highlight w:val="none"/>
        </w:rPr>
        <w:t>12.1需要补充的其他内容</w:t>
      </w:r>
      <w:bookmarkEnd w:id="353"/>
      <w:bookmarkEnd w:id="354"/>
      <w:bookmarkEnd w:id="355"/>
      <w:bookmarkEnd w:id="356"/>
      <w:bookmarkEnd w:id="357"/>
      <w:bookmarkEnd w:id="358"/>
    </w:p>
    <w:p w14:paraId="04F1963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需要补充的其他内容：见</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人须知前附表（一）。</w:t>
      </w:r>
    </w:p>
    <w:p w14:paraId="6CD154C3">
      <w:pPr>
        <w:tabs>
          <w:tab w:val="left" w:pos="1365"/>
        </w:tabs>
        <w:spacing w:line="360" w:lineRule="auto"/>
        <w:ind w:firstLine="470" w:firstLineChars="196"/>
        <w:rPr>
          <w:rFonts w:hint="eastAsia" w:ascii="仿宋" w:hAnsi="仿宋" w:eastAsia="仿宋" w:cs="仿宋"/>
          <w:color w:val="auto"/>
          <w:kern w:val="2"/>
          <w:highlight w:val="none"/>
        </w:rPr>
      </w:pPr>
      <w:r>
        <w:rPr>
          <w:rFonts w:hint="eastAsia" w:ascii="仿宋" w:hAnsi="仿宋" w:eastAsia="仿宋" w:cs="仿宋"/>
          <w:color w:val="auto"/>
          <w:sz w:val="24"/>
          <w:highlight w:val="none"/>
        </w:rPr>
        <w:t>12.2本</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文件解释权归</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人所有。</w:t>
      </w:r>
      <w:bookmarkStart w:id="359" w:name="_Toc21511"/>
      <w:bookmarkStart w:id="360" w:name="_Toc2886"/>
      <w:bookmarkStart w:id="361" w:name="_Toc22902"/>
      <w:bookmarkStart w:id="362" w:name="_Toc15665"/>
      <w:bookmarkStart w:id="363" w:name="_Toc483335403"/>
    </w:p>
    <w:p w14:paraId="6BD33828">
      <w:pPr>
        <w:pStyle w:val="2"/>
        <w:spacing w:before="0" w:after="0"/>
        <w:ind w:firstLine="2209" w:firstLineChars="500"/>
        <w:jc w:val="both"/>
        <w:rPr>
          <w:rFonts w:hint="eastAsia" w:ascii="仿宋" w:hAnsi="仿宋" w:eastAsia="仿宋" w:cs="仿宋"/>
          <w:color w:val="auto"/>
          <w:kern w:val="2"/>
          <w:highlight w:val="none"/>
        </w:rPr>
      </w:pPr>
    </w:p>
    <w:p w14:paraId="25D8BAC9">
      <w:pPr>
        <w:rPr>
          <w:rFonts w:hint="eastAsia" w:ascii="仿宋" w:hAnsi="仿宋" w:eastAsia="仿宋" w:cs="仿宋"/>
          <w:color w:val="auto"/>
          <w:kern w:val="2"/>
          <w:highlight w:val="none"/>
        </w:rPr>
      </w:pPr>
    </w:p>
    <w:p w14:paraId="13BA45EF">
      <w:pPr>
        <w:spacing w:line="360" w:lineRule="auto"/>
        <w:ind w:firstLine="480" w:firstLineChars="200"/>
        <w:rPr>
          <w:rFonts w:hint="eastAsia" w:ascii="仿宋" w:hAnsi="仿宋" w:eastAsia="仿宋" w:cs="仿宋"/>
          <w:color w:val="auto"/>
          <w:sz w:val="24"/>
          <w:highlight w:val="none"/>
        </w:rPr>
      </w:pPr>
    </w:p>
    <w:p w14:paraId="0118D5E1">
      <w:pPr>
        <w:spacing w:line="360" w:lineRule="auto"/>
        <w:ind w:firstLine="480" w:firstLineChars="200"/>
        <w:rPr>
          <w:rFonts w:hint="eastAsia" w:ascii="仿宋" w:hAnsi="仿宋" w:eastAsia="仿宋" w:cs="仿宋"/>
          <w:color w:val="auto"/>
          <w:sz w:val="24"/>
          <w:highlight w:val="none"/>
        </w:rPr>
      </w:pPr>
    </w:p>
    <w:p w14:paraId="70E06BCC">
      <w:pPr>
        <w:pStyle w:val="2"/>
        <w:spacing w:before="0" w:after="0"/>
        <w:jc w:val="both"/>
        <w:rPr>
          <w:rFonts w:hint="eastAsia" w:ascii="仿宋" w:hAnsi="仿宋" w:eastAsia="仿宋" w:cs="仿宋"/>
          <w:color w:val="auto"/>
          <w:kern w:val="2"/>
          <w:highlight w:val="none"/>
        </w:rPr>
      </w:pPr>
    </w:p>
    <w:p w14:paraId="67496E56">
      <w:pPr>
        <w:pStyle w:val="2"/>
        <w:spacing w:before="0" w:after="0"/>
        <w:jc w:val="center"/>
        <w:rPr>
          <w:rFonts w:hint="eastAsia" w:ascii="仿宋" w:hAnsi="仿宋" w:eastAsia="仿宋" w:cs="仿宋"/>
          <w:color w:val="auto"/>
          <w:kern w:val="2"/>
          <w:highlight w:val="none"/>
        </w:rPr>
      </w:pPr>
    </w:p>
    <w:p w14:paraId="64E711F2">
      <w:pPr>
        <w:pStyle w:val="2"/>
        <w:spacing w:before="0" w:after="0"/>
        <w:jc w:val="center"/>
        <w:rPr>
          <w:rFonts w:hint="eastAsia" w:ascii="仿宋" w:hAnsi="仿宋" w:eastAsia="仿宋" w:cs="仿宋"/>
          <w:color w:val="auto"/>
          <w:kern w:val="2"/>
          <w:highlight w:val="none"/>
        </w:rPr>
      </w:pPr>
      <w:r>
        <w:rPr>
          <w:rFonts w:hint="eastAsia" w:ascii="仿宋" w:hAnsi="仿宋" w:eastAsia="仿宋" w:cs="仿宋"/>
          <w:color w:val="auto"/>
          <w:kern w:val="2"/>
          <w:highlight w:val="none"/>
        </w:rPr>
        <w:t>第三章 合同主要条款</w:t>
      </w:r>
      <w:bookmarkEnd w:id="359"/>
      <w:bookmarkEnd w:id="360"/>
      <w:bookmarkEnd w:id="361"/>
      <w:bookmarkEnd w:id="362"/>
      <w:bookmarkEnd w:id="363"/>
    </w:p>
    <w:p w14:paraId="5D7A5A05">
      <w:pPr>
        <w:pStyle w:val="3"/>
        <w:jc w:val="center"/>
        <w:rPr>
          <w:rFonts w:hint="eastAsia" w:ascii="仿宋" w:hAnsi="仿宋" w:eastAsia="仿宋" w:cs="仿宋"/>
          <w:b w:val="0"/>
          <w:color w:val="auto"/>
          <w:sz w:val="24"/>
          <w:szCs w:val="24"/>
          <w:highlight w:val="none"/>
        </w:rPr>
      </w:pPr>
      <w:bookmarkStart w:id="364" w:name="_Toc483335404"/>
      <w:bookmarkStart w:id="365" w:name="_Toc10537"/>
      <w:r>
        <w:rPr>
          <w:rFonts w:hint="eastAsia" w:ascii="仿宋" w:hAnsi="仿宋" w:eastAsia="仿宋" w:cs="仿宋"/>
          <w:color w:val="auto"/>
          <w:sz w:val="24"/>
          <w:szCs w:val="24"/>
          <w:highlight w:val="none"/>
        </w:rPr>
        <w:t>1. 合同协议书</w:t>
      </w:r>
      <w:bookmarkEnd w:id="364"/>
      <w:bookmarkEnd w:id="365"/>
    </w:p>
    <w:p w14:paraId="4CBF91FA">
      <w:pPr>
        <w:spacing w:line="360" w:lineRule="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发包人（全称）：</w:t>
      </w:r>
      <w:r>
        <w:rPr>
          <w:rFonts w:hint="eastAsia" w:ascii="仿宋" w:hAnsi="仿宋" w:eastAsia="仿宋" w:cs="仿宋"/>
          <w:b/>
          <w:color w:val="auto"/>
          <w:sz w:val="24"/>
          <w:highlight w:val="none"/>
          <w:u w:val="single"/>
        </w:rPr>
        <w:t>                       </w:t>
      </w:r>
    </w:p>
    <w:p w14:paraId="413BA7C1">
      <w:pPr>
        <w:spacing w:line="360" w:lineRule="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承包人（全称）：</w:t>
      </w:r>
      <w:r>
        <w:rPr>
          <w:rFonts w:hint="eastAsia" w:ascii="仿宋" w:hAnsi="仿宋" w:eastAsia="仿宋" w:cs="仿宋"/>
          <w:b/>
          <w:color w:val="auto"/>
          <w:sz w:val="24"/>
          <w:highlight w:val="none"/>
          <w:u w:val="single"/>
        </w:rPr>
        <w:t>                      </w:t>
      </w:r>
    </w:p>
    <w:p w14:paraId="3E3869D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根据《中华人民共和国民法典》、《中华人民共和国建筑法》及有关法律规定，遵循平等、自愿、公平和诚实信用的原则，双方就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工程施工及有关事项协商一致，共同达成如下协议：</w:t>
      </w:r>
    </w:p>
    <w:p w14:paraId="48CD1560">
      <w:pPr>
        <w:pStyle w:val="4"/>
        <w:spacing w:before="120" w:after="120" w:line="360" w:lineRule="auto"/>
        <w:rPr>
          <w:rFonts w:hint="eastAsia" w:ascii="仿宋" w:hAnsi="仿宋" w:eastAsia="仿宋" w:cs="仿宋"/>
          <w:bCs w:val="0"/>
          <w:color w:val="auto"/>
          <w:sz w:val="24"/>
          <w:szCs w:val="24"/>
          <w:highlight w:val="none"/>
        </w:rPr>
      </w:pPr>
      <w:r>
        <w:rPr>
          <w:rFonts w:hint="eastAsia" w:ascii="仿宋" w:hAnsi="仿宋" w:eastAsia="仿宋" w:cs="仿宋"/>
          <w:bCs w:val="0"/>
          <w:color w:val="auto"/>
          <w:sz w:val="24"/>
          <w:szCs w:val="24"/>
          <w:highlight w:val="none"/>
        </w:rPr>
        <w:t xml:space="preserve">   </w:t>
      </w:r>
      <w:r>
        <w:rPr>
          <w:rFonts w:hint="eastAsia" w:ascii="仿宋" w:hAnsi="仿宋" w:eastAsia="仿宋" w:cs="仿宋"/>
          <w:b w:val="0"/>
          <w:color w:val="auto"/>
          <w:sz w:val="24"/>
          <w:szCs w:val="24"/>
          <w:highlight w:val="none"/>
        </w:rPr>
        <w:t xml:space="preserve"> </w:t>
      </w:r>
      <w:bookmarkStart w:id="366" w:name="_Toc351203481"/>
      <w:r>
        <w:rPr>
          <w:rFonts w:hint="eastAsia" w:ascii="仿宋" w:hAnsi="仿宋" w:eastAsia="仿宋" w:cs="仿宋"/>
          <w:b w:val="0"/>
          <w:color w:val="auto"/>
          <w:sz w:val="24"/>
          <w:szCs w:val="24"/>
          <w:highlight w:val="none"/>
        </w:rPr>
        <w:t>一、工程概况</w:t>
      </w:r>
      <w:bookmarkEnd w:id="366"/>
    </w:p>
    <w:p w14:paraId="23BFAFCA">
      <w:pPr>
        <w:spacing w:line="360" w:lineRule="auto"/>
        <w:ind w:firstLine="470" w:firstLineChars="196"/>
        <w:rPr>
          <w:rFonts w:hint="eastAsia" w:ascii="仿宋" w:hAnsi="仿宋" w:eastAsia="仿宋" w:cs="仿宋"/>
          <w:color w:val="auto"/>
          <w:sz w:val="24"/>
          <w:highlight w:val="none"/>
          <w:u w:val="single"/>
        </w:rPr>
      </w:pPr>
      <w:r>
        <w:rPr>
          <w:rFonts w:hint="eastAsia" w:ascii="仿宋" w:hAnsi="仿宋" w:eastAsia="仿宋" w:cs="仿宋"/>
          <w:bCs/>
          <w:color w:val="auto"/>
          <w:sz w:val="24"/>
          <w:highlight w:val="none"/>
        </w:rPr>
        <w:t>1.工程名称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46428CB5">
      <w:pPr>
        <w:spacing w:line="360" w:lineRule="auto"/>
        <w:ind w:firstLine="470" w:firstLineChars="196"/>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2.工程地点：</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42692EF6">
      <w:pPr>
        <w:spacing w:line="360" w:lineRule="auto"/>
        <w:ind w:firstLine="470" w:firstLineChars="196"/>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3.工程立项批准文号：</w:t>
      </w:r>
      <w:r>
        <w:rPr>
          <w:rFonts w:hint="eastAsia" w:ascii="仿宋" w:hAnsi="仿宋" w:eastAsia="仿宋" w:cs="仿宋"/>
          <w:color w:val="auto"/>
          <w:sz w:val="24"/>
          <w:highlight w:val="none"/>
          <w:u w:val="single"/>
        </w:rPr>
        <w:t xml:space="preserve">       </w:t>
      </w:r>
      <w:r>
        <w:rPr>
          <w:rFonts w:hint="eastAsia" w:ascii="仿宋" w:hAnsi="仿宋" w:eastAsia="仿宋" w:cs="仿宋"/>
          <w:bCs/>
          <w:color w:val="auto"/>
          <w:sz w:val="24"/>
          <w:highlight w:val="none"/>
        </w:rPr>
        <w:t>。</w:t>
      </w:r>
    </w:p>
    <w:p w14:paraId="13806D7C">
      <w:pPr>
        <w:spacing w:line="360" w:lineRule="auto"/>
        <w:ind w:firstLine="470" w:firstLineChars="196"/>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4.资金来源：</w:t>
      </w:r>
      <w:r>
        <w:rPr>
          <w:rFonts w:hint="eastAsia" w:ascii="仿宋" w:hAnsi="仿宋" w:eastAsia="仿宋" w:cs="仿宋"/>
          <w:color w:val="auto"/>
          <w:sz w:val="24"/>
          <w:highlight w:val="none"/>
          <w:u w:val="single"/>
        </w:rPr>
        <w:t xml:space="preserve">       </w:t>
      </w:r>
      <w:r>
        <w:rPr>
          <w:rFonts w:hint="eastAsia" w:ascii="仿宋" w:hAnsi="仿宋" w:eastAsia="仿宋" w:cs="仿宋"/>
          <w:bCs/>
          <w:color w:val="auto"/>
          <w:sz w:val="24"/>
          <w:highlight w:val="none"/>
        </w:rPr>
        <w:t>。</w:t>
      </w:r>
    </w:p>
    <w:p w14:paraId="0CEE0660">
      <w:pPr>
        <w:spacing w:line="360" w:lineRule="auto"/>
        <w:ind w:firstLine="470" w:firstLineChars="196"/>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5.工程内容：</w:t>
      </w:r>
      <w:r>
        <w:rPr>
          <w:rFonts w:hint="eastAsia" w:ascii="仿宋" w:hAnsi="仿宋" w:eastAsia="仿宋" w:cs="仿宋"/>
          <w:color w:val="auto"/>
          <w:sz w:val="24"/>
          <w:highlight w:val="none"/>
          <w:u w:val="single"/>
        </w:rPr>
        <w:t xml:space="preserve">       </w:t>
      </w:r>
      <w:r>
        <w:rPr>
          <w:rFonts w:hint="eastAsia" w:ascii="仿宋" w:hAnsi="仿宋" w:eastAsia="仿宋" w:cs="仿宋"/>
          <w:bCs/>
          <w:color w:val="auto"/>
          <w:sz w:val="24"/>
          <w:highlight w:val="none"/>
        </w:rPr>
        <w:t>。</w:t>
      </w:r>
    </w:p>
    <w:p w14:paraId="006F9F42">
      <w:pPr>
        <w:spacing w:line="360" w:lineRule="auto"/>
        <w:ind w:firstLine="470" w:firstLineChars="196"/>
        <w:rPr>
          <w:rFonts w:hint="eastAsia" w:ascii="仿宋" w:hAnsi="仿宋" w:eastAsia="仿宋" w:cs="仿宋"/>
          <w:bCs/>
          <w:color w:val="auto"/>
          <w:sz w:val="24"/>
          <w:highlight w:val="none"/>
        </w:rPr>
      </w:pPr>
      <w:r>
        <w:rPr>
          <w:rFonts w:hint="eastAsia" w:ascii="仿宋" w:hAnsi="仿宋" w:eastAsia="仿宋" w:cs="仿宋"/>
          <w:color w:val="auto"/>
          <w:sz w:val="24"/>
          <w:highlight w:val="none"/>
        </w:rPr>
        <w:t>群体工程应附《承包人承揽工程项目一览表》（附件1）。</w:t>
      </w:r>
    </w:p>
    <w:p w14:paraId="26906573">
      <w:pPr>
        <w:spacing w:line="360" w:lineRule="auto"/>
        <w:ind w:firstLine="470" w:firstLineChars="196"/>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6.工程承包范围：</w:t>
      </w:r>
    </w:p>
    <w:p w14:paraId="193CF1AA">
      <w:pPr>
        <w:spacing w:line="360" w:lineRule="auto"/>
        <w:ind w:firstLine="463" w:firstLineChars="193"/>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w:t>
      </w:r>
    </w:p>
    <w:p w14:paraId="194CC3B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w:t>
      </w:r>
    </w:p>
    <w:p w14:paraId="12708FE2">
      <w:pPr>
        <w:pStyle w:val="4"/>
        <w:spacing w:before="120" w:after="120" w:line="360" w:lineRule="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w:t>
      </w:r>
      <w:bookmarkStart w:id="367" w:name="_Toc351203482"/>
      <w:r>
        <w:rPr>
          <w:rFonts w:hint="eastAsia" w:ascii="仿宋" w:hAnsi="仿宋" w:eastAsia="仿宋" w:cs="仿宋"/>
          <w:b w:val="0"/>
          <w:color w:val="auto"/>
          <w:sz w:val="24"/>
          <w:szCs w:val="24"/>
          <w:highlight w:val="none"/>
        </w:rPr>
        <w:t>二、合同工期</w:t>
      </w:r>
      <w:bookmarkEnd w:id="367"/>
    </w:p>
    <w:p w14:paraId="0C6E13FB">
      <w:pPr>
        <w:spacing w:line="360" w:lineRule="auto"/>
        <w:ind w:firstLine="459"/>
        <w:rPr>
          <w:rFonts w:hint="eastAsia" w:ascii="仿宋" w:hAnsi="仿宋" w:eastAsia="仿宋" w:cs="仿宋"/>
          <w:color w:val="auto"/>
          <w:sz w:val="24"/>
          <w:highlight w:val="none"/>
        </w:rPr>
      </w:pPr>
      <w:r>
        <w:rPr>
          <w:rFonts w:hint="eastAsia" w:ascii="仿宋" w:hAnsi="仿宋" w:eastAsia="仿宋" w:cs="仿宋"/>
          <w:color w:val="auto"/>
          <w:sz w:val="24"/>
          <w:highlight w:val="none"/>
        </w:rPr>
        <w:t>计划开工日期：</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日。</w:t>
      </w:r>
    </w:p>
    <w:p w14:paraId="7727972F">
      <w:pPr>
        <w:spacing w:line="360" w:lineRule="auto"/>
        <w:ind w:firstLine="459"/>
        <w:rPr>
          <w:rFonts w:hint="eastAsia" w:ascii="仿宋" w:hAnsi="仿宋" w:eastAsia="仿宋" w:cs="仿宋"/>
          <w:color w:val="auto"/>
          <w:sz w:val="24"/>
          <w:highlight w:val="none"/>
        </w:rPr>
      </w:pPr>
      <w:r>
        <w:rPr>
          <w:rFonts w:hint="eastAsia" w:ascii="仿宋" w:hAnsi="仿宋" w:eastAsia="仿宋" w:cs="仿宋"/>
          <w:color w:val="auto"/>
          <w:sz w:val="24"/>
          <w:highlight w:val="none"/>
        </w:rPr>
        <w:t>计划竣工日期：</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日。</w:t>
      </w:r>
    </w:p>
    <w:p w14:paraId="31D180FC">
      <w:pPr>
        <w:spacing w:line="360" w:lineRule="auto"/>
        <w:ind w:firstLine="459"/>
        <w:rPr>
          <w:rFonts w:hint="eastAsia" w:ascii="仿宋" w:hAnsi="仿宋" w:eastAsia="仿宋" w:cs="仿宋"/>
          <w:color w:val="auto"/>
          <w:sz w:val="24"/>
          <w:highlight w:val="none"/>
        </w:rPr>
      </w:pPr>
      <w:r>
        <w:rPr>
          <w:rFonts w:hint="eastAsia" w:ascii="仿宋" w:hAnsi="仿宋" w:eastAsia="仿宋" w:cs="仿宋"/>
          <w:color w:val="auto"/>
          <w:sz w:val="24"/>
          <w:highlight w:val="none"/>
        </w:rPr>
        <w:t>工期总日历天数：</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天。工期总日历天数与根据前述计划开竣工日期计算的工期天数不一致的，以工期总日历天数为准。</w:t>
      </w:r>
    </w:p>
    <w:p w14:paraId="3139D405">
      <w:pPr>
        <w:pStyle w:val="4"/>
        <w:spacing w:before="120" w:after="120" w:line="360" w:lineRule="auto"/>
        <w:rPr>
          <w:rFonts w:hint="eastAsia" w:ascii="仿宋" w:hAnsi="仿宋" w:eastAsia="仿宋" w:cs="仿宋"/>
          <w:bCs w:val="0"/>
          <w:color w:val="auto"/>
          <w:sz w:val="24"/>
          <w:szCs w:val="24"/>
          <w:highlight w:val="none"/>
        </w:rPr>
      </w:pPr>
      <w:r>
        <w:rPr>
          <w:rFonts w:hint="eastAsia" w:ascii="仿宋" w:hAnsi="仿宋" w:eastAsia="仿宋" w:cs="仿宋"/>
          <w:bCs w:val="0"/>
          <w:color w:val="auto"/>
          <w:sz w:val="24"/>
          <w:szCs w:val="24"/>
          <w:highlight w:val="none"/>
        </w:rPr>
        <w:t xml:space="preserve">    </w:t>
      </w:r>
      <w:bookmarkStart w:id="368" w:name="_Toc351203483"/>
      <w:r>
        <w:rPr>
          <w:rFonts w:hint="eastAsia" w:ascii="仿宋" w:hAnsi="仿宋" w:eastAsia="仿宋" w:cs="仿宋"/>
          <w:b w:val="0"/>
          <w:color w:val="auto"/>
          <w:sz w:val="24"/>
          <w:szCs w:val="24"/>
          <w:highlight w:val="none"/>
        </w:rPr>
        <w:t>三、质量标准</w:t>
      </w:r>
      <w:bookmarkEnd w:id="368"/>
    </w:p>
    <w:p w14:paraId="1ABF73B9">
      <w:pPr>
        <w:spacing w:line="360" w:lineRule="auto"/>
        <w:ind w:firstLine="459"/>
        <w:rPr>
          <w:rFonts w:hint="eastAsia" w:ascii="仿宋" w:hAnsi="仿宋" w:eastAsia="仿宋" w:cs="仿宋"/>
          <w:color w:val="auto"/>
          <w:sz w:val="24"/>
          <w:highlight w:val="none"/>
        </w:rPr>
      </w:pPr>
      <w:r>
        <w:rPr>
          <w:rFonts w:hint="eastAsia" w:ascii="仿宋" w:hAnsi="仿宋" w:eastAsia="仿宋" w:cs="仿宋"/>
          <w:color w:val="auto"/>
          <w:sz w:val="24"/>
          <w:highlight w:val="none"/>
        </w:rPr>
        <w:t>工程质量符合</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标准。</w:t>
      </w:r>
    </w:p>
    <w:p w14:paraId="54124E4B">
      <w:pPr>
        <w:pStyle w:val="4"/>
        <w:spacing w:before="120" w:after="120" w:line="360" w:lineRule="auto"/>
        <w:rPr>
          <w:rFonts w:hint="eastAsia" w:ascii="仿宋" w:hAnsi="仿宋" w:eastAsia="仿宋" w:cs="仿宋"/>
          <w:bCs w:val="0"/>
          <w:color w:val="auto"/>
          <w:sz w:val="24"/>
          <w:szCs w:val="24"/>
          <w:highlight w:val="none"/>
        </w:rPr>
      </w:pPr>
      <w:r>
        <w:rPr>
          <w:rFonts w:hint="eastAsia" w:ascii="仿宋" w:hAnsi="仿宋" w:eastAsia="仿宋" w:cs="仿宋"/>
          <w:bCs w:val="0"/>
          <w:color w:val="auto"/>
          <w:sz w:val="24"/>
          <w:szCs w:val="24"/>
          <w:highlight w:val="none"/>
        </w:rPr>
        <w:t xml:space="preserve">   </w:t>
      </w:r>
      <w:r>
        <w:rPr>
          <w:rFonts w:hint="eastAsia" w:ascii="仿宋" w:hAnsi="仿宋" w:eastAsia="仿宋" w:cs="仿宋"/>
          <w:b w:val="0"/>
          <w:color w:val="auto"/>
          <w:sz w:val="24"/>
          <w:szCs w:val="24"/>
          <w:highlight w:val="none"/>
        </w:rPr>
        <w:t xml:space="preserve"> </w:t>
      </w:r>
      <w:bookmarkStart w:id="369" w:name="_Toc351203484"/>
      <w:r>
        <w:rPr>
          <w:rFonts w:hint="eastAsia" w:ascii="仿宋" w:hAnsi="仿宋" w:eastAsia="仿宋" w:cs="仿宋"/>
          <w:b w:val="0"/>
          <w:color w:val="auto"/>
          <w:sz w:val="24"/>
          <w:szCs w:val="24"/>
          <w:highlight w:val="none"/>
        </w:rPr>
        <w:t>四、签约合同价与合同价格形式</w:t>
      </w:r>
      <w:bookmarkEnd w:id="369"/>
      <w:r>
        <w:rPr>
          <w:rFonts w:hint="eastAsia" w:ascii="仿宋" w:hAnsi="仿宋" w:eastAsia="仿宋" w:cs="仿宋"/>
          <w:b w:val="0"/>
          <w:color w:val="auto"/>
          <w:sz w:val="24"/>
          <w:szCs w:val="24"/>
          <w:highlight w:val="none"/>
        </w:rPr>
        <w:tab/>
      </w:r>
    </w:p>
    <w:p w14:paraId="742796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1.签约合同价为：</w:t>
      </w:r>
    </w:p>
    <w:p w14:paraId="3C0CD79A">
      <w:pPr>
        <w:spacing w:line="360" w:lineRule="auto"/>
        <w:ind w:firstLine="600" w:firstLineChars="250"/>
        <w:rPr>
          <w:rFonts w:hint="eastAsia" w:ascii="仿宋" w:hAnsi="仿宋" w:eastAsia="仿宋" w:cs="仿宋"/>
          <w:color w:val="auto"/>
          <w:sz w:val="24"/>
          <w:highlight w:val="none"/>
        </w:rPr>
      </w:pPr>
      <w:r>
        <w:rPr>
          <w:rFonts w:hint="eastAsia" w:ascii="仿宋" w:hAnsi="仿宋" w:eastAsia="仿宋" w:cs="仿宋"/>
          <w:color w:val="auto"/>
          <w:sz w:val="24"/>
          <w:highlight w:val="none"/>
        </w:rPr>
        <w:t>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p w14:paraId="51F069F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其中：</w:t>
      </w:r>
    </w:p>
    <w:p w14:paraId="3F6D09A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（1）安全文明施工费：</w:t>
      </w:r>
    </w:p>
    <w:p w14:paraId="4520F5EB">
      <w:pPr>
        <w:spacing w:line="360" w:lineRule="auto"/>
        <w:ind w:firstLine="1080" w:firstLineChars="450"/>
        <w:rPr>
          <w:rFonts w:hint="eastAsia" w:ascii="仿宋" w:hAnsi="仿宋" w:eastAsia="仿宋" w:cs="仿宋"/>
          <w:color w:val="auto"/>
          <w:sz w:val="24"/>
          <w:highlight w:val="none"/>
        </w:rPr>
      </w:pPr>
      <w:r>
        <w:rPr>
          <w:rFonts w:hint="eastAsia" w:ascii="仿宋" w:hAnsi="仿宋" w:eastAsia="仿宋" w:cs="仿宋"/>
          <w:color w:val="auto"/>
          <w:sz w:val="24"/>
          <w:highlight w:val="none"/>
        </w:rPr>
        <w:t>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p w14:paraId="71C6171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（2）材料和工程设备暂估价金额：</w:t>
      </w:r>
    </w:p>
    <w:p w14:paraId="0C161573">
      <w:pPr>
        <w:spacing w:line="360" w:lineRule="auto"/>
        <w:ind w:firstLine="1080" w:firstLineChars="450"/>
        <w:rPr>
          <w:rFonts w:hint="eastAsia" w:ascii="仿宋" w:hAnsi="仿宋" w:eastAsia="仿宋" w:cs="仿宋"/>
          <w:color w:val="auto"/>
          <w:sz w:val="24"/>
          <w:highlight w:val="none"/>
        </w:rPr>
      </w:pPr>
      <w:r>
        <w:rPr>
          <w:rFonts w:hint="eastAsia" w:ascii="仿宋" w:hAnsi="仿宋" w:eastAsia="仿宋" w:cs="仿宋"/>
          <w:color w:val="auto"/>
          <w:sz w:val="24"/>
          <w:highlight w:val="none"/>
        </w:rPr>
        <w:t>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p w14:paraId="55194A1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（3）专业工程暂估价金额：</w:t>
      </w:r>
    </w:p>
    <w:p w14:paraId="633B57D0">
      <w:pPr>
        <w:spacing w:line="360" w:lineRule="auto"/>
        <w:ind w:firstLine="1080" w:firstLineChars="450"/>
        <w:rPr>
          <w:rFonts w:hint="eastAsia" w:ascii="仿宋" w:hAnsi="仿宋" w:eastAsia="仿宋" w:cs="仿宋"/>
          <w:color w:val="auto"/>
          <w:sz w:val="24"/>
          <w:highlight w:val="none"/>
        </w:rPr>
      </w:pPr>
      <w:r>
        <w:rPr>
          <w:rFonts w:hint="eastAsia" w:ascii="仿宋" w:hAnsi="仿宋" w:eastAsia="仿宋" w:cs="仿宋"/>
          <w:color w:val="auto"/>
          <w:sz w:val="24"/>
          <w:highlight w:val="none"/>
        </w:rPr>
        <w:t>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p w14:paraId="4C17ED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（4）暂列金额：</w:t>
      </w:r>
    </w:p>
    <w:p w14:paraId="5F4A9AB2">
      <w:pPr>
        <w:spacing w:line="360" w:lineRule="auto"/>
        <w:ind w:firstLine="1080" w:firstLineChars="450"/>
        <w:rPr>
          <w:rFonts w:hint="eastAsia" w:ascii="仿宋" w:hAnsi="仿宋" w:eastAsia="仿宋" w:cs="仿宋"/>
          <w:color w:val="auto"/>
          <w:sz w:val="24"/>
          <w:highlight w:val="none"/>
        </w:rPr>
      </w:pPr>
      <w:r>
        <w:rPr>
          <w:rFonts w:hint="eastAsia" w:ascii="仿宋" w:hAnsi="仿宋" w:eastAsia="仿宋" w:cs="仿宋"/>
          <w:color w:val="auto"/>
          <w:sz w:val="24"/>
          <w:highlight w:val="none"/>
        </w:rPr>
        <w:t>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p w14:paraId="7BAB2F2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（5）农民工工伤保险金额：</w:t>
      </w:r>
    </w:p>
    <w:p w14:paraId="739257E3">
      <w:pPr>
        <w:spacing w:line="360" w:lineRule="auto"/>
        <w:ind w:firstLine="1080" w:firstLineChars="450"/>
        <w:rPr>
          <w:rFonts w:hint="eastAsia" w:ascii="仿宋" w:hAnsi="仿宋" w:eastAsia="仿宋" w:cs="仿宋"/>
          <w:color w:val="auto"/>
          <w:sz w:val="24"/>
          <w:highlight w:val="none"/>
        </w:rPr>
      </w:pPr>
      <w:r>
        <w:rPr>
          <w:rFonts w:hint="eastAsia" w:ascii="仿宋" w:hAnsi="仿宋" w:eastAsia="仿宋" w:cs="仿宋"/>
          <w:color w:val="auto"/>
          <w:sz w:val="24"/>
          <w:highlight w:val="none"/>
        </w:rPr>
        <w:t>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p w14:paraId="13018081">
      <w:pPr>
        <w:numPr>
          <w:ilvl w:val="0"/>
          <w:numId w:val="3"/>
        </w:numPr>
        <w:tabs>
          <w:tab w:val="right" w:pos="834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合同价格形式：</w:t>
      </w:r>
      <w:r>
        <w:rPr>
          <w:rFonts w:hint="eastAsia" w:ascii="仿宋" w:hAnsi="仿宋" w:eastAsia="仿宋" w:cs="仿宋"/>
          <w:color w:val="auto"/>
          <w:sz w:val="24"/>
          <w:highlight w:val="none"/>
          <w:u w:val="single"/>
        </w:rPr>
        <w:t>单价合同          </w:t>
      </w:r>
      <w:r>
        <w:rPr>
          <w:rFonts w:hint="eastAsia" w:ascii="仿宋" w:hAnsi="仿宋" w:eastAsia="仿宋" w:cs="仿宋"/>
          <w:color w:val="auto"/>
          <w:sz w:val="24"/>
          <w:highlight w:val="none"/>
        </w:rPr>
        <w:t>。</w:t>
      </w:r>
      <w:r>
        <w:rPr>
          <w:rFonts w:hint="eastAsia" w:ascii="仿宋" w:hAnsi="仿宋" w:eastAsia="仿宋" w:cs="仿宋"/>
          <w:color w:val="auto"/>
          <w:sz w:val="24"/>
          <w:highlight w:val="none"/>
        </w:rPr>
        <w:tab/>
      </w:r>
    </w:p>
    <w:p w14:paraId="0FC0B9B1">
      <w:pPr>
        <w:numPr>
          <w:ilvl w:val="0"/>
          <w:numId w:val="3"/>
        </w:num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下浮率：</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68DA40EF">
      <w:pPr>
        <w:pStyle w:val="4"/>
        <w:spacing w:before="120" w:after="120" w:line="360" w:lineRule="auto"/>
        <w:rPr>
          <w:rFonts w:hint="eastAsia" w:ascii="仿宋" w:hAnsi="仿宋" w:eastAsia="仿宋" w:cs="仿宋"/>
          <w:b w:val="0"/>
          <w:color w:val="auto"/>
          <w:sz w:val="24"/>
          <w:szCs w:val="24"/>
          <w:highlight w:val="none"/>
        </w:rPr>
      </w:pPr>
      <w:r>
        <w:rPr>
          <w:rFonts w:hint="eastAsia" w:ascii="仿宋" w:hAnsi="仿宋" w:eastAsia="仿宋" w:cs="仿宋"/>
          <w:bCs w:val="0"/>
          <w:color w:val="auto"/>
          <w:sz w:val="24"/>
          <w:szCs w:val="24"/>
          <w:highlight w:val="none"/>
        </w:rPr>
        <w:t xml:space="preserve">   </w:t>
      </w:r>
      <w:r>
        <w:rPr>
          <w:rFonts w:hint="eastAsia" w:ascii="仿宋" w:hAnsi="仿宋" w:eastAsia="仿宋" w:cs="仿宋"/>
          <w:b w:val="0"/>
          <w:color w:val="auto"/>
          <w:sz w:val="24"/>
          <w:szCs w:val="24"/>
          <w:highlight w:val="none"/>
        </w:rPr>
        <w:t xml:space="preserve"> </w:t>
      </w:r>
      <w:bookmarkStart w:id="370" w:name="_Toc351203485"/>
      <w:r>
        <w:rPr>
          <w:rFonts w:hint="eastAsia" w:ascii="仿宋" w:hAnsi="仿宋" w:eastAsia="仿宋" w:cs="仿宋"/>
          <w:b w:val="0"/>
          <w:color w:val="auto"/>
          <w:sz w:val="24"/>
          <w:szCs w:val="24"/>
          <w:highlight w:val="none"/>
        </w:rPr>
        <w:t>五、</w:t>
      </w:r>
      <w:bookmarkEnd w:id="370"/>
      <w:r>
        <w:rPr>
          <w:rFonts w:hint="eastAsia" w:ascii="仿宋" w:hAnsi="仿宋" w:eastAsia="仿宋" w:cs="仿宋"/>
          <w:b w:val="0"/>
          <w:color w:val="auto"/>
          <w:sz w:val="24"/>
          <w:szCs w:val="24"/>
          <w:highlight w:val="none"/>
        </w:rPr>
        <w:t>项目经理</w:t>
      </w:r>
    </w:p>
    <w:p w14:paraId="5EBBF10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承包人项目经理：</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57BD6F9A">
      <w:pPr>
        <w:pStyle w:val="4"/>
        <w:spacing w:before="120" w:after="120" w:line="360" w:lineRule="auto"/>
        <w:rPr>
          <w:rFonts w:hint="eastAsia" w:ascii="仿宋" w:hAnsi="仿宋" w:eastAsia="仿宋" w:cs="仿宋"/>
          <w:bCs w:val="0"/>
          <w:color w:val="auto"/>
          <w:sz w:val="24"/>
          <w:szCs w:val="24"/>
          <w:highlight w:val="none"/>
        </w:rPr>
      </w:pPr>
      <w:r>
        <w:rPr>
          <w:rFonts w:hint="eastAsia" w:ascii="仿宋" w:hAnsi="仿宋" w:eastAsia="仿宋" w:cs="仿宋"/>
          <w:bCs w:val="0"/>
          <w:color w:val="auto"/>
          <w:sz w:val="24"/>
          <w:szCs w:val="24"/>
          <w:highlight w:val="none"/>
        </w:rPr>
        <w:t xml:space="preserve">   </w:t>
      </w:r>
      <w:r>
        <w:rPr>
          <w:rFonts w:hint="eastAsia" w:ascii="仿宋" w:hAnsi="仿宋" w:eastAsia="仿宋" w:cs="仿宋"/>
          <w:b w:val="0"/>
          <w:color w:val="auto"/>
          <w:sz w:val="24"/>
          <w:szCs w:val="24"/>
          <w:highlight w:val="none"/>
        </w:rPr>
        <w:t xml:space="preserve"> </w:t>
      </w:r>
      <w:bookmarkStart w:id="371" w:name="_Toc351203486"/>
      <w:r>
        <w:rPr>
          <w:rFonts w:hint="eastAsia" w:ascii="仿宋" w:hAnsi="仿宋" w:eastAsia="仿宋" w:cs="仿宋"/>
          <w:b w:val="0"/>
          <w:color w:val="auto"/>
          <w:sz w:val="24"/>
          <w:szCs w:val="24"/>
          <w:highlight w:val="none"/>
        </w:rPr>
        <w:t>六、合同文件构成</w:t>
      </w:r>
      <w:bookmarkEnd w:id="371"/>
    </w:p>
    <w:p w14:paraId="154F20ED">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本协议书与下列文件一起构成合同文件：</w:t>
      </w:r>
    </w:p>
    <w:p w14:paraId="231EF0D2">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通知书（如果有）；</w:t>
      </w:r>
    </w:p>
    <w:p w14:paraId="0968FAE3">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 xml:space="preserve">函及其附录（如果有）； </w:t>
      </w:r>
    </w:p>
    <w:p w14:paraId="61594016">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（3）专用合同条款及其附件；</w:t>
      </w:r>
    </w:p>
    <w:p w14:paraId="2115BD35">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（4）通用合同条款；</w:t>
      </w:r>
    </w:p>
    <w:p w14:paraId="3BD515C1">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（5）技术标准和要求；</w:t>
      </w:r>
    </w:p>
    <w:p w14:paraId="2308E3CC">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（6）图纸；</w:t>
      </w:r>
    </w:p>
    <w:p w14:paraId="39E57E43">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（7）已标价工程量清单或预算书；</w:t>
      </w:r>
    </w:p>
    <w:p w14:paraId="2DD9815B">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（8）其他合同文件。</w:t>
      </w:r>
    </w:p>
    <w:p w14:paraId="17EA0564">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在合同订立及履行过程中形成的与合同有关的文件均构成合同文件组成部分。</w:t>
      </w:r>
    </w:p>
    <w:p w14:paraId="723BD290">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60F8D0E8">
      <w:pPr>
        <w:pStyle w:val="4"/>
        <w:spacing w:before="120" w:after="120" w:line="360" w:lineRule="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 xml:space="preserve">   </w:t>
      </w:r>
      <w:r>
        <w:rPr>
          <w:rFonts w:hint="eastAsia" w:ascii="仿宋" w:hAnsi="仿宋" w:eastAsia="仿宋" w:cs="仿宋"/>
          <w:b w:val="0"/>
          <w:color w:val="auto"/>
          <w:sz w:val="24"/>
          <w:szCs w:val="24"/>
          <w:highlight w:val="none"/>
        </w:rPr>
        <w:t xml:space="preserve"> </w:t>
      </w:r>
      <w:bookmarkStart w:id="372" w:name="_Toc351203487"/>
      <w:r>
        <w:rPr>
          <w:rFonts w:hint="eastAsia" w:ascii="仿宋" w:hAnsi="仿宋" w:eastAsia="仿宋" w:cs="仿宋"/>
          <w:b w:val="0"/>
          <w:color w:val="auto"/>
          <w:sz w:val="24"/>
          <w:szCs w:val="24"/>
          <w:highlight w:val="none"/>
        </w:rPr>
        <w:t>七、承诺</w:t>
      </w:r>
      <w:bookmarkEnd w:id="372"/>
    </w:p>
    <w:p w14:paraId="35D4D985">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1.发包人承诺按照法律规定履行项目审批手续、筹集工程建设资金并按照合同约定的期限和方式支付合同价款。</w:t>
      </w:r>
    </w:p>
    <w:p w14:paraId="20C388B3">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2.承包人承诺按照法律规定及合同约定组织完成工程施工，确保工程质量和安全，不进行转包及违法分包，并在缺陷责任期及保修期内承担相应的工程维修责任。</w:t>
      </w:r>
    </w:p>
    <w:p w14:paraId="445EE9DE">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3.发包人和承包人通过</w:t>
      </w:r>
      <w:r>
        <w:rPr>
          <w:rFonts w:hint="eastAsia" w:ascii="仿宋" w:hAnsi="仿宋" w:eastAsia="仿宋" w:cs="仿宋"/>
          <w:bCs/>
          <w:color w:val="auto"/>
          <w:sz w:val="24"/>
          <w:highlight w:val="none"/>
          <w:lang w:eastAsia="zh-CN"/>
        </w:rPr>
        <w:t>发包竞包</w:t>
      </w:r>
      <w:r>
        <w:rPr>
          <w:rFonts w:hint="eastAsia" w:ascii="仿宋" w:hAnsi="仿宋" w:eastAsia="仿宋" w:cs="仿宋"/>
          <w:bCs/>
          <w:color w:val="auto"/>
          <w:sz w:val="24"/>
          <w:highlight w:val="none"/>
        </w:rPr>
        <w:t>形式签订合同的，双方理解并承诺不再就同一工程另行签订与合同实质性内容相背离的协议。</w:t>
      </w:r>
      <w:r>
        <w:rPr>
          <w:rFonts w:hint="eastAsia" w:ascii="仿宋" w:hAnsi="仿宋" w:eastAsia="仿宋" w:cs="仿宋"/>
          <w:color w:val="auto"/>
          <w:sz w:val="24"/>
          <w:highlight w:val="none"/>
        </w:rPr>
        <w:t>合同双方确认，本合同及本合同约定的其它文件组成部分中的各项约定都是通过法定</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过程形成的合法成果，不存在与</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文件和</w:t>
      </w:r>
      <w:r>
        <w:rPr>
          <w:rFonts w:hint="eastAsia" w:ascii="仿宋" w:hAnsi="仿宋" w:eastAsia="仿宋" w:cs="仿宋"/>
          <w:color w:val="auto"/>
          <w:sz w:val="24"/>
          <w:highlight w:val="none"/>
          <w:lang w:eastAsia="zh-CN"/>
        </w:rPr>
        <w:t>中包</w:t>
      </w:r>
      <w:r>
        <w:rPr>
          <w:rFonts w:hint="eastAsia" w:ascii="仿宋" w:hAnsi="仿宋" w:eastAsia="仿宋" w:cs="仿宋"/>
          <w:color w:val="auto"/>
          <w:sz w:val="24"/>
          <w:highlight w:val="none"/>
        </w:rPr>
        <w:t>人</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文件实质性内容不一致的条款。如果存在任何此类不一致的条款，也不是合同双方真实意思的表示，对合同双方不构成任何合同或法律约束力。合同双方也不存在且也不会签订任何背离本合同实质性内容的其他协议或合同。如果存在或签订背离本合同实质性内容的其他协议或合同，也不是合同双方真实意思的表示，对合同双方不构成任何合同或法律约束力。</w:t>
      </w:r>
    </w:p>
    <w:p w14:paraId="7B34C78F">
      <w:pPr>
        <w:spacing w:line="360" w:lineRule="auto"/>
        <w:rPr>
          <w:rFonts w:hint="eastAsia" w:ascii="仿宋" w:hAnsi="仿宋" w:eastAsia="仿宋" w:cs="仿宋"/>
          <w:bCs/>
          <w:color w:val="auto"/>
          <w:sz w:val="24"/>
          <w:highlight w:val="none"/>
        </w:rPr>
      </w:pPr>
      <w:bookmarkStart w:id="373" w:name="_Toc351203488"/>
      <w:r>
        <w:rPr>
          <w:rFonts w:hint="eastAsia" w:ascii="仿宋" w:hAnsi="仿宋" w:eastAsia="仿宋" w:cs="仿宋"/>
          <w:b/>
          <w:color w:val="auto"/>
          <w:sz w:val="24"/>
          <w:highlight w:val="none"/>
        </w:rPr>
        <w:t xml:space="preserve">    八、词语含义</w:t>
      </w:r>
      <w:bookmarkEnd w:id="373"/>
    </w:p>
    <w:p w14:paraId="6DE134C0">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本协议书中词语含义与第二部分通用合同条款中赋予的含义相同。</w:t>
      </w:r>
    </w:p>
    <w:p w14:paraId="5CD0172D">
      <w:pPr>
        <w:pStyle w:val="4"/>
        <w:spacing w:before="120" w:after="120" w:line="360" w:lineRule="auto"/>
        <w:rPr>
          <w:rFonts w:hint="eastAsia" w:ascii="仿宋" w:hAnsi="仿宋" w:eastAsia="仿宋" w:cs="仿宋"/>
          <w:bCs w:val="0"/>
          <w:color w:val="auto"/>
          <w:sz w:val="24"/>
          <w:szCs w:val="24"/>
          <w:highlight w:val="none"/>
        </w:rPr>
      </w:pPr>
      <w:r>
        <w:rPr>
          <w:rFonts w:hint="eastAsia" w:ascii="仿宋" w:hAnsi="仿宋" w:eastAsia="仿宋" w:cs="仿宋"/>
          <w:bCs w:val="0"/>
          <w:color w:val="auto"/>
          <w:sz w:val="24"/>
          <w:szCs w:val="24"/>
          <w:highlight w:val="none"/>
        </w:rPr>
        <w:t xml:space="preserve">  </w:t>
      </w:r>
      <w:r>
        <w:rPr>
          <w:rFonts w:hint="eastAsia" w:ascii="仿宋" w:hAnsi="仿宋" w:eastAsia="仿宋" w:cs="仿宋"/>
          <w:b w:val="0"/>
          <w:color w:val="auto"/>
          <w:sz w:val="24"/>
          <w:szCs w:val="24"/>
          <w:highlight w:val="none"/>
        </w:rPr>
        <w:t xml:space="preserve">  </w:t>
      </w:r>
      <w:bookmarkStart w:id="374" w:name="_Toc351203489"/>
      <w:r>
        <w:rPr>
          <w:rFonts w:hint="eastAsia" w:ascii="仿宋" w:hAnsi="仿宋" w:eastAsia="仿宋" w:cs="仿宋"/>
          <w:b w:val="0"/>
          <w:color w:val="auto"/>
          <w:sz w:val="24"/>
          <w:szCs w:val="24"/>
          <w:highlight w:val="none"/>
        </w:rPr>
        <w:t>九、签订时间</w:t>
      </w:r>
      <w:bookmarkEnd w:id="374"/>
    </w:p>
    <w:p w14:paraId="27BE375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本合同于</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年</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月</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日签订。</w:t>
      </w:r>
    </w:p>
    <w:p w14:paraId="6C712234">
      <w:pPr>
        <w:pStyle w:val="4"/>
        <w:spacing w:before="120" w:after="120" w:line="360" w:lineRule="auto"/>
        <w:rPr>
          <w:rFonts w:hint="eastAsia" w:ascii="仿宋" w:hAnsi="仿宋" w:eastAsia="仿宋" w:cs="仿宋"/>
          <w:bCs w:val="0"/>
          <w:color w:val="auto"/>
          <w:sz w:val="24"/>
          <w:szCs w:val="24"/>
          <w:highlight w:val="none"/>
        </w:rPr>
      </w:pPr>
      <w:r>
        <w:rPr>
          <w:rFonts w:hint="eastAsia" w:ascii="仿宋" w:hAnsi="仿宋" w:eastAsia="仿宋" w:cs="仿宋"/>
          <w:bCs w:val="0"/>
          <w:color w:val="auto"/>
          <w:sz w:val="24"/>
          <w:szCs w:val="24"/>
          <w:highlight w:val="none"/>
        </w:rPr>
        <w:t xml:space="preserve">    </w:t>
      </w:r>
      <w:bookmarkStart w:id="375" w:name="_Toc351203490"/>
      <w:r>
        <w:rPr>
          <w:rFonts w:hint="eastAsia" w:ascii="仿宋" w:hAnsi="仿宋" w:eastAsia="仿宋" w:cs="仿宋"/>
          <w:b w:val="0"/>
          <w:color w:val="auto"/>
          <w:sz w:val="24"/>
          <w:szCs w:val="24"/>
          <w:highlight w:val="none"/>
        </w:rPr>
        <w:t>十、签订地点</w:t>
      </w:r>
      <w:bookmarkEnd w:id="375"/>
    </w:p>
    <w:p w14:paraId="4F25D304">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本合同在</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签订。</w:t>
      </w:r>
    </w:p>
    <w:p w14:paraId="533DCFFD">
      <w:pPr>
        <w:pStyle w:val="4"/>
        <w:spacing w:before="120" w:after="120" w:line="360" w:lineRule="auto"/>
        <w:rPr>
          <w:rFonts w:hint="eastAsia" w:ascii="仿宋" w:hAnsi="仿宋" w:eastAsia="仿宋" w:cs="仿宋"/>
          <w:bCs w:val="0"/>
          <w:color w:val="auto"/>
          <w:sz w:val="24"/>
          <w:szCs w:val="24"/>
          <w:highlight w:val="none"/>
        </w:rPr>
      </w:pPr>
      <w:r>
        <w:rPr>
          <w:rFonts w:hint="eastAsia" w:ascii="仿宋" w:hAnsi="仿宋" w:eastAsia="仿宋" w:cs="仿宋"/>
          <w:bCs w:val="0"/>
          <w:color w:val="auto"/>
          <w:sz w:val="24"/>
          <w:szCs w:val="24"/>
          <w:highlight w:val="none"/>
        </w:rPr>
        <w:t xml:space="preserve">    </w:t>
      </w:r>
      <w:bookmarkStart w:id="376" w:name="_Toc351203491"/>
      <w:r>
        <w:rPr>
          <w:rFonts w:hint="eastAsia" w:ascii="仿宋" w:hAnsi="仿宋" w:eastAsia="仿宋" w:cs="仿宋"/>
          <w:b w:val="0"/>
          <w:color w:val="auto"/>
          <w:sz w:val="24"/>
          <w:szCs w:val="24"/>
          <w:highlight w:val="none"/>
        </w:rPr>
        <w:t>十一、补充协议</w:t>
      </w:r>
      <w:bookmarkEnd w:id="376"/>
    </w:p>
    <w:p w14:paraId="6D9EDD0C">
      <w:pPr>
        <w:spacing w:line="360" w:lineRule="auto"/>
        <w:ind w:firstLine="480" w:firstLineChars="200"/>
        <w:rPr>
          <w:rFonts w:hint="eastAsia" w:ascii="仿宋" w:hAnsi="仿宋" w:eastAsia="仿宋" w:cs="仿宋"/>
          <w:b/>
          <w:bCs/>
          <w:color w:val="auto"/>
          <w:sz w:val="24"/>
          <w:highlight w:val="none"/>
        </w:rPr>
      </w:pPr>
      <w:r>
        <w:rPr>
          <w:rFonts w:hint="eastAsia" w:ascii="仿宋" w:hAnsi="仿宋" w:eastAsia="仿宋" w:cs="仿宋"/>
          <w:bCs/>
          <w:color w:val="auto"/>
          <w:sz w:val="24"/>
          <w:highlight w:val="none"/>
        </w:rPr>
        <w:t>合同未尽事宜，合同当事人另行签订补充协议，补充协议是合同的组成部分。</w:t>
      </w:r>
    </w:p>
    <w:p w14:paraId="0C54FDE1">
      <w:pPr>
        <w:pStyle w:val="4"/>
        <w:spacing w:before="120" w:after="120" w:line="360" w:lineRule="auto"/>
        <w:rPr>
          <w:rFonts w:hint="eastAsia" w:ascii="仿宋" w:hAnsi="仿宋" w:eastAsia="仿宋" w:cs="仿宋"/>
          <w:bCs w:val="0"/>
          <w:color w:val="auto"/>
          <w:sz w:val="24"/>
          <w:szCs w:val="24"/>
          <w:highlight w:val="none"/>
        </w:rPr>
      </w:pPr>
      <w:r>
        <w:rPr>
          <w:rFonts w:hint="eastAsia" w:ascii="仿宋" w:hAnsi="仿宋" w:eastAsia="仿宋" w:cs="仿宋"/>
          <w:bCs w:val="0"/>
          <w:color w:val="auto"/>
          <w:sz w:val="24"/>
          <w:szCs w:val="24"/>
          <w:highlight w:val="none"/>
        </w:rPr>
        <w:t xml:space="preserve">    </w:t>
      </w:r>
      <w:bookmarkStart w:id="377" w:name="_Toc351203492"/>
      <w:r>
        <w:rPr>
          <w:rFonts w:hint="eastAsia" w:ascii="仿宋" w:hAnsi="仿宋" w:eastAsia="仿宋" w:cs="仿宋"/>
          <w:b w:val="0"/>
          <w:color w:val="auto"/>
          <w:sz w:val="24"/>
          <w:szCs w:val="24"/>
          <w:highlight w:val="none"/>
        </w:rPr>
        <w:t>十二、合同生效</w:t>
      </w:r>
      <w:bookmarkEnd w:id="377"/>
    </w:p>
    <w:p w14:paraId="2E7B6EFB">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本合同自</w:t>
      </w:r>
      <w:r>
        <w:rPr>
          <w:rFonts w:hint="eastAsia" w:ascii="仿宋" w:hAnsi="仿宋" w:eastAsia="仿宋" w:cs="仿宋"/>
          <w:bCs/>
          <w:color w:val="auto"/>
          <w:sz w:val="24"/>
          <w:highlight w:val="none"/>
          <w:u w:val="single"/>
        </w:rPr>
        <w:t xml:space="preserve"> 签订之日起  </w:t>
      </w:r>
      <w:r>
        <w:rPr>
          <w:rFonts w:hint="eastAsia" w:ascii="仿宋" w:hAnsi="仿宋" w:eastAsia="仿宋" w:cs="仿宋"/>
          <w:bCs/>
          <w:color w:val="auto"/>
          <w:sz w:val="24"/>
          <w:highlight w:val="none"/>
        </w:rPr>
        <w:t>生效。</w:t>
      </w:r>
    </w:p>
    <w:p w14:paraId="69B1D998">
      <w:pPr>
        <w:pStyle w:val="4"/>
        <w:spacing w:before="120" w:after="120" w:line="360" w:lineRule="auto"/>
        <w:rPr>
          <w:rFonts w:hint="eastAsia" w:ascii="仿宋" w:hAnsi="仿宋" w:eastAsia="仿宋" w:cs="仿宋"/>
          <w:bCs w:val="0"/>
          <w:color w:val="auto"/>
          <w:sz w:val="24"/>
          <w:szCs w:val="24"/>
          <w:highlight w:val="none"/>
        </w:rPr>
      </w:pPr>
      <w:r>
        <w:rPr>
          <w:rFonts w:hint="eastAsia" w:ascii="仿宋" w:hAnsi="仿宋" w:eastAsia="仿宋" w:cs="仿宋"/>
          <w:bCs w:val="0"/>
          <w:color w:val="auto"/>
          <w:sz w:val="24"/>
          <w:szCs w:val="24"/>
          <w:highlight w:val="none"/>
        </w:rPr>
        <w:t xml:space="preserve">    </w:t>
      </w:r>
      <w:bookmarkStart w:id="378" w:name="_Toc351203493"/>
      <w:r>
        <w:rPr>
          <w:rFonts w:hint="eastAsia" w:ascii="仿宋" w:hAnsi="仿宋" w:eastAsia="仿宋" w:cs="仿宋"/>
          <w:b w:val="0"/>
          <w:color w:val="auto"/>
          <w:sz w:val="24"/>
          <w:szCs w:val="24"/>
          <w:highlight w:val="none"/>
        </w:rPr>
        <w:t>十三、合同份数</w:t>
      </w:r>
      <w:bookmarkEnd w:id="378"/>
    </w:p>
    <w:p w14:paraId="60917DA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bCs/>
          <w:color w:val="auto"/>
          <w:sz w:val="24"/>
          <w:highlight w:val="none"/>
        </w:rPr>
        <w:t>本合同一式十份，均具有同等法律效力，其中合同正本一式两份，合同双方各执一份，副本一式八份，建设行政主管部门，</w:t>
      </w:r>
      <w:r>
        <w:rPr>
          <w:rFonts w:hint="eastAsia" w:ascii="仿宋" w:hAnsi="仿宋" w:eastAsia="仿宋" w:cs="仿宋"/>
          <w:bCs/>
          <w:color w:val="auto"/>
          <w:sz w:val="24"/>
          <w:highlight w:val="none"/>
          <w:lang w:val="en-US" w:eastAsia="zh-CN"/>
        </w:rPr>
        <w:t>交易办</w:t>
      </w:r>
      <w:r>
        <w:rPr>
          <w:rFonts w:hint="eastAsia" w:ascii="仿宋" w:hAnsi="仿宋" w:eastAsia="仿宋" w:cs="仿宋"/>
          <w:bCs/>
          <w:color w:val="auto"/>
          <w:sz w:val="24"/>
          <w:highlight w:val="none"/>
        </w:rPr>
        <w:t>备案时各留一份。</w:t>
      </w:r>
    </w:p>
    <w:p w14:paraId="14B8D22F">
      <w:pPr>
        <w:spacing w:line="360" w:lineRule="auto"/>
        <w:rPr>
          <w:rFonts w:hint="eastAsia" w:ascii="仿宋" w:hAnsi="仿宋" w:eastAsia="仿宋" w:cs="仿宋"/>
          <w:color w:val="auto"/>
          <w:sz w:val="24"/>
          <w:highlight w:val="none"/>
        </w:rPr>
      </w:pPr>
    </w:p>
    <w:p w14:paraId="0488749A">
      <w:pPr>
        <w:spacing w:line="360" w:lineRule="auto"/>
        <w:rPr>
          <w:rFonts w:hint="eastAsia" w:ascii="仿宋" w:hAnsi="仿宋" w:eastAsia="仿宋" w:cs="仿宋"/>
          <w:color w:val="auto"/>
          <w:sz w:val="24"/>
          <w:highlight w:val="none"/>
        </w:rPr>
      </w:pPr>
    </w:p>
    <w:p w14:paraId="2DDA6A4F">
      <w:pPr>
        <w:spacing w:line="360" w:lineRule="auto"/>
        <w:rPr>
          <w:rFonts w:hint="eastAsia" w:ascii="仿宋" w:hAnsi="仿宋" w:eastAsia="仿宋" w:cs="仿宋"/>
          <w:color w:val="auto"/>
          <w:sz w:val="24"/>
          <w:highlight w:val="none"/>
        </w:rPr>
      </w:pPr>
    </w:p>
    <w:p w14:paraId="062C0904">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  (公章)             承包人：  (公章)</w:t>
      </w:r>
    </w:p>
    <w:p w14:paraId="052BC44E">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                                 </w:t>
      </w:r>
    </w:p>
    <w:p w14:paraId="1EF0EB6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  法定代表人或其委托代理人：</w:t>
      </w:r>
    </w:p>
    <w:p w14:paraId="6348D844">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（签字）                    （签字）</w:t>
      </w:r>
    </w:p>
    <w:p w14:paraId="0C10DCC8">
      <w:pPr>
        <w:spacing w:line="360" w:lineRule="auto"/>
        <w:rPr>
          <w:rFonts w:hint="eastAsia" w:ascii="仿宋" w:hAnsi="仿宋" w:eastAsia="仿宋" w:cs="仿宋"/>
          <w:color w:val="auto"/>
          <w:sz w:val="24"/>
          <w:highlight w:val="none"/>
          <w:u w:val="single"/>
        </w:rPr>
      </w:pPr>
    </w:p>
    <w:p w14:paraId="15FAF122">
      <w:pPr>
        <w:tabs>
          <w:tab w:val="left" w:pos="4410"/>
        </w:tabs>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组织机构代码：</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 xml:space="preserve">  组织机构代码：</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 xml:space="preserve"> </w:t>
      </w:r>
    </w:p>
    <w:p w14:paraId="197A12F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 xml:space="preserve">  地  址：</w:t>
      </w:r>
      <w:r>
        <w:rPr>
          <w:rFonts w:hint="eastAsia" w:ascii="仿宋" w:hAnsi="仿宋" w:eastAsia="仿宋" w:cs="仿宋"/>
          <w:color w:val="auto"/>
          <w:sz w:val="24"/>
          <w:highlight w:val="none"/>
          <w:u w:val="single"/>
        </w:rPr>
        <w:t xml:space="preserve">        </w:t>
      </w:r>
    </w:p>
    <w:p w14:paraId="47354BD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邮政编码：</w:t>
      </w:r>
      <w:r>
        <w:rPr>
          <w:rFonts w:hint="eastAsia" w:ascii="仿宋" w:hAnsi="仿宋" w:eastAsia="仿宋" w:cs="仿宋"/>
          <w:color w:val="auto"/>
          <w:sz w:val="24"/>
          <w:highlight w:val="none"/>
          <w:u w:val="single"/>
        </w:rPr>
        <w:t xml:space="preserve">      </w:t>
      </w:r>
      <w:r>
        <w:rPr>
          <w:rFonts w:hint="eastAsia" w:ascii="仿宋" w:hAnsi="仿宋" w:eastAsia="仿宋" w:cs="仿宋"/>
          <w:color w:val="auto"/>
          <w:sz w:val="24"/>
          <w:highlight w:val="none"/>
        </w:rPr>
        <w:t xml:space="preserve"> 邮政编码：</w:t>
      </w:r>
      <w:r>
        <w:rPr>
          <w:rFonts w:hint="eastAsia" w:ascii="仿宋" w:hAnsi="仿宋" w:eastAsia="仿宋" w:cs="仿宋"/>
          <w:color w:val="auto"/>
          <w:sz w:val="24"/>
          <w:highlight w:val="none"/>
          <w:u w:val="single"/>
        </w:rPr>
        <w:t xml:space="preserve">   </w:t>
      </w:r>
    </w:p>
    <w:p w14:paraId="259E09B5">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p>
    <w:p w14:paraId="21DFD0D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委托代理人：</w:t>
      </w:r>
      <w:r>
        <w:rPr>
          <w:rFonts w:hint="eastAsia" w:ascii="仿宋" w:hAnsi="仿宋" w:eastAsia="仿宋" w:cs="仿宋"/>
          <w:color w:val="auto"/>
          <w:sz w:val="24"/>
          <w:highlight w:val="none"/>
          <w:u w:val="single"/>
        </w:rPr>
        <w:t xml:space="preserve">             </w:t>
      </w:r>
    </w:p>
    <w:p w14:paraId="6FF028C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电  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电  话：</w:t>
      </w:r>
      <w:r>
        <w:rPr>
          <w:rFonts w:hint="eastAsia" w:ascii="仿宋" w:hAnsi="仿宋" w:eastAsia="仿宋" w:cs="仿宋"/>
          <w:color w:val="auto"/>
          <w:sz w:val="24"/>
          <w:highlight w:val="none"/>
          <w:u w:val="single"/>
        </w:rPr>
        <w:t xml:space="preserve">     </w:t>
      </w:r>
    </w:p>
    <w:p w14:paraId="4E01136B">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传  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传  真：</w:t>
      </w:r>
      <w:r>
        <w:rPr>
          <w:rFonts w:hint="eastAsia" w:ascii="仿宋" w:hAnsi="仿宋" w:eastAsia="仿宋" w:cs="仿宋"/>
          <w:color w:val="auto"/>
          <w:sz w:val="24"/>
          <w:highlight w:val="none"/>
          <w:u w:val="single"/>
        </w:rPr>
        <w:t xml:space="preserve">     </w:t>
      </w:r>
    </w:p>
    <w:p w14:paraId="0F18218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电子信箱：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电子信箱：</w:t>
      </w:r>
      <w:r>
        <w:rPr>
          <w:rFonts w:hint="eastAsia" w:ascii="仿宋" w:hAnsi="仿宋" w:eastAsia="仿宋" w:cs="仿宋"/>
          <w:color w:val="auto"/>
          <w:sz w:val="24"/>
          <w:highlight w:val="none"/>
          <w:u w:val="single"/>
        </w:rPr>
        <w:t xml:space="preserve">   </w:t>
      </w:r>
    </w:p>
    <w:p w14:paraId="0A7B4C6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开户银行：</w:t>
      </w:r>
      <w:r>
        <w:rPr>
          <w:rFonts w:hint="eastAsia" w:ascii="仿宋" w:hAnsi="仿宋" w:eastAsia="仿宋" w:cs="仿宋"/>
          <w:color w:val="auto"/>
          <w:sz w:val="24"/>
          <w:highlight w:val="none"/>
          <w:u w:val="single"/>
        </w:rPr>
        <w:t xml:space="preserve">   </w:t>
      </w:r>
    </w:p>
    <w:p w14:paraId="5C5FCF3A">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账  号：</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 xml:space="preserve">  账  号：</w:t>
      </w:r>
      <w:r>
        <w:rPr>
          <w:rFonts w:hint="eastAsia" w:ascii="仿宋" w:hAnsi="仿宋" w:eastAsia="仿宋" w:cs="仿宋"/>
          <w:color w:val="auto"/>
          <w:sz w:val="24"/>
          <w:highlight w:val="none"/>
          <w:u w:val="single"/>
        </w:rPr>
        <w:t xml:space="preserve">     </w:t>
      </w:r>
    </w:p>
    <w:p w14:paraId="703233B2">
      <w:pPr>
        <w:pStyle w:val="3"/>
        <w:jc w:val="center"/>
        <w:rPr>
          <w:rFonts w:hint="eastAsia" w:ascii="仿宋" w:hAnsi="仿宋" w:eastAsia="仿宋" w:cs="仿宋"/>
          <w:color w:val="auto"/>
          <w:sz w:val="24"/>
          <w:szCs w:val="24"/>
          <w:highlight w:val="none"/>
        </w:rPr>
      </w:pPr>
      <w:r>
        <w:rPr>
          <w:rFonts w:hint="eastAsia" w:ascii="仿宋" w:hAnsi="仿宋" w:eastAsia="仿宋" w:cs="仿宋"/>
          <w:color w:val="auto"/>
          <w:highlight w:val="none"/>
        </w:rPr>
        <w:br w:type="page"/>
      </w:r>
      <w:bookmarkStart w:id="379" w:name="_Toc483335405"/>
      <w:bookmarkStart w:id="380" w:name="_Toc351203494"/>
      <w:bookmarkStart w:id="381" w:name="_Toc457395028"/>
      <w:bookmarkStart w:id="382" w:name="_Toc22296"/>
      <w:bookmarkStart w:id="383" w:name="_Toc351203495"/>
      <w:bookmarkStart w:id="384" w:name="_Toc337558727"/>
      <w:bookmarkStart w:id="385" w:name="_Toc351203632"/>
      <w:r>
        <w:rPr>
          <w:rFonts w:hint="eastAsia" w:ascii="仿宋" w:hAnsi="仿宋" w:eastAsia="仿宋" w:cs="仿宋"/>
          <w:color w:val="auto"/>
          <w:sz w:val="24"/>
          <w:szCs w:val="24"/>
          <w:highlight w:val="none"/>
        </w:rPr>
        <w:t>2.通用合同条款</w:t>
      </w:r>
      <w:bookmarkEnd w:id="379"/>
      <w:bookmarkEnd w:id="380"/>
      <w:bookmarkEnd w:id="381"/>
      <w:bookmarkEnd w:id="382"/>
    </w:p>
    <w:p w14:paraId="20B99DC0">
      <w:pPr>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通用合同条款直接引用中华人民共和国建设部和国家工商行政管理局制定的GF-2017-0201《建筑工程施工合同》中的第二部分通用条款。</w:t>
      </w:r>
    </w:p>
    <w:bookmarkEnd w:id="383"/>
    <w:bookmarkEnd w:id="384"/>
    <w:p w14:paraId="189908FF">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0FD0346B">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5D60FBAB">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00543887">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4C0D1709">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2480F4FD">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277C425C">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1D0A9F21">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4A2E3FA0">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75DB6EA4">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03E4CA2A">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7ABCB05D">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59DE3AC8">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2612FCAB">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539132DA">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725C7F67">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65D0A544">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2C8A2F0C">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3F839CFA">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6C8D694D">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5A284E77">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113333F4">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27D28B51">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1062E03E">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010BDB11">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40FE9AD2">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2382ADF7">
      <w:pPr>
        <w:autoSpaceDE w:val="0"/>
        <w:autoSpaceDN w:val="0"/>
        <w:adjustRightInd w:val="0"/>
        <w:spacing w:line="360" w:lineRule="auto"/>
        <w:ind w:firstLine="420" w:firstLineChars="200"/>
        <w:jc w:val="left"/>
        <w:rPr>
          <w:rFonts w:hint="eastAsia" w:ascii="仿宋" w:hAnsi="仿宋" w:eastAsia="仿宋" w:cs="仿宋"/>
          <w:color w:val="auto"/>
          <w:kern w:val="0"/>
          <w:highlight w:val="none"/>
        </w:rPr>
      </w:pPr>
    </w:p>
    <w:p w14:paraId="3A3D4534">
      <w:pPr>
        <w:autoSpaceDE w:val="0"/>
        <w:autoSpaceDN w:val="0"/>
        <w:adjustRightInd w:val="0"/>
        <w:spacing w:line="360" w:lineRule="auto"/>
        <w:ind w:firstLine="482" w:firstLineChars="200"/>
        <w:jc w:val="center"/>
        <w:outlineLvl w:val="2"/>
        <w:rPr>
          <w:rFonts w:hint="eastAsia" w:ascii="仿宋" w:hAnsi="仿宋" w:eastAsia="仿宋" w:cs="仿宋"/>
          <w:b/>
          <w:color w:val="auto"/>
          <w:kern w:val="0"/>
          <w:sz w:val="24"/>
          <w:highlight w:val="none"/>
        </w:rPr>
      </w:pPr>
      <w:bookmarkStart w:id="386" w:name="_Toc20389"/>
      <w:bookmarkStart w:id="387" w:name="_Toc483335406"/>
      <w:r>
        <w:rPr>
          <w:rFonts w:hint="eastAsia" w:ascii="仿宋" w:hAnsi="仿宋" w:eastAsia="仿宋" w:cs="仿宋"/>
          <w:b/>
          <w:color w:val="auto"/>
          <w:sz w:val="24"/>
          <w:highlight w:val="none"/>
        </w:rPr>
        <w:t>3. 专用合同条款</w:t>
      </w:r>
      <w:bookmarkEnd w:id="385"/>
      <w:bookmarkEnd w:id="386"/>
      <w:bookmarkEnd w:id="387"/>
    </w:p>
    <w:p w14:paraId="222157C3">
      <w:pPr>
        <w:pStyle w:val="4"/>
        <w:spacing w:before="120" w:after="120" w:line="360" w:lineRule="auto"/>
        <w:rPr>
          <w:rFonts w:hint="eastAsia" w:ascii="仿宋" w:hAnsi="仿宋" w:eastAsia="仿宋" w:cs="仿宋"/>
          <w:b w:val="0"/>
          <w:color w:val="auto"/>
          <w:sz w:val="24"/>
          <w:szCs w:val="24"/>
          <w:highlight w:val="none"/>
        </w:rPr>
      </w:pPr>
      <w:bookmarkStart w:id="388" w:name="_Toc351203633"/>
      <w:r>
        <w:rPr>
          <w:rFonts w:hint="eastAsia" w:ascii="仿宋" w:hAnsi="仿宋" w:eastAsia="仿宋" w:cs="仿宋"/>
          <w:b w:val="0"/>
          <w:color w:val="auto"/>
          <w:sz w:val="24"/>
          <w:szCs w:val="24"/>
          <w:highlight w:val="none"/>
        </w:rPr>
        <w:t>1</w:t>
      </w:r>
      <w:bookmarkStart w:id="389" w:name="_Toc296944495"/>
      <w:bookmarkStart w:id="390" w:name="_Toc296346657"/>
      <w:bookmarkStart w:id="391" w:name="_Toc296503156"/>
      <w:bookmarkStart w:id="392" w:name="_Toc292559361"/>
      <w:bookmarkStart w:id="393" w:name="_Toc296891196"/>
      <w:bookmarkStart w:id="394" w:name="_Toc297048342"/>
      <w:bookmarkStart w:id="395" w:name="_Toc297120456"/>
      <w:bookmarkStart w:id="396" w:name="_Toc292559866"/>
      <w:bookmarkStart w:id="397" w:name="_Toc296890984"/>
      <w:bookmarkStart w:id="398" w:name="_Toc296347155"/>
      <w:r>
        <w:rPr>
          <w:rFonts w:hint="eastAsia" w:ascii="仿宋" w:hAnsi="仿宋" w:eastAsia="仿宋" w:cs="仿宋"/>
          <w:b w:val="0"/>
          <w:color w:val="auto"/>
          <w:sz w:val="24"/>
          <w:szCs w:val="24"/>
          <w:highlight w:val="none"/>
        </w:rPr>
        <w:t>. 一般约定</w:t>
      </w:r>
      <w:bookmarkEnd w:id="388"/>
    </w:p>
    <w:bookmarkEnd w:id="389"/>
    <w:bookmarkEnd w:id="390"/>
    <w:bookmarkEnd w:id="391"/>
    <w:bookmarkEnd w:id="392"/>
    <w:bookmarkEnd w:id="393"/>
    <w:bookmarkEnd w:id="394"/>
    <w:bookmarkEnd w:id="395"/>
    <w:bookmarkEnd w:id="396"/>
    <w:bookmarkEnd w:id="397"/>
    <w:bookmarkEnd w:id="398"/>
    <w:p w14:paraId="11373D96">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 词语定义</w:t>
      </w:r>
    </w:p>
    <w:p w14:paraId="0F91C289">
      <w:pPr>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1.1.1合同</w:t>
      </w:r>
    </w:p>
    <w:p w14:paraId="47FBB835">
      <w:pPr>
        <w:pStyle w:val="13"/>
        <w:spacing w:after="0" w:line="380" w:lineRule="exact"/>
        <w:ind w:left="2" w:leftChars="1" w:firstLine="480" w:firstLineChars="200"/>
        <w:rPr>
          <w:rFonts w:hint="eastAsia"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 xml:space="preserve">1.1.1.10其他合同文件包括: </w:t>
      </w:r>
      <w:r>
        <w:rPr>
          <w:rFonts w:hint="eastAsia" w:ascii="仿宋" w:hAnsi="仿宋" w:eastAsia="仿宋" w:cs="仿宋"/>
          <w:color w:val="auto"/>
          <w:kern w:val="0"/>
          <w:sz w:val="24"/>
          <w:szCs w:val="24"/>
          <w:highlight w:val="none"/>
          <w:u w:val="single"/>
          <w:lang w:val="en-US" w:eastAsia="zh-CN"/>
        </w:rPr>
        <w:t xml:space="preserve">                                  </w:t>
      </w:r>
    </w:p>
    <w:p w14:paraId="52FAA230">
      <w:pPr>
        <w:pStyle w:val="13"/>
        <w:spacing w:after="0" w:line="380" w:lineRule="exact"/>
        <w:ind w:left="2" w:leftChars="1"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合同当事人及其他相关方</w:t>
      </w:r>
    </w:p>
    <w:p w14:paraId="54CA455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1.1.2.4监理人：</w:t>
      </w:r>
    </w:p>
    <w:p w14:paraId="283F0DA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名    称：</w:t>
      </w:r>
      <w:r>
        <w:rPr>
          <w:rFonts w:hint="eastAsia" w:ascii="仿宋" w:hAnsi="仿宋" w:eastAsia="仿宋" w:cs="仿宋"/>
          <w:color w:val="auto"/>
          <w:sz w:val="24"/>
          <w:highlight w:val="none"/>
          <w:u w:val="single"/>
        </w:rPr>
        <w:t xml:space="preserve">                </w:t>
      </w:r>
      <w:r>
        <w:rPr>
          <w:rFonts w:hint="eastAsia" w:ascii="仿宋" w:hAnsi="仿宋" w:eastAsia="仿宋" w:cs="仿宋"/>
          <w:color w:val="auto"/>
          <w:sz w:val="24"/>
          <w:highlight w:val="none"/>
        </w:rPr>
        <w:t>；</w:t>
      </w:r>
    </w:p>
    <w:p w14:paraId="2C9E381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资质类别和等级：</w:t>
      </w:r>
      <w:r>
        <w:rPr>
          <w:rFonts w:hint="eastAsia" w:ascii="仿宋" w:hAnsi="仿宋" w:eastAsia="仿宋" w:cs="仿宋"/>
          <w:color w:val="auto"/>
          <w:sz w:val="24"/>
          <w:highlight w:val="none"/>
          <w:u w:val="single"/>
        </w:rPr>
        <w:t>               </w:t>
      </w:r>
      <w:r>
        <w:rPr>
          <w:rFonts w:hint="eastAsia" w:ascii="仿宋" w:hAnsi="仿宋" w:eastAsia="仿宋" w:cs="仿宋"/>
          <w:color w:val="auto"/>
          <w:sz w:val="24"/>
          <w:highlight w:val="none"/>
        </w:rPr>
        <w:t>；</w:t>
      </w:r>
    </w:p>
    <w:p w14:paraId="364681D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联系电话：</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302BBB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电子信箱：</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w:t>
      </w:r>
    </w:p>
    <w:p w14:paraId="4009C25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通信地址：</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418075B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1.1.2.5 设计人：</w:t>
      </w:r>
    </w:p>
    <w:p w14:paraId="1D9705B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名    称：</w:t>
      </w:r>
      <w:r>
        <w:rPr>
          <w:rFonts w:hint="eastAsia" w:ascii="仿宋" w:hAnsi="仿宋" w:eastAsia="仿宋" w:cs="仿宋"/>
          <w:color w:val="auto"/>
          <w:sz w:val="24"/>
          <w:highlight w:val="none"/>
          <w:u w:val="single"/>
        </w:rPr>
        <w:t xml:space="preserve">                 </w:t>
      </w:r>
      <w:r>
        <w:rPr>
          <w:rFonts w:hint="eastAsia" w:ascii="仿宋" w:hAnsi="仿宋" w:eastAsia="仿宋" w:cs="仿宋"/>
          <w:color w:val="auto"/>
          <w:sz w:val="24"/>
          <w:highlight w:val="none"/>
        </w:rPr>
        <w:t>；</w:t>
      </w:r>
    </w:p>
    <w:p w14:paraId="520AE56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资质类别和等级：</w:t>
      </w:r>
      <w:r>
        <w:rPr>
          <w:rFonts w:hint="eastAsia" w:ascii="仿宋" w:hAnsi="仿宋" w:eastAsia="仿宋" w:cs="仿宋"/>
          <w:color w:val="auto"/>
          <w:sz w:val="24"/>
          <w:highlight w:val="none"/>
          <w:u w:val="single"/>
        </w:rPr>
        <w:t>               </w:t>
      </w:r>
      <w:r>
        <w:rPr>
          <w:rFonts w:hint="eastAsia" w:ascii="仿宋" w:hAnsi="仿宋" w:eastAsia="仿宋" w:cs="仿宋"/>
          <w:color w:val="auto"/>
          <w:sz w:val="24"/>
          <w:highlight w:val="none"/>
        </w:rPr>
        <w:t>；</w:t>
      </w:r>
    </w:p>
    <w:p w14:paraId="00702A0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联系电话：</w:t>
      </w:r>
      <w:r>
        <w:rPr>
          <w:rFonts w:hint="eastAsia" w:ascii="仿宋" w:hAnsi="仿宋" w:eastAsia="仿宋" w:cs="仿宋"/>
          <w:color w:val="auto"/>
          <w:sz w:val="24"/>
          <w:highlight w:val="none"/>
          <w:u w:val="single"/>
        </w:rPr>
        <w:t>                 </w:t>
      </w:r>
      <w:r>
        <w:rPr>
          <w:rFonts w:hint="eastAsia" w:ascii="仿宋" w:hAnsi="仿宋" w:eastAsia="仿宋" w:cs="仿宋"/>
          <w:color w:val="auto"/>
          <w:sz w:val="24"/>
          <w:highlight w:val="none"/>
        </w:rPr>
        <w:t>；</w:t>
      </w:r>
    </w:p>
    <w:p w14:paraId="1031F89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电子信箱：</w:t>
      </w:r>
      <w:r>
        <w:rPr>
          <w:rFonts w:hint="eastAsia" w:ascii="仿宋" w:hAnsi="仿宋" w:eastAsia="仿宋" w:cs="仿宋"/>
          <w:color w:val="auto"/>
          <w:sz w:val="24"/>
          <w:highlight w:val="none"/>
          <w:u w:val="single"/>
        </w:rPr>
        <w:t xml:space="preserve">                    </w:t>
      </w:r>
      <w:r>
        <w:rPr>
          <w:rFonts w:hint="eastAsia" w:ascii="仿宋" w:hAnsi="仿宋" w:eastAsia="仿宋" w:cs="仿宋"/>
          <w:color w:val="auto"/>
          <w:sz w:val="24"/>
          <w:highlight w:val="none"/>
        </w:rPr>
        <w:t>；</w:t>
      </w:r>
    </w:p>
    <w:p w14:paraId="0CCE17A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通信地址：</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3ADFF97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1.1.3 工程和设备</w:t>
      </w:r>
    </w:p>
    <w:p w14:paraId="475D3F07">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1.1.3.7 作为施工现场组成部分的其他场所包括：</w:t>
      </w:r>
      <w:r>
        <w:rPr>
          <w:rFonts w:hint="eastAsia" w:ascii="仿宋" w:hAnsi="仿宋" w:eastAsia="仿宋" w:cs="仿宋"/>
          <w:color w:val="auto"/>
          <w:sz w:val="24"/>
          <w:highlight w:val="none"/>
          <w:u w:val="single"/>
        </w:rPr>
        <w:t xml:space="preserve">      /             </w:t>
      </w:r>
      <w:r>
        <w:rPr>
          <w:rFonts w:hint="eastAsia" w:ascii="仿宋" w:hAnsi="仿宋" w:eastAsia="仿宋" w:cs="仿宋"/>
          <w:color w:val="auto"/>
          <w:sz w:val="24"/>
          <w:highlight w:val="none"/>
        </w:rPr>
        <w:t>。</w:t>
      </w:r>
    </w:p>
    <w:p w14:paraId="0D54FA5C">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1.1.3.9 永久占地包括：</w:t>
      </w:r>
      <w:r>
        <w:rPr>
          <w:rFonts w:hint="eastAsia" w:ascii="仿宋" w:hAnsi="仿宋" w:eastAsia="仿宋" w:cs="仿宋"/>
          <w:color w:val="auto"/>
          <w:sz w:val="24"/>
          <w:highlight w:val="none"/>
          <w:u w:val="single"/>
        </w:rPr>
        <w:t xml:space="preserve">        规划红线图                      </w:t>
      </w:r>
      <w:r>
        <w:rPr>
          <w:rFonts w:hint="eastAsia" w:ascii="仿宋" w:hAnsi="仿宋" w:eastAsia="仿宋" w:cs="仿宋"/>
          <w:color w:val="auto"/>
          <w:kern w:val="0"/>
          <w:sz w:val="24"/>
          <w:highlight w:val="none"/>
        </w:rPr>
        <w:t>。</w:t>
      </w:r>
    </w:p>
    <w:p w14:paraId="720F3955">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1.1.3.10 临时占地包括：</w:t>
      </w:r>
      <w:r>
        <w:rPr>
          <w:rFonts w:hint="eastAsia" w:ascii="仿宋" w:hAnsi="仿宋" w:eastAsia="仿宋" w:cs="仿宋"/>
          <w:color w:val="auto"/>
          <w:sz w:val="24"/>
          <w:highlight w:val="none"/>
          <w:u w:val="single"/>
        </w:rPr>
        <w:t xml:space="preserve">             /                     </w:t>
      </w:r>
      <w:r>
        <w:rPr>
          <w:rFonts w:hint="eastAsia" w:ascii="仿宋" w:hAnsi="仿宋" w:eastAsia="仿宋" w:cs="仿宋"/>
          <w:color w:val="auto"/>
          <w:kern w:val="0"/>
          <w:sz w:val="24"/>
          <w:highlight w:val="none"/>
        </w:rPr>
        <w:t>。</w:t>
      </w:r>
    </w:p>
    <w:p w14:paraId="22181537">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1.3法律 </w:t>
      </w:r>
    </w:p>
    <w:p w14:paraId="4B8BC2D6">
      <w:pPr>
        <w:pStyle w:val="13"/>
        <w:spacing w:after="0" w:line="380" w:lineRule="exact"/>
        <w:ind w:left="2" w:leftChars="1"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适用于合同的其他规范性文件：</w:t>
      </w:r>
      <w:r>
        <w:rPr>
          <w:rFonts w:hint="eastAsia" w:ascii="仿宋" w:hAnsi="仿宋" w:eastAsia="仿宋" w:cs="仿宋"/>
          <w:color w:val="auto"/>
          <w:sz w:val="24"/>
          <w:szCs w:val="24"/>
          <w:highlight w:val="none"/>
          <w:u w:val="single"/>
        </w:rPr>
        <w:t>《中华人民共和国民法典》</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《中华人民共和国建筑法》等国家规定的现行法律法规及浙江省相关的法律法规、诸暨市相关规章制度。</w:t>
      </w:r>
    </w:p>
    <w:p w14:paraId="135BD6FB">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 标准和规范</w:t>
      </w:r>
    </w:p>
    <w:p w14:paraId="0DEAB1C7">
      <w:pPr>
        <w:pStyle w:val="13"/>
        <w:spacing w:after="0" w:line="380" w:lineRule="exact"/>
        <w:ind w:left="2" w:leftChars="1"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1.4.1适用于工程的标准规范包括：</w:t>
      </w:r>
      <w:r>
        <w:rPr>
          <w:rFonts w:hint="eastAsia" w:ascii="仿宋" w:hAnsi="仿宋" w:eastAsia="仿宋" w:cs="仿宋"/>
          <w:color w:val="auto"/>
          <w:sz w:val="24"/>
          <w:szCs w:val="24"/>
          <w:highlight w:val="none"/>
          <w:u w:val="single"/>
        </w:rPr>
        <w:t xml:space="preserve">按国家现行质量检验评定标准和施工验收规范 </w:t>
      </w:r>
      <w:r>
        <w:rPr>
          <w:rFonts w:hint="eastAsia" w:ascii="仿宋" w:hAnsi="仿宋" w:eastAsia="仿宋" w:cs="仿宋"/>
          <w:color w:val="auto"/>
          <w:sz w:val="24"/>
          <w:szCs w:val="24"/>
          <w:highlight w:val="none"/>
        </w:rPr>
        <w:t>。</w:t>
      </w:r>
    </w:p>
    <w:p w14:paraId="3C946A17">
      <w:pPr>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1.4.2 发包人提供国外标准、规范的名称：</w:t>
      </w:r>
      <w:r>
        <w:rPr>
          <w:rFonts w:hint="eastAsia" w:ascii="仿宋" w:hAnsi="仿宋" w:eastAsia="仿宋" w:cs="仿宋"/>
          <w:color w:val="auto"/>
          <w:kern w:val="0"/>
          <w:sz w:val="24"/>
          <w:highlight w:val="none"/>
          <w:u w:val="single"/>
        </w:rPr>
        <w:t xml:space="preserve">       /          </w:t>
      </w:r>
      <w:r>
        <w:rPr>
          <w:rFonts w:hint="eastAsia" w:ascii="仿宋" w:hAnsi="仿宋" w:eastAsia="仿宋" w:cs="仿宋"/>
          <w:color w:val="auto"/>
          <w:kern w:val="0"/>
          <w:sz w:val="24"/>
          <w:highlight w:val="none"/>
        </w:rPr>
        <w:t>；</w:t>
      </w:r>
    </w:p>
    <w:p w14:paraId="00363847">
      <w:pPr>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发包人提供国外标准、规范的份数：</w:t>
      </w:r>
      <w:r>
        <w:rPr>
          <w:rFonts w:hint="eastAsia" w:ascii="仿宋" w:hAnsi="仿宋" w:eastAsia="仿宋" w:cs="仿宋"/>
          <w:color w:val="auto"/>
          <w:kern w:val="0"/>
          <w:sz w:val="24"/>
          <w:highlight w:val="none"/>
          <w:u w:val="single"/>
        </w:rPr>
        <w:t xml:space="preserve">           /           </w:t>
      </w:r>
      <w:r>
        <w:rPr>
          <w:rFonts w:hint="eastAsia" w:ascii="仿宋" w:hAnsi="仿宋" w:eastAsia="仿宋" w:cs="仿宋"/>
          <w:color w:val="auto"/>
          <w:kern w:val="0"/>
          <w:sz w:val="24"/>
          <w:highlight w:val="none"/>
        </w:rPr>
        <w:t>；</w:t>
      </w:r>
    </w:p>
    <w:p w14:paraId="0E5B862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发包人提供国外标准、规范的名称：</w:t>
      </w:r>
      <w:r>
        <w:rPr>
          <w:rFonts w:hint="eastAsia" w:ascii="仿宋" w:hAnsi="仿宋" w:eastAsia="仿宋" w:cs="仿宋"/>
          <w:color w:val="auto"/>
          <w:kern w:val="0"/>
          <w:sz w:val="24"/>
          <w:highlight w:val="none"/>
          <w:u w:val="single"/>
        </w:rPr>
        <w:t xml:space="preserve">            /          </w:t>
      </w:r>
      <w:r>
        <w:rPr>
          <w:rFonts w:hint="eastAsia" w:ascii="仿宋" w:hAnsi="仿宋" w:eastAsia="仿宋" w:cs="仿宋"/>
          <w:color w:val="auto"/>
          <w:kern w:val="0"/>
          <w:sz w:val="24"/>
          <w:highlight w:val="none"/>
        </w:rPr>
        <w:t>。</w:t>
      </w:r>
    </w:p>
    <w:p w14:paraId="67CFFB8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1.4.3发包人对工程的技术标准和功能要求的特殊要求：</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022034E4">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 合同文件的优先顺序</w:t>
      </w:r>
    </w:p>
    <w:p w14:paraId="0F52CC36">
      <w:pPr>
        <w:pStyle w:val="13"/>
        <w:spacing w:after="0" w:line="380" w:lineRule="exact"/>
        <w:ind w:left="2" w:leftChars="1"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合同文件组成及优先顺序为：</w:t>
      </w:r>
      <w:r>
        <w:rPr>
          <w:rFonts w:hint="eastAsia" w:ascii="仿宋" w:hAnsi="仿宋" w:eastAsia="仿宋" w:cs="仿宋"/>
          <w:color w:val="auto"/>
          <w:sz w:val="24"/>
          <w:szCs w:val="24"/>
          <w:highlight w:val="none"/>
          <w:u w:val="single"/>
        </w:rPr>
        <w:t>（1）本合同协议书，（2）</w:t>
      </w:r>
      <w:r>
        <w:rPr>
          <w:rFonts w:hint="eastAsia" w:ascii="仿宋" w:hAnsi="仿宋" w:eastAsia="仿宋" w:cs="仿宋"/>
          <w:color w:val="auto"/>
          <w:sz w:val="24"/>
          <w:szCs w:val="24"/>
          <w:highlight w:val="none"/>
          <w:u w:val="single"/>
          <w:lang w:eastAsia="zh-CN"/>
        </w:rPr>
        <w:t>中包</w:t>
      </w:r>
      <w:r>
        <w:rPr>
          <w:rFonts w:hint="eastAsia" w:ascii="仿宋" w:hAnsi="仿宋" w:eastAsia="仿宋" w:cs="仿宋"/>
          <w:color w:val="auto"/>
          <w:sz w:val="24"/>
          <w:szCs w:val="24"/>
          <w:highlight w:val="none"/>
          <w:u w:val="single"/>
        </w:rPr>
        <w:t>通知书，（3）</w:t>
      </w:r>
      <w:r>
        <w:rPr>
          <w:rFonts w:hint="eastAsia" w:ascii="仿宋" w:hAnsi="仿宋" w:eastAsia="仿宋" w:cs="仿宋"/>
          <w:color w:val="auto"/>
          <w:sz w:val="24"/>
          <w:szCs w:val="24"/>
          <w:highlight w:val="none"/>
          <w:u w:val="single"/>
          <w:lang w:eastAsia="zh-CN"/>
        </w:rPr>
        <w:t>竞包</w:t>
      </w:r>
      <w:r>
        <w:rPr>
          <w:rFonts w:hint="eastAsia" w:ascii="仿宋" w:hAnsi="仿宋" w:eastAsia="仿宋" w:cs="仿宋"/>
          <w:color w:val="auto"/>
          <w:sz w:val="24"/>
          <w:szCs w:val="24"/>
          <w:highlight w:val="none"/>
          <w:u w:val="single"/>
        </w:rPr>
        <w:t>函及其附件，（4）本合同专用条款，（5）本合同通用条款，（6）技术标准和要求，（7）图纸，（8）已标价工程量清单，（9）其他合同文件。</w:t>
      </w:r>
    </w:p>
    <w:p w14:paraId="26E74423">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 图纸和承包人文件</w:t>
      </w:r>
      <w:r>
        <w:rPr>
          <w:rFonts w:hint="eastAsia" w:ascii="仿宋" w:hAnsi="仿宋" w:eastAsia="仿宋" w:cs="仿宋"/>
          <w:color w:val="auto"/>
          <w:sz w:val="24"/>
          <w:highlight w:val="none"/>
        </w:rPr>
        <w:tab/>
      </w:r>
    </w:p>
    <w:p w14:paraId="5ABF21F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1.6.1 图纸的提供</w:t>
      </w:r>
    </w:p>
    <w:p w14:paraId="7CD430F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发包人向承包人提供图纸的期限：</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u w:val="single"/>
          <w:lang w:eastAsia="zh-CN"/>
        </w:rPr>
        <w:t>中包</w:t>
      </w:r>
      <w:r>
        <w:rPr>
          <w:rFonts w:hint="eastAsia" w:ascii="仿宋" w:hAnsi="仿宋" w:eastAsia="仿宋" w:cs="仿宋"/>
          <w:color w:val="auto"/>
          <w:sz w:val="24"/>
          <w:highlight w:val="none"/>
          <w:u w:val="single"/>
        </w:rPr>
        <w:t>通知书收到后三天内；</w:t>
      </w:r>
    </w:p>
    <w:p w14:paraId="51F7CB6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发包人向承包人提供图纸的数量：</w:t>
      </w:r>
      <w:r>
        <w:rPr>
          <w:rFonts w:hint="eastAsia" w:ascii="仿宋" w:hAnsi="仿宋" w:eastAsia="仿宋" w:cs="仿宋"/>
          <w:color w:val="auto"/>
          <w:sz w:val="24"/>
          <w:highlight w:val="none"/>
          <w:u w:val="single"/>
        </w:rPr>
        <w:t xml:space="preserve">陆套    </w:t>
      </w:r>
      <w:r>
        <w:rPr>
          <w:rFonts w:hint="eastAsia" w:ascii="仿宋" w:hAnsi="仿宋" w:eastAsia="仿宋" w:cs="仿宋"/>
          <w:color w:val="auto"/>
          <w:sz w:val="24"/>
          <w:highlight w:val="none"/>
        </w:rPr>
        <w:t>；</w:t>
      </w:r>
    </w:p>
    <w:p w14:paraId="1C7107E1">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发包人向承包人提供图纸的内容：</w:t>
      </w:r>
      <w:r>
        <w:rPr>
          <w:rFonts w:hint="eastAsia" w:ascii="仿宋" w:hAnsi="仿宋" w:eastAsia="仿宋" w:cs="仿宋"/>
          <w:color w:val="auto"/>
          <w:sz w:val="24"/>
          <w:highlight w:val="none"/>
          <w:u w:val="single"/>
        </w:rPr>
        <w:t>本合同发包内容中的全部图纸。</w:t>
      </w:r>
    </w:p>
    <w:p w14:paraId="3214C0C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1.6.4 承包人文件</w:t>
      </w:r>
    </w:p>
    <w:p w14:paraId="69B7D74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需要由承包人提供的文件，包括：</w:t>
      </w:r>
      <w:r>
        <w:rPr>
          <w:rFonts w:hint="eastAsia" w:ascii="仿宋" w:hAnsi="仿宋" w:eastAsia="仿宋" w:cs="仿宋"/>
          <w:color w:val="auto"/>
          <w:sz w:val="24"/>
          <w:highlight w:val="none"/>
          <w:u w:val="single"/>
        </w:rPr>
        <w:t>施工组织设计（施工方案），每月25日前提供下月施工进度计划表、月进度报表</w:t>
      </w:r>
      <w:r>
        <w:rPr>
          <w:rFonts w:hint="eastAsia" w:ascii="仿宋" w:hAnsi="仿宋" w:eastAsia="仿宋" w:cs="仿宋"/>
          <w:color w:val="auto"/>
          <w:sz w:val="24"/>
          <w:highlight w:val="none"/>
        </w:rPr>
        <w:t>；</w:t>
      </w:r>
    </w:p>
    <w:p w14:paraId="3750E9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承包人提供的文件的期限为：  </w:t>
      </w:r>
      <w:r>
        <w:rPr>
          <w:rFonts w:hint="eastAsia" w:ascii="仿宋" w:hAnsi="仿宋" w:eastAsia="仿宋" w:cs="仿宋"/>
          <w:color w:val="auto"/>
          <w:sz w:val="24"/>
          <w:highlight w:val="none"/>
          <w:u w:val="single"/>
        </w:rPr>
        <w:t xml:space="preserve">   开工前3天内          </w:t>
      </w:r>
      <w:r>
        <w:rPr>
          <w:rFonts w:hint="eastAsia" w:ascii="仿宋" w:hAnsi="仿宋" w:eastAsia="仿宋" w:cs="仿宋"/>
          <w:color w:val="auto"/>
          <w:sz w:val="24"/>
          <w:highlight w:val="none"/>
        </w:rPr>
        <w:t>；</w:t>
      </w:r>
    </w:p>
    <w:p w14:paraId="6C46566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承包人提供的文件的数量为：</w:t>
      </w:r>
      <w:r>
        <w:rPr>
          <w:rFonts w:hint="eastAsia" w:ascii="仿宋" w:hAnsi="仿宋" w:eastAsia="仿宋" w:cs="仿宋"/>
          <w:color w:val="auto"/>
          <w:sz w:val="24"/>
          <w:highlight w:val="none"/>
          <w:u w:val="single"/>
        </w:rPr>
        <w:t xml:space="preserve"> 一式二份     </w:t>
      </w:r>
      <w:r>
        <w:rPr>
          <w:rFonts w:hint="eastAsia" w:ascii="仿宋" w:hAnsi="仿宋" w:eastAsia="仿宋" w:cs="仿宋"/>
          <w:color w:val="auto"/>
          <w:sz w:val="24"/>
          <w:highlight w:val="none"/>
        </w:rPr>
        <w:t>；</w:t>
      </w:r>
    </w:p>
    <w:p w14:paraId="2A09F24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承包人提供的文件的形式为：</w:t>
      </w:r>
      <w:r>
        <w:rPr>
          <w:rFonts w:hint="eastAsia" w:ascii="仿宋" w:hAnsi="仿宋" w:eastAsia="仿宋" w:cs="仿宋"/>
          <w:color w:val="auto"/>
          <w:sz w:val="24"/>
          <w:highlight w:val="none"/>
          <w:u w:val="single"/>
        </w:rPr>
        <w:t>     书面形式       </w:t>
      </w:r>
      <w:r>
        <w:rPr>
          <w:rFonts w:hint="eastAsia" w:ascii="仿宋" w:hAnsi="仿宋" w:eastAsia="仿宋" w:cs="仿宋"/>
          <w:color w:val="auto"/>
          <w:sz w:val="24"/>
          <w:highlight w:val="none"/>
        </w:rPr>
        <w:t>；</w:t>
      </w:r>
    </w:p>
    <w:p w14:paraId="7545F3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发包人审批承包人文件的期限：</w:t>
      </w:r>
      <w:r>
        <w:rPr>
          <w:rFonts w:hint="eastAsia" w:ascii="仿宋" w:hAnsi="仿宋" w:eastAsia="仿宋" w:cs="仿宋"/>
          <w:color w:val="auto"/>
          <w:sz w:val="24"/>
          <w:highlight w:val="none"/>
          <w:u w:val="single"/>
        </w:rPr>
        <w:t>收到文件后</w:t>
      </w:r>
      <w:r>
        <w:rPr>
          <w:rFonts w:hint="eastAsia" w:ascii="仿宋" w:hAnsi="仿宋" w:eastAsia="仿宋" w:cs="仿宋"/>
          <w:color w:val="auto"/>
          <w:sz w:val="24"/>
          <w:highlight w:val="none"/>
          <w:u w:val="single"/>
          <w:lang w:val="en-US" w:eastAsia="zh-CN"/>
        </w:rPr>
        <w:t>7</w:t>
      </w:r>
      <w:r>
        <w:rPr>
          <w:rFonts w:hint="eastAsia" w:ascii="仿宋" w:hAnsi="仿宋" w:eastAsia="仿宋" w:cs="仿宋"/>
          <w:color w:val="auto"/>
          <w:sz w:val="24"/>
          <w:highlight w:val="none"/>
          <w:u w:val="single"/>
        </w:rPr>
        <w:t xml:space="preserve">天内      </w:t>
      </w:r>
      <w:r>
        <w:rPr>
          <w:rFonts w:hint="eastAsia" w:ascii="仿宋" w:hAnsi="仿宋" w:eastAsia="仿宋" w:cs="仿宋"/>
          <w:color w:val="auto"/>
          <w:sz w:val="24"/>
          <w:highlight w:val="none"/>
        </w:rPr>
        <w:t>。</w:t>
      </w:r>
    </w:p>
    <w:p w14:paraId="0CB7ACB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1.6.5 现场图纸准备</w:t>
      </w:r>
    </w:p>
    <w:p w14:paraId="4CD7905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关于现场图纸准备的约定：</w:t>
      </w:r>
      <w:r>
        <w:rPr>
          <w:rFonts w:hint="eastAsia" w:ascii="仿宋" w:hAnsi="仿宋" w:eastAsia="仿宋" w:cs="仿宋"/>
          <w:color w:val="auto"/>
          <w:sz w:val="24"/>
          <w:highlight w:val="none"/>
          <w:u w:val="single"/>
        </w:rPr>
        <w:t>施工现场保留一套完整的图纸供发包人、监理人及有关人员使用</w:t>
      </w:r>
      <w:r>
        <w:rPr>
          <w:rFonts w:hint="eastAsia" w:ascii="仿宋" w:hAnsi="仿宋" w:eastAsia="仿宋" w:cs="仿宋"/>
          <w:color w:val="auto"/>
          <w:sz w:val="24"/>
          <w:highlight w:val="none"/>
        </w:rPr>
        <w:t>。</w:t>
      </w:r>
    </w:p>
    <w:p w14:paraId="359CE7CE">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 联络</w:t>
      </w:r>
    </w:p>
    <w:p w14:paraId="5A48EE8E">
      <w:pPr>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1.7.1发包人和承包人应当在</w:t>
      </w:r>
      <w:r>
        <w:rPr>
          <w:rFonts w:hint="eastAsia" w:ascii="仿宋" w:hAnsi="仿宋" w:eastAsia="仿宋" w:cs="仿宋"/>
          <w:color w:val="auto"/>
          <w:sz w:val="24"/>
          <w:highlight w:val="none"/>
          <w:u w:val="single"/>
        </w:rPr>
        <w:t xml:space="preserve">3 </w:t>
      </w:r>
      <w:r>
        <w:rPr>
          <w:rFonts w:hint="eastAsia" w:ascii="仿宋" w:hAnsi="仿宋" w:eastAsia="仿宋" w:cs="仿宋"/>
          <w:color w:val="auto"/>
          <w:kern w:val="0"/>
          <w:sz w:val="24"/>
          <w:highlight w:val="none"/>
        </w:rPr>
        <w:t>天内将与合同有关的通知、批准、证明、证书、指示、指令、要求、请求、同意、意见、确定和决定等书面函件送达对方当事人。</w:t>
      </w:r>
    </w:p>
    <w:p w14:paraId="5E397285">
      <w:pPr>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1.7.2 发包人接收文件的地点：</w:t>
      </w:r>
      <w:r>
        <w:rPr>
          <w:rFonts w:hint="eastAsia" w:ascii="仿宋" w:hAnsi="仿宋" w:eastAsia="仿宋" w:cs="仿宋"/>
          <w:color w:val="auto"/>
          <w:sz w:val="24"/>
          <w:highlight w:val="none"/>
          <w:u w:val="single"/>
        </w:rPr>
        <w:t>      </w:t>
      </w:r>
      <w:r>
        <w:rPr>
          <w:rFonts w:hint="eastAsia" w:ascii="仿宋" w:hAnsi="仿宋" w:eastAsia="仿宋" w:cs="仿宋"/>
          <w:color w:val="auto"/>
          <w:kern w:val="0"/>
          <w:sz w:val="24"/>
          <w:highlight w:val="none"/>
        </w:rPr>
        <w:t>；</w:t>
      </w:r>
    </w:p>
    <w:p w14:paraId="5987E2FD">
      <w:pPr>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发包人指定的接收人为：</w:t>
      </w:r>
      <w:r>
        <w:rPr>
          <w:rFonts w:hint="eastAsia" w:ascii="仿宋" w:hAnsi="仿宋" w:eastAsia="仿宋" w:cs="仿宋"/>
          <w:color w:val="auto"/>
          <w:sz w:val="24"/>
          <w:highlight w:val="none"/>
          <w:u w:val="single"/>
        </w:rPr>
        <w:t>               </w:t>
      </w:r>
      <w:r>
        <w:rPr>
          <w:rFonts w:hint="eastAsia" w:ascii="仿宋" w:hAnsi="仿宋" w:eastAsia="仿宋" w:cs="仿宋"/>
          <w:color w:val="auto"/>
          <w:kern w:val="0"/>
          <w:sz w:val="24"/>
          <w:highlight w:val="none"/>
        </w:rPr>
        <w:t>。</w:t>
      </w:r>
    </w:p>
    <w:p w14:paraId="545276E7">
      <w:pPr>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承包人接收文件的地点：</w:t>
      </w:r>
      <w:r>
        <w:rPr>
          <w:rFonts w:hint="eastAsia" w:ascii="仿宋" w:hAnsi="仿宋" w:eastAsia="仿宋" w:cs="仿宋"/>
          <w:color w:val="auto"/>
          <w:sz w:val="24"/>
          <w:highlight w:val="none"/>
          <w:u w:val="single"/>
        </w:rPr>
        <w:t>             </w:t>
      </w:r>
      <w:r>
        <w:rPr>
          <w:rFonts w:hint="eastAsia" w:ascii="仿宋" w:hAnsi="仿宋" w:eastAsia="仿宋" w:cs="仿宋"/>
          <w:color w:val="auto"/>
          <w:kern w:val="0"/>
          <w:sz w:val="24"/>
          <w:highlight w:val="none"/>
        </w:rPr>
        <w:t>；</w:t>
      </w:r>
    </w:p>
    <w:p w14:paraId="13F7B859">
      <w:pPr>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承包人指定的接收人为：</w:t>
      </w:r>
      <w:r>
        <w:rPr>
          <w:rFonts w:hint="eastAsia" w:ascii="仿宋" w:hAnsi="仿宋" w:eastAsia="仿宋" w:cs="仿宋"/>
          <w:color w:val="auto"/>
          <w:sz w:val="24"/>
          <w:highlight w:val="none"/>
          <w:u w:val="single"/>
        </w:rPr>
        <w:t>             </w:t>
      </w:r>
      <w:r>
        <w:rPr>
          <w:rFonts w:hint="eastAsia" w:ascii="仿宋" w:hAnsi="仿宋" w:eastAsia="仿宋" w:cs="仿宋"/>
          <w:color w:val="auto"/>
          <w:kern w:val="0"/>
          <w:sz w:val="24"/>
          <w:highlight w:val="none"/>
        </w:rPr>
        <w:t>。</w:t>
      </w:r>
    </w:p>
    <w:p w14:paraId="44BBAEF5">
      <w:pPr>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监理人接收文件的地点：</w:t>
      </w:r>
      <w:r>
        <w:rPr>
          <w:rFonts w:hint="eastAsia" w:ascii="仿宋" w:hAnsi="仿宋" w:eastAsia="仿宋" w:cs="仿宋"/>
          <w:color w:val="auto"/>
          <w:sz w:val="24"/>
          <w:highlight w:val="none"/>
          <w:u w:val="single"/>
        </w:rPr>
        <w:t>            </w:t>
      </w:r>
      <w:r>
        <w:rPr>
          <w:rFonts w:hint="eastAsia" w:ascii="仿宋" w:hAnsi="仿宋" w:eastAsia="仿宋" w:cs="仿宋"/>
          <w:color w:val="auto"/>
          <w:kern w:val="0"/>
          <w:sz w:val="24"/>
          <w:highlight w:val="none"/>
        </w:rPr>
        <w:t>；</w:t>
      </w:r>
    </w:p>
    <w:p w14:paraId="4B20B769">
      <w:pPr>
        <w:spacing w:after="120"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监理人指定的接收人为：</w:t>
      </w:r>
      <w:r>
        <w:rPr>
          <w:rFonts w:hint="eastAsia" w:ascii="仿宋" w:hAnsi="仿宋" w:eastAsia="仿宋" w:cs="仿宋"/>
          <w:color w:val="auto"/>
          <w:sz w:val="24"/>
          <w:highlight w:val="none"/>
          <w:u w:val="single"/>
        </w:rPr>
        <w:t>            </w:t>
      </w:r>
      <w:r>
        <w:rPr>
          <w:rFonts w:hint="eastAsia" w:ascii="仿宋" w:hAnsi="仿宋" w:eastAsia="仿宋" w:cs="仿宋"/>
          <w:color w:val="auto"/>
          <w:kern w:val="0"/>
          <w:sz w:val="24"/>
          <w:highlight w:val="none"/>
        </w:rPr>
        <w:t>。</w:t>
      </w:r>
    </w:p>
    <w:p w14:paraId="7A2CD044">
      <w:pPr>
        <w:spacing w:after="120"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1.9 化石、文物</w:t>
      </w:r>
    </w:p>
    <w:p w14:paraId="779CBDE1">
      <w:pPr>
        <w:spacing w:after="120"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val="en-US" w:eastAsia="zh-CN"/>
        </w:rPr>
        <w:t>有关政府行政管理部门相关要求：</w:t>
      </w:r>
      <w:r>
        <w:rPr>
          <w:rFonts w:hint="eastAsia" w:ascii="仿宋" w:hAnsi="仿宋" w:eastAsia="仿宋" w:cs="仿宋"/>
          <w:color w:val="auto"/>
          <w:sz w:val="24"/>
          <w:highlight w:val="none"/>
          <w:u w:val="single"/>
          <w:lang w:val="en-US" w:eastAsia="zh-CN"/>
        </w:rPr>
        <w:t>根据《中华人民共和国文物保护法》等规定，在进行建设工程中发现文物应当立即停工、保护现场、并立即报告诸暨市文物局（联系电话：87239563，88591136，87252150）</w:t>
      </w:r>
      <w:r>
        <w:rPr>
          <w:rFonts w:hint="eastAsia" w:ascii="仿宋" w:hAnsi="仿宋" w:eastAsia="仿宋" w:cs="仿宋"/>
          <w:color w:val="auto"/>
          <w:sz w:val="24"/>
          <w:highlight w:val="none"/>
          <w:lang w:val="en-US" w:eastAsia="zh-CN"/>
        </w:rPr>
        <w:t>。</w:t>
      </w:r>
    </w:p>
    <w:p w14:paraId="17FD77BF">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1.10 交通运输</w:t>
      </w:r>
    </w:p>
    <w:p w14:paraId="1FCC751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bookmarkStart w:id="399" w:name="_Toc300934943"/>
      <w:bookmarkStart w:id="400" w:name="_Toc312677986"/>
      <w:bookmarkStart w:id="401" w:name="_Toc318581155"/>
      <w:bookmarkStart w:id="402" w:name="_Toc303539100"/>
      <w:bookmarkStart w:id="403" w:name="_Toc304295521"/>
      <w:r>
        <w:rPr>
          <w:rFonts w:hint="eastAsia" w:ascii="仿宋" w:hAnsi="仿宋" w:eastAsia="仿宋" w:cs="仿宋"/>
          <w:color w:val="auto"/>
          <w:sz w:val="24"/>
          <w:highlight w:val="none"/>
        </w:rPr>
        <w:t>.10.1 出入现场的权利</w:t>
      </w:r>
    </w:p>
    <w:p w14:paraId="1A70A2A8">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关于出入现场的权利的约定：</w:t>
      </w:r>
      <w:r>
        <w:rPr>
          <w:rFonts w:hint="eastAsia" w:ascii="仿宋" w:hAnsi="仿宋" w:eastAsia="仿宋" w:cs="仿宋"/>
          <w:color w:val="auto"/>
          <w:sz w:val="24"/>
          <w:highlight w:val="none"/>
          <w:u w:val="single"/>
        </w:rPr>
        <w:t>由承包人负责</w:t>
      </w:r>
      <w:r>
        <w:rPr>
          <w:rFonts w:hint="eastAsia" w:ascii="仿宋" w:hAnsi="仿宋" w:eastAsia="仿宋" w:cs="仿宋"/>
          <w:color w:val="auto"/>
          <w:sz w:val="24"/>
          <w:highlight w:val="none"/>
        </w:rPr>
        <w:t>。</w:t>
      </w:r>
    </w:p>
    <w:bookmarkEnd w:id="399"/>
    <w:bookmarkEnd w:id="400"/>
    <w:bookmarkEnd w:id="401"/>
    <w:bookmarkEnd w:id="402"/>
    <w:bookmarkEnd w:id="403"/>
    <w:p w14:paraId="7D70C14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bookmarkStart w:id="404" w:name="_Toc312677987"/>
      <w:bookmarkStart w:id="405" w:name="_Toc303539101"/>
      <w:bookmarkStart w:id="406" w:name="_Toc300934944"/>
      <w:bookmarkStart w:id="407" w:name="_Toc318581156"/>
      <w:bookmarkStart w:id="408" w:name="_Toc304295522"/>
      <w:r>
        <w:rPr>
          <w:rFonts w:hint="eastAsia" w:ascii="仿宋" w:hAnsi="仿宋" w:eastAsia="仿宋" w:cs="仿宋"/>
          <w:color w:val="auto"/>
          <w:sz w:val="24"/>
          <w:highlight w:val="none"/>
        </w:rPr>
        <w:t>.10.3 场内交通</w:t>
      </w:r>
    </w:p>
    <w:p w14:paraId="17988DBF">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关于场外交通和场内交通的边界的约定：</w:t>
      </w:r>
      <w:r>
        <w:rPr>
          <w:rFonts w:hint="eastAsia" w:ascii="仿宋" w:hAnsi="仿宋" w:eastAsia="仿宋" w:cs="仿宋"/>
          <w:color w:val="auto"/>
          <w:sz w:val="24"/>
          <w:highlight w:val="none"/>
          <w:u w:val="single"/>
        </w:rPr>
        <w:t xml:space="preserve">以建筑红线为界 </w:t>
      </w:r>
      <w:r>
        <w:rPr>
          <w:rFonts w:hint="eastAsia" w:ascii="仿宋" w:hAnsi="仿宋" w:eastAsia="仿宋" w:cs="仿宋"/>
          <w:color w:val="auto"/>
          <w:sz w:val="24"/>
          <w:highlight w:val="none"/>
        </w:rPr>
        <w:t>。</w:t>
      </w:r>
    </w:p>
    <w:p w14:paraId="67A075D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关于发包人向承包人免费提供满足工程施工需要的场内道路和交通设施的约定：</w:t>
      </w:r>
      <w:r>
        <w:rPr>
          <w:rFonts w:hint="eastAsia" w:ascii="仿宋" w:hAnsi="仿宋" w:eastAsia="仿宋" w:cs="仿宋"/>
          <w:color w:val="auto"/>
          <w:sz w:val="24"/>
          <w:highlight w:val="none"/>
          <w:u w:val="single"/>
        </w:rPr>
        <w:t>按通用条款执行</w:t>
      </w:r>
      <w:r>
        <w:rPr>
          <w:rFonts w:hint="eastAsia" w:ascii="仿宋" w:hAnsi="仿宋" w:eastAsia="仿宋" w:cs="仿宋"/>
          <w:color w:val="auto"/>
          <w:sz w:val="24"/>
          <w:highlight w:val="none"/>
        </w:rPr>
        <w:t>。</w:t>
      </w:r>
      <w:bookmarkEnd w:id="404"/>
      <w:bookmarkEnd w:id="405"/>
      <w:bookmarkEnd w:id="406"/>
      <w:bookmarkEnd w:id="407"/>
      <w:bookmarkEnd w:id="408"/>
      <w:r>
        <w:rPr>
          <w:rFonts w:hint="eastAsia" w:ascii="仿宋" w:hAnsi="仿宋" w:eastAsia="仿宋" w:cs="仿宋"/>
          <w:color w:val="auto"/>
          <w:sz w:val="24"/>
          <w:highlight w:val="none"/>
        </w:rPr>
        <w:t xml:space="preserve">  </w:t>
      </w:r>
      <w:bookmarkStart w:id="409" w:name="_Toc318581157"/>
    </w:p>
    <w:p w14:paraId="7F66EB92">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1.10.4超大件和超重件的运输</w:t>
      </w:r>
    </w:p>
    <w:p w14:paraId="3438F5B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运输超大件或超重件所需的道路和桥梁临时加固改造费用和其他有关费用由</w:t>
      </w:r>
      <w:r>
        <w:rPr>
          <w:rFonts w:hint="eastAsia" w:ascii="仿宋" w:hAnsi="仿宋" w:eastAsia="仿宋" w:cs="仿宋"/>
          <w:color w:val="auto"/>
          <w:sz w:val="24"/>
          <w:highlight w:val="none"/>
          <w:u w:val="single"/>
        </w:rPr>
        <w:t xml:space="preserve">   承包人  </w:t>
      </w:r>
      <w:r>
        <w:rPr>
          <w:rFonts w:hint="eastAsia" w:ascii="仿宋" w:hAnsi="仿宋" w:eastAsia="仿宋" w:cs="仿宋"/>
          <w:color w:val="auto"/>
          <w:sz w:val="24"/>
          <w:highlight w:val="none"/>
        </w:rPr>
        <w:t>承担。</w:t>
      </w:r>
    </w:p>
    <w:bookmarkEnd w:id="409"/>
    <w:p w14:paraId="7492EEC0">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1.11 知识产权</w:t>
      </w:r>
    </w:p>
    <w:p w14:paraId="1F06A8B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auto"/>
          <w:sz w:val="24"/>
          <w:highlight w:val="none"/>
          <w:u w:val="single"/>
        </w:rPr>
        <w:t>按通用条款执行</w:t>
      </w:r>
      <w:r>
        <w:rPr>
          <w:rFonts w:hint="eastAsia" w:ascii="仿宋" w:hAnsi="仿宋" w:eastAsia="仿宋" w:cs="仿宋"/>
          <w:color w:val="auto"/>
          <w:sz w:val="24"/>
          <w:highlight w:val="none"/>
        </w:rPr>
        <w:t>。</w:t>
      </w:r>
    </w:p>
    <w:p w14:paraId="4DEB690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关于发包人提供的上述文件的使用限制的要求：</w:t>
      </w:r>
      <w:r>
        <w:rPr>
          <w:rFonts w:hint="eastAsia" w:ascii="仿宋" w:hAnsi="仿宋" w:eastAsia="仿宋" w:cs="仿宋"/>
          <w:color w:val="auto"/>
          <w:sz w:val="24"/>
          <w:highlight w:val="none"/>
          <w:u w:val="single"/>
        </w:rPr>
        <w:t>按通用条款执行</w:t>
      </w:r>
      <w:r>
        <w:rPr>
          <w:rFonts w:hint="eastAsia" w:ascii="仿宋" w:hAnsi="仿宋" w:eastAsia="仿宋" w:cs="仿宋"/>
          <w:color w:val="auto"/>
          <w:sz w:val="24"/>
          <w:highlight w:val="none"/>
        </w:rPr>
        <w:t>。</w:t>
      </w:r>
    </w:p>
    <w:p w14:paraId="72055E3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1.11.2 关于承包人为实施工程所编制文件的著作权的归属</w:t>
      </w:r>
      <w:r>
        <w:rPr>
          <w:rFonts w:hint="eastAsia" w:ascii="仿宋" w:hAnsi="仿宋" w:eastAsia="仿宋" w:cs="仿宋"/>
          <w:color w:val="auto"/>
          <w:sz w:val="24"/>
          <w:highlight w:val="none"/>
          <w:u w:val="single"/>
        </w:rPr>
        <w:t xml:space="preserve"> 按通用条款执行 </w:t>
      </w:r>
      <w:r>
        <w:rPr>
          <w:rFonts w:hint="eastAsia" w:ascii="仿宋" w:hAnsi="仿宋" w:eastAsia="仿宋" w:cs="仿宋"/>
          <w:color w:val="auto"/>
          <w:sz w:val="24"/>
          <w:highlight w:val="none"/>
        </w:rPr>
        <w:t>。</w:t>
      </w:r>
    </w:p>
    <w:p w14:paraId="1D39A38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关于承包人提供的上述文件的使用限制的要求：</w:t>
      </w:r>
      <w:r>
        <w:rPr>
          <w:rFonts w:hint="eastAsia" w:ascii="仿宋" w:hAnsi="仿宋" w:eastAsia="仿宋" w:cs="仿宋"/>
          <w:color w:val="auto"/>
          <w:sz w:val="24"/>
          <w:highlight w:val="none"/>
          <w:u w:val="single"/>
        </w:rPr>
        <w:t xml:space="preserve"> 按通用条款执行   </w:t>
      </w:r>
      <w:r>
        <w:rPr>
          <w:rFonts w:hint="eastAsia" w:ascii="仿宋" w:hAnsi="仿宋" w:eastAsia="仿宋" w:cs="仿宋"/>
          <w:color w:val="auto"/>
          <w:sz w:val="24"/>
          <w:highlight w:val="none"/>
        </w:rPr>
        <w:t>。</w:t>
      </w:r>
    </w:p>
    <w:p w14:paraId="4BEF0C23">
      <w:pPr>
        <w:spacing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1.11.4 承包人在施工过程中所采用的专利、专有技术、技术秘密的使用费的承担方式：</w:t>
      </w:r>
      <w:r>
        <w:rPr>
          <w:rFonts w:hint="eastAsia" w:ascii="仿宋" w:hAnsi="仿宋" w:eastAsia="仿宋" w:cs="仿宋"/>
          <w:color w:val="auto"/>
          <w:sz w:val="24"/>
          <w:highlight w:val="none"/>
          <w:u w:val="single"/>
        </w:rPr>
        <w:t xml:space="preserve">由承包人承担       </w:t>
      </w:r>
      <w:r>
        <w:rPr>
          <w:rFonts w:hint="eastAsia" w:ascii="仿宋" w:hAnsi="仿宋" w:eastAsia="仿宋" w:cs="仿宋"/>
          <w:color w:val="auto"/>
          <w:kern w:val="0"/>
          <w:sz w:val="24"/>
          <w:highlight w:val="none"/>
        </w:rPr>
        <w:t>。</w:t>
      </w:r>
    </w:p>
    <w:p w14:paraId="4BC2828D">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1.13工程量清单错误的修正</w:t>
      </w:r>
    </w:p>
    <w:p w14:paraId="337CD7F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出现工程量清单错误时，是否调整合同价格：</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sz w:val="24"/>
          <w:highlight w:val="none"/>
        </w:rPr>
        <w:t>。</w:t>
      </w:r>
    </w:p>
    <w:p w14:paraId="50775D9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允许调整合同价格的工程量偏差范围：</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u w:val="single"/>
          <w:lang w:val="en-US" w:eastAsia="zh-CN"/>
        </w:rPr>
        <w:t xml:space="preserve">            /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sz w:val="24"/>
          <w:highlight w:val="none"/>
        </w:rPr>
        <w:t>。</w:t>
      </w:r>
    </w:p>
    <w:p w14:paraId="66D5BA6A">
      <w:pPr>
        <w:pStyle w:val="4"/>
        <w:spacing w:before="120" w:after="120" w:line="360" w:lineRule="auto"/>
        <w:rPr>
          <w:rFonts w:hint="eastAsia" w:ascii="仿宋" w:hAnsi="仿宋" w:eastAsia="仿宋" w:cs="仿宋"/>
          <w:b w:val="0"/>
          <w:color w:val="auto"/>
          <w:sz w:val="24"/>
          <w:szCs w:val="24"/>
          <w:highlight w:val="none"/>
        </w:rPr>
      </w:pPr>
      <w:bookmarkStart w:id="410" w:name="_Toc351203634"/>
      <w:r>
        <w:rPr>
          <w:rFonts w:hint="eastAsia" w:ascii="仿宋" w:hAnsi="仿宋" w:eastAsia="仿宋" w:cs="仿宋"/>
          <w:b w:val="0"/>
          <w:color w:val="auto"/>
          <w:sz w:val="24"/>
          <w:szCs w:val="24"/>
          <w:highlight w:val="none"/>
        </w:rPr>
        <w:t>2</w:t>
      </w:r>
      <w:bookmarkStart w:id="411" w:name="_Toc296890985"/>
      <w:bookmarkStart w:id="412" w:name="_Toc296347156"/>
      <w:bookmarkStart w:id="413" w:name="_Toc292559362"/>
      <w:bookmarkStart w:id="414" w:name="_Toc296503157"/>
      <w:bookmarkStart w:id="415" w:name="_Toc296346658"/>
      <w:bookmarkStart w:id="416" w:name="_Toc297048343"/>
      <w:bookmarkStart w:id="417" w:name="_Toc297120457"/>
      <w:bookmarkStart w:id="418" w:name="_Toc296944496"/>
      <w:bookmarkStart w:id="419" w:name="_Toc296891197"/>
      <w:bookmarkStart w:id="420" w:name="_Toc292559867"/>
      <w:r>
        <w:rPr>
          <w:rFonts w:hint="eastAsia" w:ascii="仿宋" w:hAnsi="仿宋" w:eastAsia="仿宋" w:cs="仿宋"/>
          <w:b w:val="0"/>
          <w:color w:val="auto"/>
          <w:sz w:val="24"/>
          <w:szCs w:val="24"/>
          <w:highlight w:val="none"/>
        </w:rPr>
        <w:t>. 发包人</w:t>
      </w:r>
      <w:bookmarkEnd w:id="410"/>
    </w:p>
    <w:bookmarkEnd w:id="411"/>
    <w:bookmarkEnd w:id="412"/>
    <w:bookmarkEnd w:id="413"/>
    <w:bookmarkEnd w:id="414"/>
    <w:bookmarkEnd w:id="415"/>
    <w:bookmarkEnd w:id="416"/>
    <w:bookmarkEnd w:id="417"/>
    <w:bookmarkEnd w:id="418"/>
    <w:bookmarkEnd w:id="419"/>
    <w:bookmarkEnd w:id="420"/>
    <w:p w14:paraId="5B863E99">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2.2 发包人代表</w:t>
      </w:r>
    </w:p>
    <w:p w14:paraId="59EBC08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发包人代表：</w:t>
      </w:r>
    </w:p>
    <w:p w14:paraId="48B5408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姓    名：</w:t>
      </w:r>
      <w:r>
        <w:rPr>
          <w:rFonts w:hint="eastAsia" w:ascii="仿宋" w:hAnsi="仿宋" w:eastAsia="仿宋" w:cs="仿宋"/>
          <w:color w:val="auto"/>
          <w:sz w:val="24"/>
          <w:highlight w:val="none"/>
          <w:u w:val="single"/>
        </w:rPr>
        <w:t>     </w:t>
      </w:r>
      <w:r>
        <w:rPr>
          <w:rFonts w:hint="eastAsia" w:ascii="仿宋" w:hAnsi="仿宋" w:eastAsia="仿宋" w:cs="仿宋"/>
          <w:color w:val="auto"/>
          <w:sz w:val="24"/>
          <w:highlight w:val="none"/>
        </w:rPr>
        <w:t>；</w:t>
      </w:r>
    </w:p>
    <w:p w14:paraId="03EA85F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身份证号：</w:t>
      </w:r>
      <w:r>
        <w:rPr>
          <w:rFonts w:hint="eastAsia" w:ascii="仿宋" w:hAnsi="仿宋" w:eastAsia="仿宋" w:cs="仿宋"/>
          <w:color w:val="auto"/>
          <w:sz w:val="24"/>
          <w:highlight w:val="none"/>
          <w:u w:val="single"/>
        </w:rPr>
        <w:t>      </w:t>
      </w:r>
      <w:r>
        <w:rPr>
          <w:rFonts w:hint="eastAsia" w:ascii="仿宋" w:hAnsi="仿宋" w:eastAsia="仿宋" w:cs="仿宋"/>
          <w:color w:val="auto"/>
          <w:sz w:val="24"/>
          <w:highlight w:val="none"/>
        </w:rPr>
        <w:t>；</w:t>
      </w:r>
    </w:p>
    <w:p w14:paraId="19968C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职    务：</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6DAD907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联系电话：</w:t>
      </w:r>
      <w:r>
        <w:rPr>
          <w:rFonts w:hint="eastAsia" w:ascii="仿宋" w:hAnsi="仿宋" w:eastAsia="仿宋" w:cs="仿宋"/>
          <w:color w:val="auto"/>
          <w:sz w:val="24"/>
          <w:highlight w:val="none"/>
          <w:u w:val="single"/>
        </w:rPr>
        <w:t>     </w:t>
      </w:r>
      <w:r>
        <w:rPr>
          <w:rFonts w:hint="eastAsia" w:ascii="仿宋" w:hAnsi="仿宋" w:eastAsia="仿宋" w:cs="仿宋"/>
          <w:color w:val="auto"/>
          <w:sz w:val="24"/>
          <w:highlight w:val="none"/>
        </w:rPr>
        <w:t>；</w:t>
      </w:r>
    </w:p>
    <w:p w14:paraId="5915EBF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电子信箱：</w:t>
      </w:r>
      <w:r>
        <w:rPr>
          <w:rFonts w:hint="eastAsia" w:ascii="仿宋" w:hAnsi="仿宋" w:eastAsia="仿宋" w:cs="仿宋"/>
          <w:color w:val="auto"/>
          <w:sz w:val="24"/>
          <w:highlight w:val="none"/>
          <w:u w:val="single"/>
        </w:rPr>
        <w:t>     </w:t>
      </w:r>
      <w:r>
        <w:rPr>
          <w:rFonts w:hint="eastAsia" w:ascii="仿宋" w:hAnsi="仿宋" w:eastAsia="仿宋" w:cs="仿宋"/>
          <w:color w:val="auto"/>
          <w:sz w:val="24"/>
          <w:highlight w:val="none"/>
        </w:rPr>
        <w:t>；</w:t>
      </w:r>
    </w:p>
    <w:p w14:paraId="01791F3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通信地址：</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31FE21A6">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发包人对发包人代表的授权范围如下：</w:t>
      </w:r>
      <w:r>
        <w:rPr>
          <w:rFonts w:hint="eastAsia" w:ascii="仿宋" w:hAnsi="仿宋" w:eastAsia="仿宋" w:cs="仿宋"/>
          <w:color w:val="auto"/>
          <w:sz w:val="24"/>
          <w:highlight w:val="none"/>
          <w:u w:val="single"/>
        </w:rPr>
        <w:t>代表发包人协调处理有关事宜。</w:t>
      </w:r>
    </w:p>
    <w:p w14:paraId="1F0EE963">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2.4 施工现场、施工条件和基础资料的提供</w:t>
      </w:r>
    </w:p>
    <w:p w14:paraId="7D95F5A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2.4.1 提供施工现场</w:t>
      </w:r>
    </w:p>
    <w:p w14:paraId="29231D4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关于发包人移交施工现场的期限要求：</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36DE367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2.4.2 提供施工条件</w:t>
      </w:r>
    </w:p>
    <w:p w14:paraId="1903D31B">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关于发包人应负责提供施工所需要的条件，包括：</w:t>
      </w:r>
      <w:r>
        <w:rPr>
          <w:rFonts w:hint="eastAsia" w:ascii="仿宋" w:hAnsi="仿宋" w:eastAsia="仿宋" w:cs="仿宋"/>
          <w:color w:val="auto"/>
          <w:sz w:val="24"/>
          <w:highlight w:val="none"/>
          <w:u w:val="single"/>
        </w:rPr>
        <w:t>已具备施工条件</w:t>
      </w:r>
      <w:r>
        <w:rPr>
          <w:rFonts w:hint="eastAsia" w:ascii="仿宋" w:hAnsi="仿宋" w:eastAsia="仿宋" w:cs="仿宋"/>
          <w:color w:val="auto"/>
          <w:sz w:val="24"/>
          <w:highlight w:val="none"/>
        </w:rPr>
        <w:t>。</w:t>
      </w:r>
    </w:p>
    <w:p w14:paraId="4B713B2C">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2.5 资金来源证明及支付担保</w:t>
      </w:r>
    </w:p>
    <w:p w14:paraId="2BEE2CA0">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发包人提供资金来源证明的期限要求：</w:t>
      </w:r>
      <w:r>
        <w:rPr>
          <w:rFonts w:hint="eastAsia" w:ascii="仿宋" w:hAnsi="仿宋" w:eastAsia="仿宋" w:cs="仿宋"/>
          <w:color w:val="auto"/>
          <w:sz w:val="24"/>
          <w:highlight w:val="none"/>
          <w:u w:val="single"/>
        </w:rPr>
        <w:t xml:space="preserve"> 以立项批复为准</w:t>
      </w:r>
      <w:r>
        <w:rPr>
          <w:rFonts w:hint="eastAsia" w:ascii="仿宋" w:hAnsi="仿宋" w:eastAsia="仿宋" w:cs="仿宋"/>
          <w:color w:val="auto"/>
          <w:sz w:val="24"/>
          <w:highlight w:val="none"/>
        </w:rPr>
        <w:t>。</w:t>
      </w:r>
    </w:p>
    <w:p w14:paraId="23BBAA2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发包人是否提供支付担保：</w:t>
      </w:r>
      <w:r>
        <w:rPr>
          <w:rFonts w:hint="eastAsia" w:ascii="仿宋" w:hAnsi="仿宋" w:eastAsia="仿宋" w:cs="仿宋"/>
          <w:color w:val="auto"/>
          <w:sz w:val="24"/>
          <w:highlight w:val="none"/>
          <w:u w:val="single"/>
        </w:rPr>
        <w:t xml:space="preserve">不提供   </w:t>
      </w:r>
      <w:r>
        <w:rPr>
          <w:rFonts w:hint="eastAsia" w:ascii="仿宋" w:hAnsi="仿宋" w:eastAsia="仿宋" w:cs="仿宋"/>
          <w:color w:val="auto"/>
          <w:sz w:val="24"/>
          <w:highlight w:val="none"/>
        </w:rPr>
        <w:t>。</w:t>
      </w:r>
    </w:p>
    <w:p w14:paraId="6C52A72E">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发包人提供支付担保的形式：</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w:t>
      </w:r>
    </w:p>
    <w:p w14:paraId="22775ECB">
      <w:pPr>
        <w:pStyle w:val="4"/>
        <w:spacing w:before="120" w:after="120" w:line="360" w:lineRule="auto"/>
        <w:rPr>
          <w:rFonts w:hint="eastAsia" w:ascii="仿宋" w:hAnsi="仿宋" w:eastAsia="仿宋" w:cs="仿宋"/>
          <w:b w:val="0"/>
          <w:color w:val="auto"/>
          <w:sz w:val="24"/>
          <w:szCs w:val="24"/>
          <w:highlight w:val="none"/>
        </w:rPr>
      </w:pPr>
      <w:bookmarkStart w:id="421" w:name="_Toc351203635"/>
      <w:r>
        <w:rPr>
          <w:rFonts w:hint="eastAsia" w:ascii="仿宋" w:hAnsi="仿宋" w:eastAsia="仿宋" w:cs="仿宋"/>
          <w:b w:val="0"/>
          <w:color w:val="auto"/>
          <w:sz w:val="24"/>
          <w:szCs w:val="24"/>
          <w:highlight w:val="none"/>
        </w:rPr>
        <w:t>3</w:t>
      </w:r>
      <w:bookmarkStart w:id="422" w:name="_Toc296890986"/>
      <w:bookmarkStart w:id="423" w:name="_Toc297048344"/>
      <w:bookmarkStart w:id="424" w:name="_Toc296347157"/>
      <w:bookmarkStart w:id="425" w:name="_Toc297120458"/>
      <w:bookmarkStart w:id="426" w:name="_Toc292559363"/>
      <w:bookmarkStart w:id="427" w:name="_Toc296503158"/>
      <w:bookmarkStart w:id="428" w:name="_Toc292559868"/>
      <w:bookmarkStart w:id="429" w:name="_Toc296891198"/>
      <w:bookmarkStart w:id="430" w:name="_Toc296346659"/>
      <w:bookmarkStart w:id="431" w:name="_Toc296944497"/>
      <w:r>
        <w:rPr>
          <w:rFonts w:hint="eastAsia" w:ascii="仿宋" w:hAnsi="仿宋" w:eastAsia="仿宋" w:cs="仿宋"/>
          <w:b w:val="0"/>
          <w:color w:val="auto"/>
          <w:sz w:val="24"/>
          <w:szCs w:val="24"/>
          <w:highlight w:val="none"/>
        </w:rPr>
        <w:t>. 承包人</w:t>
      </w:r>
      <w:bookmarkEnd w:id="421"/>
    </w:p>
    <w:bookmarkEnd w:id="422"/>
    <w:bookmarkEnd w:id="423"/>
    <w:bookmarkEnd w:id="424"/>
    <w:bookmarkEnd w:id="425"/>
    <w:bookmarkEnd w:id="426"/>
    <w:bookmarkEnd w:id="427"/>
    <w:bookmarkEnd w:id="428"/>
    <w:bookmarkEnd w:id="429"/>
    <w:bookmarkEnd w:id="430"/>
    <w:bookmarkEnd w:id="431"/>
    <w:p w14:paraId="1A86E48E">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3.1 承包人的一般义务</w:t>
      </w:r>
    </w:p>
    <w:p w14:paraId="1D8DC44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（9）</w:t>
      </w:r>
      <w:r>
        <w:rPr>
          <w:rFonts w:hint="eastAsia" w:ascii="仿宋" w:hAnsi="仿宋" w:eastAsia="仿宋" w:cs="仿宋"/>
          <w:color w:val="auto"/>
          <w:sz w:val="24"/>
          <w:highlight w:val="none"/>
        </w:rPr>
        <w:t>承包人提交的竣工资料的内容：</w:t>
      </w:r>
      <w:r>
        <w:rPr>
          <w:rFonts w:hint="eastAsia" w:ascii="仿宋" w:hAnsi="仿宋" w:eastAsia="仿宋" w:cs="仿宋"/>
          <w:color w:val="auto"/>
          <w:sz w:val="24"/>
          <w:highlight w:val="none"/>
          <w:u w:val="single"/>
        </w:rPr>
        <w:t xml:space="preserve">  承包人向发包人提交完整竣工图纸及竣工图电子文档  </w:t>
      </w:r>
      <w:r>
        <w:rPr>
          <w:rFonts w:hint="eastAsia" w:ascii="仿宋" w:hAnsi="仿宋" w:eastAsia="仿宋" w:cs="仿宋"/>
          <w:color w:val="auto"/>
          <w:sz w:val="24"/>
          <w:highlight w:val="none"/>
        </w:rPr>
        <w:t>。</w:t>
      </w:r>
    </w:p>
    <w:p w14:paraId="0F40BD0D">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承包人需要提交的竣工资料套数：</w:t>
      </w:r>
      <w:r>
        <w:rPr>
          <w:rFonts w:hint="eastAsia" w:ascii="仿宋" w:hAnsi="仿宋" w:eastAsia="仿宋" w:cs="仿宋"/>
          <w:color w:val="auto"/>
          <w:sz w:val="24"/>
          <w:highlight w:val="none"/>
          <w:u w:val="single"/>
        </w:rPr>
        <w:t xml:space="preserve">      陆套           </w:t>
      </w:r>
      <w:r>
        <w:rPr>
          <w:rFonts w:hint="eastAsia" w:ascii="仿宋" w:hAnsi="仿宋" w:eastAsia="仿宋" w:cs="仿宋"/>
          <w:color w:val="auto"/>
          <w:sz w:val="24"/>
          <w:highlight w:val="none"/>
        </w:rPr>
        <w:t>。</w:t>
      </w:r>
    </w:p>
    <w:p w14:paraId="51145D56">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承包人提交的竣工资料的费用承担：</w:t>
      </w:r>
      <w:r>
        <w:rPr>
          <w:rFonts w:hint="eastAsia" w:ascii="仿宋" w:hAnsi="仿宋" w:eastAsia="仿宋" w:cs="仿宋"/>
          <w:color w:val="auto"/>
          <w:sz w:val="24"/>
          <w:highlight w:val="none"/>
          <w:u w:val="single"/>
        </w:rPr>
        <w:t>由承包人承担 。</w:t>
      </w:r>
    </w:p>
    <w:p w14:paraId="175A8E0A">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承包人提交的竣工资料移交时间：</w:t>
      </w:r>
      <w:r>
        <w:rPr>
          <w:rFonts w:hint="eastAsia" w:ascii="仿宋" w:hAnsi="仿宋" w:eastAsia="仿宋" w:cs="仿宋"/>
          <w:color w:val="auto"/>
          <w:sz w:val="24"/>
          <w:highlight w:val="none"/>
          <w:u w:val="single"/>
        </w:rPr>
        <w:t xml:space="preserve"> 工程竣工验收合格后1个月内</w:t>
      </w:r>
      <w:r>
        <w:rPr>
          <w:rFonts w:hint="eastAsia" w:ascii="仿宋" w:hAnsi="仿宋" w:eastAsia="仿宋" w:cs="仿宋"/>
          <w:color w:val="auto"/>
          <w:sz w:val="24"/>
          <w:highlight w:val="none"/>
        </w:rPr>
        <w:t>。</w:t>
      </w:r>
    </w:p>
    <w:p w14:paraId="29666156">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承包人提交的竣工资料形式要求：</w:t>
      </w:r>
      <w:r>
        <w:rPr>
          <w:rFonts w:hint="eastAsia" w:ascii="仿宋" w:hAnsi="仿宋" w:eastAsia="仿宋" w:cs="仿宋"/>
          <w:color w:val="auto"/>
          <w:sz w:val="24"/>
          <w:highlight w:val="none"/>
          <w:u w:val="single"/>
        </w:rPr>
        <w:t xml:space="preserve">书面及电子档                  </w:t>
      </w:r>
      <w:r>
        <w:rPr>
          <w:rFonts w:hint="eastAsia" w:ascii="仿宋" w:hAnsi="仿宋" w:eastAsia="仿宋" w:cs="仿宋"/>
          <w:color w:val="auto"/>
          <w:sz w:val="24"/>
          <w:highlight w:val="none"/>
        </w:rPr>
        <w:t>。</w:t>
      </w:r>
    </w:p>
    <w:p w14:paraId="1E2076C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（10）承包人应履行的其他义务：</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051D32FE">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3.2 项目经理</w:t>
      </w:r>
    </w:p>
    <w:p w14:paraId="5329FC7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 xml:space="preserve">3.2.1 </w:t>
      </w:r>
      <w:r>
        <w:rPr>
          <w:rFonts w:hint="eastAsia" w:ascii="仿宋" w:hAnsi="仿宋" w:eastAsia="仿宋" w:cs="仿宋"/>
          <w:color w:val="auto"/>
          <w:sz w:val="24"/>
          <w:highlight w:val="none"/>
        </w:rPr>
        <w:t>项目经理：</w:t>
      </w:r>
    </w:p>
    <w:p w14:paraId="5ADBB9C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姓    名：</w:t>
      </w:r>
      <w:r>
        <w:rPr>
          <w:rFonts w:hint="eastAsia" w:ascii="仿宋" w:hAnsi="仿宋" w:eastAsia="仿宋" w:cs="仿宋"/>
          <w:color w:val="auto"/>
          <w:sz w:val="24"/>
          <w:highlight w:val="none"/>
          <w:u w:val="single"/>
        </w:rPr>
        <w:t>         </w:t>
      </w:r>
      <w:r>
        <w:rPr>
          <w:rFonts w:hint="eastAsia" w:ascii="仿宋" w:hAnsi="仿宋" w:eastAsia="仿宋" w:cs="仿宋"/>
          <w:color w:val="auto"/>
          <w:sz w:val="24"/>
          <w:highlight w:val="none"/>
        </w:rPr>
        <w:t>；</w:t>
      </w:r>
    </w:p>
    <w:p w14:paraId="189105A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身份证号：</w:t>
      </w:r>
      <w:r>
        <w:rPr>
          <w:rFonts w:hint="eastAsia" w:ascii="仿宋" w:hAnsi="仿宋" w:eastAsia="仿宋" w:cs="仿宋"/>
          <w:color w:val="auto"/>
          <w:sz w:val="24"/>
          <w:highlight w:val="none"/>
          <w:u w:val="single"/>
        </w:rPr>
        <w:t>         </w:t>
      </w:r>
      <w:r>
        <w:rPr>
          <w:rFonts w:hint="eastAsia" w:ascii="仿宋" w:hAnsi="仿宋" w:eastAsia="仿宋" w:cs="仿宋"/>
          <w:color w:val="auto"/>
          <w:sz w:val="24"/>
          <w:highlight w:val="none"/>
        </w:rPr>
        <w:t>；</w:t>
      </w:r>
    </w:p>
    <w:p w14:paraId="0B64AA2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建造师执业资格等级：</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7065A3E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建造师注册证书号：</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w:t>
      </w:r>
    </w:p>
    <w:p w14:paraId="66F3C8D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建造师执业印章号：</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w:t>
      </w:r>
    </w:p>
    <w:p w14:paraId="27239E7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安全生产考核合格证书号：</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w:t>
      </w:r>
    </w:p>
    <w:p w14:paraId="0753821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联系电话：</w:t>
      </w:r>
      <w:r>
        <w:rPr>
          <w:rFonts w:hint="eastAsia" w:ascii="仿宋" w:hAnsi="仿宋" w:eastAsia="仿宋" w:cs="仿宋"/>
          <w:color w:val="auto"/>
          <w:sz w:val="24"/>
          <w:highlight w:val="none"/>
          <w:u w:val="single"/>
        </w:rPr>
        <w:t>         </w:t>
      </w:r>
      <w:r>
        <w:rPr>
          <w:rFonts w:hint="eastAsia" w:ascii="仿宋" w:hAnsi="仿宋" w:eastAsia="仿宋" w:cs="仿宋"/>
          <w:color w:val="auto"/>
          <w:sz w:val="24"/>
          <w:highlight w:val="none"/>
        </w:rPr>
        <w:t>；</w:t>
      </w:r>
    </w:p>
    <w:p w14:paraId="0F3ADFE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电子信箱：</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2A8C52A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通信地址：</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2A6D21A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承包人对项目经理的授权范围如下：</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施工阶段投资、进度、质量控制、合同管理及有关方面协调的权利</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07A1CCE7">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kern w:val="0"/>
          <w:sz w:val="24"/>
          <w:highlight w:val="none"/>
        </w:rPr>
        <w:t>关于项目经理每月在施工现场的时间要求：</w:t>
      </w:r>
      <w:r>
        <w:rPr>
          <w:rFonts w:hint="eastAsia" w:ascii="仿宋" w:hAnsi="仿宋" w:eastAsia="仿宋" w:cs="仿宋"/>
          <w:color w:val="auto"/>
          <w:sz w:val="24"/>
          <w:highlight w:val="none"/>
          <w:u w:val="single"/>
        </w:rPr>
        <w:t xml:space="preserve">  同</w:t>
      </w:r>
      <w:r>
        <w:rPr>
          <w:rFonts w:hint="eastAsia" w:ascii="仿宋" w:hAnsi="仿宋" w:eastAsia="仿宋" w:cs="仿宋"/>
          <w:color w:val="auto"/>
          <w:sz w:val="24"/>
          <w:highlight w:val="none"/>
          <w:u w:val="single"/>
          <w:lang w:eastAsia="zh-CN"/>
        </w:rPr>
        <w:t>竞包</w:t>
      </w:r>
      <w:r>
        <w:rPr>
          <w:rFonts w:hint="eastAsia" w:ascii="仿宋" w:hAnsi="仿宋" w:eastAsia="仿宋" w:cs="仿宋"/>
          <w:color w:val="auto"/>
          <w:sz w:val="24"/>
          <w:highlight w:val="none"/>
          <w:u w:val="single"/>
        </w:rPr>
        <w:t xml:space="preserve">文件承诺时间 </w:t>
      </w:r>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u w:val="single"/>
        </w:rPr>
        <w:t xml:space="preserve">    </w:t>
      </w:r>
    </w:p>
    <w:p w14:paraId="3CD7DEA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承包人未提交劳动合同，以及没有为项目经理缴纳社会保险证明的违约责任：</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罚款5000元，并责令30天内提交劳动合同并补缴社会保险</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p>
    <w:p w14:paraId="2E8E5905">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kern w:val="0"/>
          <w:sz w:val="24"/>
          <w:highlight w:val="none"/>
        </w:rPr>
        <w:t>项目经理未经批准，擅自离开施工现场的违约责任：</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sz w:val="24"/>
          <w:highlight w:val="none"/>
          <w:u w:val="single"/>
        </w:rPr>
        <w:t>承包人的项目经理必须按</w:t>
      </w:r>
      <w:r>
        <w:rPr>
          <w:rFonts w:hint="eastAsia" w:ascii="仿宋" w:hAnsi="仿宋" w:eastAsia="仿宋" w:cs="仿宋"/>
          <w:color w:val="auto"/>
          <w:sz w:val="24"/>
          <w:highlight w:val="none"/>
          <w:u w:val="single"/>
          <w:lang w:eastAsia="zh-CN"/>
        </w:rPr>
        <w:t>竞包文件</w:t>
      </w:r>
      <w:r>
        <w:rPr>
          <w:rFonts w:hint="eastAsia" w:ascii="仿宋" w:hAnsi="仿宋" w:eastAsia="仿宋" w:cs="仿宋"/>
          <w:color w:val="auto"/>
          <w:sz w:val="24"/>
          <w:highlight w:val="none"/>
          <w:u w:val="single"/>
        </w:rPr>
        <w:t xml:space="preserve">的承诺到岗到位，出勤不得低于23日历天/月（以指纹考勤及发包人、监理人和管理部门的抽查为依据），未经发包人书面同意，不得随意更换（承包人所指派的项目经理除不可抗力外，必须到位，出勤不得少于23日历天/月），否则视为违约；对于违约情形的处罚，每次处以1000元罚款，5次（含）以上按项目管理班子不到位率处罚 。对于违约情形的处罚，除没收项目管理班子到位率保证金外，发包人有权解除施工合同，所造成的损失由承包人承担，承包人在施工过程中应加强质量、安全生产及文明施工等管理工作，并承担由此发生的一切费用和责任。如发生重大质量、安全事故的，将提请建设行政主管部门依法处理 </w:t>
      </w:r>
      <w:r>
        <w:rPr>
          <w:rFonts w:hint="eastAsia" w:ascii="仿宋" w:hAnsi="仿宋" w:eastAsia="仿宋" w:cs="仿宋"/>
          <w:color w:val="auto"/>
          <w:sz w:val="24"/>
          <w:highlight w:val="none"/>
        </w:rPr>
        <w:t>。</w:t>
      </w:r>
    </w:p>
    <w:p w14:paraId="3FEED6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3.2.3 承包人擅自更换项目经理的违约责任：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没收项目管理班子到位率保证金，发包人有权解除施工合同，造成的损失</w:t>
      </w:r>
      <w:r>
        <w:rPr>
          <w:rFonts w:hint="eastAsia" w:ascii="仿宋" w:hAnsi="仿宋" w:eastAsia="仿宋" w:cs="仿宋"/>
          <w:color w:val="auto"/>
          <w:sz w:val="24"/>
          <w:highlight w:val="none"/>
          <w:u w:val="single"/>
          <w:lang w:val="en-US" w:eastAsia="zh-CN"/>
        </w:rPr>
        <w:t>由</w:t>
      </w:r>
      <w:r>
        <w:rPr>
          <w:rFonts w:hint="eastAsia" w:ascii="仿宋" w:hAnsi="仿宋" w:eastAsia="仿宋" w:cs="仿宋"/>
          <w:color w:val="auto"/>
          <w:sz w:val="24"/>
          <w:highlight w:val="none"/>
          <w:u w:val="single"/>
        </w:rPr>
        <w:t>承包人承担</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p>
    <w:p w14:paraId="4DE56D48">
      <w:pPr>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3.2.4 承包人无正当理由拒绝更换项目经理的违约责任：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没收项目管理班子到位率保证金，发包人有权解除施工合同，造成的损失</w:t>
      </w:r>
      <w:r>
        <w:rPr>
          <w:rFonts w:hint="eastAsia" w:ascii="仿宋" w:hAnsi="仿宋" w:eastAsia="仿宋" w:cs="仿宋"/>
          <w:color w:val="auto"/>
          <w:sz w:val="24"/>
          <w:highlight w:val="none"/>
          <w:u w:val="single"/>
          <w:lang w:val="en-US" w:eastAsia="zh-CN"/>
        </w:rPr>
        <w:t>由</w:t>
      </w:r>
      <w:r>
        <w:rPr>
          <w:rFonts w:hint="eastAsia" w:ascii="仿宋" w:hAnsi="仿宋" w:eastAsia="仿宋" w:cs="仿宋"/>
          <w:color w:val="auto"/>
          <w:sz w:val="24"/>
          <w:highlight w:val="none"/>
          <w:u w:val="single"/>
        </w:rPr>
        <w:t xml:space="preserve">承包人承担  </w:t>
      </w:r>
      <w:r>
        <w:rPr>
          <w:rFonts w:hint="eastAsia" w:ascii="仿宋" w:hAnsi="仿宋" w:eastAsia="仿宋" w:cs="仿宋"/>
          <w:color w:val="auto"/>
          <w:sz w:val="24"/>
          <w:highlight w:val="none"/>
        </w:rPr>
        <w:t>。</w:t>
      </w:r>
    </w:p>
    <w:p w14:paraId="7DB50F48">
      <w:pPr>
        <w:spacing w:line="360" w:lineRule="auto"/>
        <w:ind w:firstLine="48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3.2.5项目经理更换的约定：</w:t>
      </w:r>
      <w:r>
        <w:rPr>
          <w:rFonts w:hint="eastAsia" w:ascii="仿宋" w:hAnsi="仿宋" w:eastAsia="仿宋" w:cs="仿宋"/>
          <w:color w:val="auto"/>
          <w:sz w:val="24"/>
          <w:highlight w:val="none"/>
          <w:u w:val="single"/>
          <w:lang w:eastAsia="zh-CN"/>
        </w:rPr>
        <w:t>项目经理在施工过程中原则上不得变更，确需变更的，应按相关规定进行办理，更换后的项目经理资格等级不得低于更换前的项目经理资格等级，建设单位须在完成变更办理后 2 个工作日内在市公共资源交易网公布，并报行业主管部门</w:t>
      </w:r>
      <w:r>
        <w:rPr>
          <w:rFonts w:hint="eastAsia" w:ascii="仿宋" w:hAnsi="仿宋" w:eastAsia="仿宋" w:cs="仿宋"/>
          <w:color w:val="auto"/>
          <w:sz w:val="24"/>
          <w:highlight w:val="none"/>
        </w:rPr>
        <w:t>。</w:t>
      </w:r>
    </w:p>
    <w:p w14:paraId="0AAB3C6D">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 承包人人员</w:t>
      </w:r>
    </w:p>
    <w:p w14:paraId="12BDE02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3.3.1 承包人提交项目管理机构及施工现场管理人员安排报告的期限：</w:t>
      </w:r>
      <w:r>
        <w:rPr>
          <w:rFonts w:hint="eastAsia" w:ascii="仿宋" w:hAnsi="仿宋" w:eastAsia="仿宋" w:cs="仿宋"/>
          <w:color w:val="auto"/>
          <w:sz w:val="24"/>
          <w:highlight w:val="none"/>
          <w:u w:val="single"/>
        </w:rPr>
        <w:t xml:space="preserve">           开工前七天 </w:t>
      </w:r>
      <w:r>
        <w:rPr>
          <w:rFonts w:hint="eastAsia" w:ascii="仿宋" w:hAnsi="仿宋" w:eastAsia="仿宋" w:cs="仿宋"/>
          <w:color w:val="auto"/>
          <w:sz w:val="24"/>
          <w:highlight w:val="none"/>
        </w:rPr>
        <w:t>。</w:t>
      </w:r>
    </w:p>
    <w:p w14:paraId="2192B6C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3.3.3 承包人无正当理由拒绝撤换主要施工管理人员的违约责任：</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扣罚项目管理班子到位率保证金，发包人有权解除施工合同，造成的损失</w:t>
      </w:r>
      <w:r>
        <w:rPr>
          <w:rFonts w:hint="eastAsia" w:ascii="仿宋" w:hAnsi="仿宋" w:eastAsia="仿宋" w:cs="仿宋"/>
          <w:color w:val="auto"/>
          <w:sz w:val="24"/>
          <w:highlight w:val="none"/>
          <w:u w:val="single"/>
          <w:lang w:val="en-US" w:eastAsia="zh-CN"/>
        </w:rPr>
        <w:t>由</w:t>
      </w:r>
      <w:r>
        <w:rPr>
          <w:rFonts w:hint="eastAsia" w:ascii="仿宋" w:hAnsi="仿宋" w:eastAsia="仿宋" w:cs="仿宋"/>
          <w:color w:val="auto"/>
          <w:sz w:val="24"/>
          <w:highlight w:val="none"/>
          <w:u w:val="single"/>
        </w:rPr>
        <w:t>承包人承担</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w:t>
      </w:r>
    </w:p>
    <w:p w14:paraId="759DAFF3">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3.3.4 承包人主要施工管理人员离开施工现场的批准要求： </w:t>
      </w:r>
      <w:r>
        <w:rPr>
          <w:rFonts w:hint="eastAsia" w:ascii="仿宋" w:hAnsi="仿宋" w:eastAsia="仿宋" w:cs="仿宋"/>
          <w:color w:val="auto"/>
          <w:sz w:val="24"/>
          <w:highlight w:val="none"/>
          <w:u w:val="single"/>
        </w:rPr>
        <w:t xml:space="preserve"> 由总监理工程师批准，发包人认可后方可离开</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p>
    <w:p w14:paraId="7C7E1F7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3.3.5承包人擅自更换主要施工管理人员的违约责任：</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每次罚款2000元，超过3次（含），扣罚项目管理班子到位率保证金，发包人有权解除施工合同，造成的损失有承包人承担  </w:t>
      </w:r>
      <w:r>
        <w:rPr>
          <w:rFonts w:hint="eastAsia" w:ascii="仿宋" w:hAnsi="仿宋" w:eastAsia="仿宋" w:cs="仿宋"/>
          <w:color w:val="auto"/>
          <w:sz w:val="24"/>
          <w:highlight w:val="none"/>
        </w:rPr>
        <w:t>。</w:t>
      </w:r>
    </w:p>
    <w:p w14:paraId="1F8B8319">
      <w:pPr>
        <w:spacing w:line="360" w:lineRule="auto"/>
        <w:ind w:firstLine="480" w:firstLineChars="200"/>
        <w:rPr>
          <w:rFonts w:hint="eastAsia" w:ascii="仿宋" w:hAnsi="仿宋" w:eastAsia="仿宋" w:cs="仿宋"/>
          <w:color w:val="auto"/>
          <w:sz w:val="24"/>
          <w:highlight w:val="none"/>
          <w:u w:val="none"/>
          <w:lang w:val="en-US" w:eastAsia="zh-CN"/>
        </w:rPr>
      </w:pPr>
      <w:r>
        <w:rPr>
          <w:rFonts w:hint="eastAsia" w:ascii="仿宋" w:hAnsi="仿宋" w:eastAsia="仿宋" w:cs="仿宋"/>
          <w:color w:val="auto"/>
          <w:sz w:val="24"/>
          <w:highlight w:val="none"/>
        </w:rPr>
        <w:t>承包人主要施工管理人员擅自离开施工现场的违约责任：</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承包人主要施工管理人员必须按</w:t>
      </w:r>
      <w:r>
        <w:rPr>
          <w:rFonts w:hint="eastAsia" w:ascii="仿宋" w:hAnsi="仿宋" w:eastAsia="仿宋" w:cs="仿宋"/>
          <w:color w:val="auto"/>
          <w:sz w:val="24"/>
          <w:highlight w:val="none"/>
          <w:u w:val="single"/>
          <w:lang w:eastAsia="zh-CN"/>
        </w:rPr>
        <w:t>竞包文件</w:t>
      </w:r>
      <w:r>
        <w:rPr>
          <w:rFonts w:hint="eastAsia" w:ascii="仿宋" w:hAnsi="仿宋" w:eastAsia="仿宋" w:cs="仿宋"/>
          <w:color w:val="auto"/>
          <w:sz w:val="24"/>
          <w:highlight w:val="none"/>
          <w:u w:val="single"/>
        </w:rPr>
        <w:t>的承诺到岗到位，每天上下班进行考勤，出勤不得低于23日历天/月（以指纹考勤及发包人、监理人和管理部门的抽查为依据），主要施工管理人员出勤天数未达到规定的每缺勤1天或抽查不在岗，主要施工管理人员每人次罚款2000元，施工企业项目部人员缺勤或脱岗一个月内累计达5人次（含）以上没收项目管理班子到位率保证金，发包方有权解除施工合同，所造成的损失由施工方承担（上述处罚罚款直接从</w:t>
      </w:r>
      <w:r>
        <w:rPr>
          <w:rFonts w:hint="eastAsia" w:ascii="仿宋" w:hAnsi="仿宋" w:eastAsia="仿宋" w:cs="仿宋"/>
          <w:color w:val="auto"/>
          <w:sz w:val="24"/>
          <w:highlight w:val="none"/>
          <w:u w:val="single"/>
          <w:lang w:eastAsia="zh-CN"/>
        </w:rPr>
        <w:t>工程款</w:t>
      </w:r>
      <w:r>
        <w:rPr>
          <w:rFonts w:hint="eastAsia" w:ascii="仿宋" w:hAnsi="仿宋" w:eastAsia="仿宋" w:cs="仿宋"/>
          <w:color w:val="auto"/>
          <w:sz w:val="24"/>
          <w:highlight w:val="none"/>
          <w:u w:val="single"/>
        </w:rPr>
        <w:t>中扣除，人员请假必须办理书面请假手续，其它请假方式一律视为缺勤或脱岗处理）</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w:t>
      </w:r>
    </w:p>
    <w:p w14:paraId="1F8BDBD9">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t>双方约定承包人应做的其他工作：施工单位在施工期间要做到文明施工，施工材料堆放整齐，建筑垃圾及时清运，项目</w:t>
      </w:r>
      <w:r>
        <w:rPr>
          <w:rFonts w:hint="eastAsia" w:ascii="仿宋" w:hAnsi="仿宋" w:eastAsia="仿宋" w:cs="仿宋"/>
          <w:color w:val="auto"/>
          <w:sz w:val="24"/>
          <w:highlight w:val="none"/>
          <w:u w:val="single"/>
          <w:lang w:eastAsia="zh-CN"/>
        </w:rPr>
        <w:t>建设单位</w:t>
      </w:r>
      <w:r>
        <w:rPr>
          <w:rFonts w:hint="eastAsia" w:ascii="仿宋" w:hAnsi="仿宋" w:eastAsia="仿宋" w:cs="仿宋"/>
          <w:color w:val="auto"/>
          <w:sz w:val="24"/>
          <w:highlight w:val="none"/>
          <w:u w:val="single"/>
        </w:rPr>
        <w:t>及其上级项目管理部门在巡查中发现乱堆乱放，影响环境卫生及交通秩序等情况，将责令施工单位在2日内整改到位，如未及时整改的下发整改通知书，并按2000元/次予以扣款。项目完工后15日内做好清场工作，如未在规定时间内做好清场工作的，施工单位扣10000元；监理单位应担负监管责任，如因监管不力，造成未及时清场的，监理单位扣5000元</w:t>
      </w:r>
      <w:r>
        <w:rPr>
          <w:rFonts w:hint="eastAsia" w:ascii="仿宋" w:hAnsi="仿宋" w:eastAsia="仿宋" w:cs="仿宋"/>
          <w:color w:val="auto"/>
          <w:sz w:val="24"/>
          <w:highlight w:val="none"/>
        </w:rPr>
        <w:t>。</w:t>
      </w:r>
    </w:p>
    <w:p w14:paraId="17049BFF">
      <w:pPr>
        <w:spacing w:line="360" w:lineRule="auto"/>
        <w:ind w:firstLine="480" w:firstLineChars="200"/>
        <w:rPr>
          <w:rFonts w:hint="eastAsia"/>
          <w:color w:val="auto"/>
          <w:u w:val="none"/>
          <w:lang w:val="en-US"/>
        </w:rPr>
      </w:pPr>
      <w:r>
        <w:rPr>
          <w:rFonts w:hint="eastAsia" w:ascii="仿宋" w:hAnsi="仿宋" w:eastAsia="仿宋" w:cs="仿宋"/>
          <w:color w:val="auto"/>
          <w:sz w:val="24"/>
          <w:highlight w:val="none"/>
          <w:u w:val="none"/>
          <w:lang w:val="en-US" w:eastAsia="zh-CN"/>
        </w:rPr>
        <w:t>如发包人依据3.2条、3.3条所涉条款解除合同的，承包人应当承担按照合同金额15%计算的违约金，如仍不足弥补损失的，发包人有权继续索赔。</w:t>
      </w:r>
    </w:p>
    <w:p w14:paraId="7C26008E">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bookmarkStart w:id="432" w:name="_Toc296503159"/>
      <w:bookmarkStart w:id="433" w:name="_Toc296891199"/>
      <w:bookmarkStart w:id="434" w:name="_Toc300934945"/>
      <w:bookmarkStart w:id="435" w:name="_Toc296346660"/>
      <w:bookmarkStart w:id="436" w:name="_Toc297216151"/>
      <w:bookmarkStart w:id="437" w:name="_Toc304295523"/>
      <w:bookmarkStart w:id="438" w:name="_Toc292559364"/>
      <w:bookmarkStart w:id="439" w:name="_Toc297048345"/>
      <w:bookmarkStart w:id="440" w:name="_Toc297120459"/>
      <w:bookmarkStart w:id="441" w:name="_Toc296347158"/>
      <w:bookmarkStart w:id="442" w:name="_Toc292559869"/>
      <w:bookmarkStart w:id="443" w:name="_Toc296944498"/>
      <w:bookmarkStart w:id="444" w:name="_Toc296890987"/>
      <w:bookmarkStart w:id="445" w:name="_Toc297123492"/>
      <w:bookmarkStart w:id="446" w:name="_Toc312677988"/>
      <w:bookmarkStart w:id="447" w:name="_Toc303539102"/>
      <w:r>
        <w:rPr>
          <w:rFonts w:hint="eastAsia" w:ascii="仿宋" w:hAnsi="仿宋" w:eastAsia="仿宋" w:cs="仿宋"/>
          <w:color w:val="auto"/>
          <w:sz w:val="24"/>
          <w:highlight w:val="none"/>
        </w:rPr>
        <w:t>.5 分包</w:t>
      </w:r>
    </w:p>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14:paraId="114837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bookmarkStart w:id="448" w:name="_Toc296944499"/>
      <w:bookmarkStart w:id="449" w:name="_Toc296890988"/>
      <w:bookmarkStart w:id="450" w:name="_Toc296891200"/>
      <w:bookmarkStart w:id="451" w:name="_Toc303539103"/>
      <w:bookmarkStart w:id="452" w:name="_Toc304295524"/>
      <w:bookmarkStart w:id="453" w:name="_Toc297048346"/>
      <w:bookmarkStart w:id="454" w:name="_Toc296346661"/>
      <w:bookmarkStart w:id="455" w:name="_Toc297120460"/>
      <w:bookmarkStart w:id="456" w:name="_Toc300934946"/>
      <w:bookmarkStart w:id="457" w:name="_Toc297123493"/>
      <w:bookmarkStart w:id="458" w:name="_Toc296347159"/>
      <w:bookmarkStart w:id="459" w:name="_Toc292559365"/>
      <w:bookmarkStart w:id="460" w:name="_Toc296503160"/>
      <w:bookmarkStart w:id="461" w:name="_Toc292559870"/>
      <w:bookmarkStart w:id="462" w:name="_Toc297216152"/>
      <w:bookmarkStart w:id="463" w:name="_Toc318581158"/>
      <w:bookmarkStart w:id="464" w:name="_Toc312677989"/>
      <w:r>
        <w:rPr>
          <w:rFonts w:hint="eastAsia" w:ascii="仿宋" w:hAnsi="仿宋" w:eastAsia="仿宋" w:cs="仿宋"/>
          <w:color w:val="auto"/>
          <w:sz w:val="24"/>
          <w:highlight w:val="none"/>
        </w:rPr>
        <w:t>.5.1 分包的一般约定</w:t>
      </w:r>
    </w:p>
    <w:p w14:paraId="2E9CB782">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禁止分包的工程包括：</w:t>
      </w:r>
      <w:r>
        <w:rPr>
          <w:rFonts w:hint="eastAsia" w:ascii="仿宋" w:hAnsi="仿宋" w:eastAsia="仿宋" w:cs="仿宋"/>
          <w:color w:val="auto"/>
          <w:sz w:val="24"/>
          <w:highlight w:val="none"/>
          <w:u w:val="single"/>
        </w:rPr>
        <w:t xml:space="preserve">本工程所有项目禁止分包   </w:t>
      </w:r>
      <w:r>
        <w:rPr>
          <w:rFonts w:hint="eastAsia" w:ascii="仿宋" w:hAnsi="仿宋" w:eastAsia="仿宋" w:cs="仿宋"/>
          <w:color w:val="auto"/>
          <w:sz w:val="24"/>
          <w:highlight w:val="none"/>
        </w:rPr>
        <w:t>。</w:t>
      </w:r>
    </w:p>
    <w:p w14:paraId="0B63DB4F">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主体结构、关键性工作的范围：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Start w:id="465" w:name="_Toc296891201"/>
      <w:bookmarkStart w:id="466" w:name="_Toc296944500"/>
      <w:bookmarkStart w:id="467" w:name="_Toc303539104"/>
      <w:bookmarkStart w:id="468" w:name="_Toc304295525"/>
      <w:bookmarkStart w:id="469" w:name="_Toc296347160"/>
      <w:bookmarkStart w:id="470" w:name="_Toc300934947"/>
      <w:bookmarkStart w:id="471" w:name="_Toc297123494"/>
      <w:bookmarkStart w:id="472" w:name="_Toc297216153"/>
      <w:bookmarkStart w:id="473" w:name="_Toc296503161"/>
      <w:bookmarkStart w:id="474" w:name="_Toc297048347"/>
      <w:bookmarkStart w:id="475" w:name="_Toc296346662"/>
      <w:bookmarkStart w:id="476" w:name="_Toc296890989"/>
      <w:bookmarkStart w:id="477" w:name="_Toc297120461"/>
    </w:p>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14:paraId="27416FF9">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3</w:t>
      </w:r>
      <w:bookmarkStart w:id="478" w:name="_Toc312677990"/>
      <w:bookmarkStart w:id="479" w:name="_Toc318581159"/>
      <w:r>
        <w:rPr>
          <w:rFonts w:hint="eastAsia" w:ascii="仿宋" w:hAnsi="仿宋" w:eastAsia="仿宋" w:cs="仿宋"/>
          <w:color w:val="auto"/>
          <w:sz w:val="24"/>
          <w:highlight w:val="none"/>
        </w:rPr>
        <w:t>.5.2分包的确定</w:t>
      </w:r>
    </w:p>
    <w:p w14:paraId="731C5C42">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允许分包的专业工程包括：</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6DD3A25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其他关于分包的约定：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1FBE8C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3.5.4 分包合同价款</w:t>
      </w:r>
    </w:p>
    <w:p w14:paraId="2AF3D88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关于分包合同价款支付的约定：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bookmarkEnd w:id="478"/>
    <w:bookmarkEnd w:id="479"/>
    <w:p w14:paraId="4728BC56">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3.6 工程照管与成品、半成品保护</w:t>
      </w:r>
    </w:p>
    <w:p w14:paraId="565B3BE9">
      <w:pPr>
        <w:spacing w:before="120" w:after="120" w:line="360" w:lineRule="auto"/>
        <w:ind w:firstLine="480" w:firstLineChars="200"/>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承包人负责照管工程及工程相关的材料、工程设备的起始时间：</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0DFDF4A0">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3.7 履约担保</w:t>
      </w:r>
    </w:p>
    <w:p w14:paraId="3A626B6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承包人是否提供履约担保：</w:t>
      </w:r>
      <w:r>
        <w:rPr>
          <w:rFonts w:hint="eastAsia" w:ascii="仿宋" w:hAnsi="仿宋" w:eastAsia="仿宋" w:cs="仿宋"/>
          <w:color w:val="auto"/>
          <w:sz w:val="24"/>
          <w:highlight w:val="none"/>
          <w:u w:val="single"/>
        </w:rPr>
        <w:t xml:space="preserve">         提供          </w:t>
      </w:r>
      <w:r>
        <w:rPr>
          <w:rFonts w:hint="eastAsia" w:ascii="仿宋" w:hAnsi="仿宋" w:eastAsia="仿宋" w:cs="仿宋"/>
          <w:color w:val="auto"/>
          <w:sz w:val="24"/>
          <w:highlight w:val="none"/>
        </w:rPr>
        <w:t>。</w:t>
      </w:r>
    </w:p>
    <w:p w14:paraId="1ED505E7">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承包人提供履约担保的形式、金额及期限的：</w:t>
      </w:r>
      <w:r>
        <w:rPr>
          <w:rFonts w:hint="eastAsia" w:ascii="仿宋" w:hAnsi="仿宋" w:eastAsia="仿宋" w:cs="仿宋"/>
          <w:color w:val="auto"/>
          <w:sz w:val="24"/>
          <w:highlight w:val="none"/>
          <w:u w:val="single"/>
        </w:rPr>
        <w:t xml:space="preserve"> 在合同签署前向</w:t>
      </w:r>
      <w:r>
        <w:rPr>
          <w:rFonts w:hint="eastAsia" w:ascii="仿宋" w:hAnsi="仿宋" w:eastAsia="仿宋" w:cs="仿宋"/>
          <w:color w:val="auto"/>
          <w:sz w:val="24"/>
          <w:highlight w:val="none"/>
          <w:u w:val="single"/>
          <w:lang w:eastAsia="zh-CN"/>
        </w:rPr>
        <w:t>发包</w:t>
      </w:r>
      <w:r>
        <w:rPr>
          <w:rFonts w:hint="eastAsia" w:ascii="仿宋" w:hAnsi="仿宋" w:eastAsia="仿宋" w:cs="仿宋"/>
          <w:color w:val="auto"/>
          <w:sz w:val="24"/>
          <w:highlight w:val="none"/>
          <w:u w:val="single"/>
        </w:rPr>
        <w:t>人缴纳履约保证金（不计息），</w:t>
      </w:r>
      <w:r>
        <w:rPr>
          <w:rFonts w:hint="eastAsia" w:ascii="仿宋" w:hAnsi="仿宋" w:eastAsia="仿宋" w:cs="仿宋"/>
          <w:b/>
          <w:bCs/>
          <w:color w:val="auto"/>
          <w:sz w:val="24"/>
          <w:highlight w:val="none"/>
          <w:u w:val="single"/>
        </w:rPr>
        <w:t>履约保证金采用银行汇票或工程保函</w:t>
      </w:r>
      <w:r>
        <w:rPr>
          <w:rFonts w:hint="eastAsia" w:ascii="仿宋" w:hAnsi="仿宋" w:eastAsia="仿宋" w:cs="仿宋"/>
          <w:b/>
          <w:bCs/>
          <w:color w:val="auto"/>
          <w:sz w:val="24"/>
          <w:highlight w:val="none"/>
          <w:u w:val="single"/>
          <w:lang w:val="en-US" w:eastAsia="zh-CN"/>
        </w:rPr>
        <w:t>或银行</w:t>
      </w:r>
      <w:r>
        <w:rPr>
          <w:rFonts w:hint="eastAsia" w:ascii="仿宋" w:hAnsi="仿宋" w:eastAsia="仿宋" w:cs="仿宋"/>
          <w:b/>
          <w:bCs/>
          <w:color w:val="auto"/>
          <w:sz w:val="24"/>
          <w:highlight w:val="none"/>
          <w:u w:val="single"/>
          <w:lang w:eastAsia="zh-CN"/>
        </w:rPr>
        <w:t>转账</w:t>
      </w:r>
      <w:r>
        <w:rPr>
          <w:rFonts w:hint="eastAsia" w:ascii="仿宋" w:hAnsi="仿宋" w:eastAsia="仿宋" w:cs="仿宋"/>
          <w:b/>
          <w:bCs/>
          <w:color w:val="auto"/>
          <w:sz w:val="24"/>
          <w:highlight w:val="none"/>
          <w:u w:val="single"/>
        </w:rPr>
        <w:t>的形式</w:t>
      </w:r>
      <w:r>
        <w:rPr>
          <w:rFonts w:hint="eastAsia" w:ascii="仿宋" w:hAnsi="仿宋" w:eastAsia="仿宋" w:cs="仿宋"/>
          <w:color w:val="auto"/>
          <w:sz w:val="24"/>
          <w:highlight w:val="none"/>
          <w:u w:val="single"/>
        </w:rPr>
        <w:t>，履约保证金为</w:t>
      </w:r>
      <w:r>
        <w:rPr>
          <w:rFonts w:hint="eastAsia" w:ascii="仿宋" w:hAnsi="仿宋" w:eastAsia="仿宋" w:cs="仿宋"/>
          <w:color w:val="auto"/>
          <w:sz w:val="24"/>
          <w:highlight w:val="none"/>
          <w:u w:val="single"/>
          <w:lang w:eastAsia="zh-CN"/>
        </w:rPr>
        <w:t>中包</w:t>
      </w:r>
      <w:r>
        <w:rPr>
          <w:rFonts w:hint="eastAsia" w:ascii="仿宋" w:hAnsi="仿宋" w:eastAsia="仿宋" w:cs="仿宋"/>
          <w:color w:val="auto"/>
          <w:sz w:val="24"/>
          <w:highlight w:val="none"/>
          <w:u w:val="single"/>
        </w:rPr>
        <w:t>合同金额的2%(即      万元)合格后10日内全额返还给承包人（无息）</w:t>
      </w:r>
      <w:r>
        <w:rPr>
          <w:rFonts w:hint="eastAsia" w:ascii="仿宋" w:hAnsi="仿宋" w:eastAsia="仿宋" w:cs="仿宋"/>
          <w:color w:val="auto"/>
          <w:sz w:val="24"/>
          <w:highlight w:val="none"/>
        </w:rPr>
        <w:t>。</w:t>
      </w:r>
    </w:p>
    <w:p w14:paraId="66EEE5B5">
      <w:pPr>
        <w:spacing w:line="360" w:lineRule="auto"/>
        <w:ind w:firstLine="480" w:firstLineChars="200"/>
        <w:jc w:val="left"/>
        <w:rPr>
          <w:rFonts w:hint="eastAsia" w:eastAsia="仿宋"/>
          <w:color w:val="auto"/>
          <w:lang w:eastAsia="zh-CN"/>
        </w:rPr>
      </w:pPr>
      <w:bookmarkStart w:id="480" w:name="_Toc351203636"/>
      <w:r>
        <w:rPr>
          <w:rFonts w:hint="eastAsia" w:ascii="仿宋" w:hAnsi="仿宋" w:eastAsia="仿宋" w:cs="仿宋"/>
          <w:color w:val="auto"/>
          <w:sz w:val="24"/>
          <w:highlight w:val="none"/>
          <w:lang w:val="en-US" w:eastAsia="zh-CN"/>
        </w:rPr>
        <w:t>如承包人提供工程保函的，应为见索即付的连带责任保函</w:t>
      </w:r>
      <w:r>
        <w:rPr>
          <w:rFonts w:hint="eastAsia" w:ascii="仿宋" w:hAnsi="仿宋" w:eastAsia="仿宋" w:cs="仿宋"/>
          <w:color w:val="auto"/>
          <w:sz w:val="24"/>
          <w:highlight w:val="none"/>
          <w:lang w:eastAsia="zh-CN"/>
        </w:rPr>
        <w:t>。</w:t>
      </w:r>
    </w:p>
    <w:p w14:paraId="217D2F60">
      <w:pPr>
        <w:pStyle w:val="4"/>
        <w:spacing w:before="120" w:after="120" w:line="360" w:lineRule="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4</w:t>
      </w:r>
      <w:bookmarkStart w:id="481" w:name="_Toc296347161"/>
      <w:bookmarkStart w:id="482" w:name="_Toc267251413"/>
      <w:bookmarkStart w:id="483" w:name="_Toc296890990"/>
      <w:bookmarkStart w:id="484" w:name="_Toc296346663"/>
      <w:bookmarkStart w:id="485" w:name="_Toc297120462"/>
      <w:bookmarkStart w:id="486" w:name="_Toc296944501"/>
      <w:bookmarkStart w:id="487" w:name="_Toc292559366"/>
      <w:bookmarkStart w:id="488" w:name="_Toc296503162"/>
      <w:bookmarkStart w:id="489" w:name="_Toc292559871"/>
      <w:bookmarkStart w:id="490" w:name="_Toc297048348"/>
      <w:bookmarkStart w:id="491" w:name="_Toc296891202"/>
      <w:r>
        <w:rPr>
          <w:rFonts w:hint="eastAsia" w:ascii="仿宋" w:hAnsi="仿宋" w:eastAsia="仿宋" w:cs="仿宋"/>
          <w:b w:val="0"/>
          <w:color w:val="auto"/>
          <w:sz w:val="24"/>
          <w:szCs w:val="24"/>
          <w:highlight w:val="none"/>
        </w:rPr>
        <w:t>. 监</w:t>
      </w:r>
      <w:bookmarkEnd w:id="481"/>
      <w:bookmarkEnd w:id="482"/>
      <w:bookmarkEnd w:id="483"/>
      <w:bookmarkEnd w:id="484"/>
      <w:bookmarkEnd w:id="485"/>
      <w:bookmarkEnd w:id="486"/>
      <w:bookmarkEnd w:id="487"/>
      <w:bookmarkEnd w:id="488"/>
      <w:bookmarkEnd w:id="489"/>
      <w:bookmarkEnd w:id="490"/>
      <w:bookmarkEnd w:id="491"/>
      <w:r>
        <w:rPr>
          <w:rFonts w:hint="eastAsia" w:ascii="仿宋" w:hAnsi="仿宋" w:eastAsia="仿宋" w:cs="仿宋"/>
          <w:b w:val="0"/>
          <w:color w:val="auto"/>
          <w:sz w:val="24"/>
          <w:szCs w:val="24"/>
          <w:highlight w:val="none"/>
        </w:rPr>
        <w:t>理人</w:t>
      </w:r>
      <w:bookmarkEnd w:id="480"/>
    </w:p>
    <w:p w14:paraId="068757D8">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4.1监理人的一般规定</w:t>
      </w:r>
    </w:p>
    <w:p w14:paraId="13B29DCF">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关于监理人的监理内容：</w:t>
      </w:r>
      <w:r>
        <w:rPr>
          <w:rFonts w:hint="eastAsia" w:ascii="仿宋" w:hAnsi="仿宋" w:eastAsia="仿宋" w:cs="仿宋"/>
          <w:color w:val="auto"/>
          <w:sz w:val="24"/>
          <w:highlight w:val="none"/>
          <w:u w:val="single"/>
        </w:rPr>
        <w:t xml:space="preserve"> 承担工程施工阶段全过程监理工作  </w:t>
      </w:r>
      <w:r>
        <w:rPr>
          <w:rFonts w:hint="eastAsia" w:ascii="仿宋" w:hAnsi="仿宋" w:eastAsia="仿宋" w:cs="仿宋"/>
          <w:color w:val="auto"/>
          <w:sz w:val="24"/>
          <w:highlight w:val="none"/>
        </w:rPr>
        <w:t>。</w:t>
      </w:r>
    </w:p>
    <w:p w14:paraId="0A8A2AB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关于监理人的监理权限：</w:t>
      </w:r>
      <w:r>
        <w:rPr>
          <w:rFonts w:hint="eastAsia" w:ascii="仿宋" w:hAnsi="仿宋" w:eastAsia="仿宋" w:cs="仿宋"/>
          <w:color w:val="auto"/>
          <w:sz w:val="24"/>
          <w:highlight w:val="none"/>
          <w:u w:val="single"/>
        </w:rPr>
        <w:t xml:space="preserve">  四控制、二管理、一协调  </w:t>
      </w:r>
      <w:r>
        <w:rPr>
          <w:rFonts w:hint="eastAsia" w:ascii="仿宋" w:hAnsi="仿宋" w:eastAsia="仿宋" w:cs="仿宋"/>
          <w:color w:val="auto"/>
          <w:sz w:val="24"/>
          <w:highlight w:val="none"/>
        </w:rPr>
        <w:t xml:space="preserve">。 </w:t>
      </w:r>
    </w:p>
    <w:p w14:paraId="3DCC637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关于监理人在施工现场的办公场所、生活场所的提供和费用承担的约定：</w:t>
      </w:r>
      <w:r>
        <w:rPr>
          <w:rFonts w:hint="eastAsia" w:ascii="仿宋" w:hAnsi="仿宋" w:eastAsia="仿宋" w:cs="仿宋"/>
          <w:color w:val="auto"/>
          <w:sz w:val="24"/>
          <w:highlight w:val="none"/>
          <w:u w:val="single"/>
        </w:rPr>
        <w:t xml:space="preserve"> 由施工单位免费提供一间办公室及相应的办公用品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AD10421">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4.2 监理人员</w:t>
      </w:r>
    </w:p>
    <w:p w14:paraId="73F3881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总监理工程师：</w:t>
      </w:r>
    </w:p>
    <w:p w14:paraId="50DA817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姓    名：</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0B7C5AA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职    务：</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5A3DD2D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监理工程师执业资格证书号：</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w:t>
      </w:r>
    </w:p>
    <w:p w14:paraId="4E1E870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联系电话：</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143C943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电子信箱：</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5921A2A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通信地址：</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3EA8C88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关于监理人的其他约定：</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73448439">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4.4 商定或确定</w:t>
      </w:r>
    </w:p>
    <w:p w14:paraId="2E5554BF">
      <w:pPr>
        <w:spacing w:line="360" w:lineRule="auto"/>
        <w:ind w:firstLine="480" w:firstLineChars="200"/>
        <w:rPr>
          <w:rFonts w:hint="eastAsia" w:ascii="仿宋" w:hAnsi="仿宋" w:eastAsia="仿宋" w:cs="仿宋"/>
          <w:color w:val="auto"/>
          <w:sz w:val="24"/>
          <w:highlight w:val="none"/>
        </w:rPr>
      </w:pPr>
      <w:bookmarkStart w:id="492" w:name="_Toc267251418"/>
      <w:r>
        <w:rPr>
          <w:rFonts w:hint="eastAsia" w:ascii="仿宋" w:hAnsi="仿宋" w:eastAsia="仿宋" w:cs="仿宋"/>
          <w:color w:val="auto"/>
          <w:sz w:val="24"/>
          <w:highlight w:val="none"/>
        </w:rPr>
        <w:t>在发包人和承包人不能通过协商达成一致意见时，发包人授权监理人对以下事项进行确定：</w:t>
      </w:r>
    </w:p>
    <w:p w14:paraId="0409CD1D">
      <w:pPr>
        <w:autoSpaceDE w:val="0"/>
        <w:autoSpaceDN w:val="0"/>
        <w:adjustRightInd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7DE1E3D8">
      <w:pPr>
        <w:autoSpaceDE w:val="0"/>
        <w:autoSpaceDN w:val="0"/>
        <w:adjustRightInd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501BEA9B">
      <w:pPr>
        <w:autoSpaceDE w:val="0"/>
        <w:autoSpaceDN w:val="0"/>
        <w:adjustRightInd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7B0849FE">
      <w:pPr>
        <w:pStyle w:val="4"/>
        <w:spacing w:before="120" w:after="120" w:line="360" w:lineRule="auto"/>
        <w:rPr>
          <w:rFonts w:hint="eastAsia" w:ascii="仿宋" w:hAnsi="仿宋" w:eastAsia="仿宋" w:cs="仿宋"/>
          <w:b w:val="0"/>
          <w:color w:val="auto"/>
          <w:sz w:val="24"/>
          <w:szCs w:val="24"/>
          <w:highlight w:val="none"/>
        </w:rPr>
      </w:pPr>
      <w:bookmarkStart w:id="493" w:name="_Toc351203637"/>
      <w:r>
        <w:rPr>
          <w:rFonts w:hint="eastAsia" w:ascii="仿宋" w:hAnsi="仿宋" w:eastAsia="仿宋" w:cs="仿宋"/>
          <w:b w:val="0"/>
          <w:color w:val="auto"/>
          <w:sz w:val="24"/>
          <w:szCs w:val="24"/>
          <w:highlight w:val="none"/>
        </w:rPr>
        <w:t>5</w:t>
      </w:r>
      <w:bookmarkEnd w:id="492"/>
      <w:bookmarkStart w:id="494" w:name="_Toc296503163"/>
      <w:bookmarkStart w:id="495" w:name="_Toc296890991"/>
      <w:bookmarkStart w:id="496" w:name="_Toc297120463"/>
      <w:bookmarkStart w:id="497" w:name="_Toc296346664"/>
      <w:bookmarkStart w:id="498" w:name="_Toc292559367"/>
      <w:bookmarkStart w:id="499" w:name="_Toc296944502"/>
      <w:bookmarkStart w:id="500" w:name="_Toc292559872"/>
      <w:bookmarkStart w:id="501" w:name="_Toc297048349"/>
      <w:bookmarkStart w:id="502" w:name="_Toc296347162"/>
      <w:bookmarkStart w:id="503" w:name="_Toc296891203"/>
      <w:r>
        <w:rPr>
          <w:rFonts w:hint="eastAsia" w:ascii="仿宋" w:hAnsi="仿宋" w:eastAsia="仿宋" w:cs="仿宋"/>
          <w:b w:val="0"/>
          <w:color w:val="auto"/>
          <w:sz w:val="24"/>
          <w:szCs w:val="24"/>
          <w:highlight w:val="none"/>
        </w:rPr>
        <w:t>. 工程质量</w:t>
      </w:r>
      <w:bookmarkEnd w:id="493"/>
    </w:p>
    <w:p w14:paraId="51EFC5EA">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 质量要求</w:t>
      </w:r>
    </w:p>
    <w:p w14:paraId="3422A35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bookmarkStart w:id="504" w:name="_Toc318581164"/>
      <w:bookmarkStart w:id="505" w:name="_Toc312677997"/>
      <w:bookmarkStart w:id="506" w:name="_Toc304295527"/>
      <w:bookmarkStart w:id="507" w:name="_Toc297216155"/>
      <w:bookmarkStart w:id="508" w:name="_Toc297123496"/>
      <w:bookmarkStart w:id="509" w:name="_Toc300934949"/>
      <w:bookmarkStart w:id="510" w:name="_Toc303539106"/>
      <w:r>
        <w:rPr>
          <w:rFonts w:hint="eastAsia" w:ascii="仿宋" w:hAnsi="仿宋" w:eastAsia="仿宋" w:cs="仿宋"/>
          <w:color w:val="auto"/>
          <w:sz w:val="24"/>
          <w:highlight w:val="none"/>
        </w:rPr>
        <w:t>.1.1 特殊质量标准和要求：</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61572D69">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关于工程奖项的约定：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3E996789">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5.3 隐蔽工程检查</w:t>
      </w:r>
    </w:p>
    <w:p w14:paraId="389E8A8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5.3.2承包人提前通知监理人隐蔽工程检查的期限的约定：</w:t>
      </w:r>
      <w:r>
        <w:rPr>
          <w:rFonts w:hint="eastAsia" w:ascii="仿宋" w:hAnsi="仿宋" w:eastAsia="仿宋" w:cs="仿宋"/>
          <w:color w:val="auto"/>
          <w:sz w:val="24"/>
          <w:highlight w:val="none"/>
          <w:u w:val="single"/>
        </w:rPr>
        <w:t xml:space="preserve">共同检查前48小时内书面通知监理人 </w:t>
      </w:r>
      <w:r>
        <w:rPr>
          <w:rFonts w:hint="eastAsia" w:ascii="仿宋" w:hAnsi="仿宋" w:eastAsia="仿宋" w:cs="仿宋"/>
          <w:color w:val="auto"/>
          <w:sz w:val="24"/>
          <w:highlight w:val="none"/>
        </w:rPr>
        <w:t>。</w:t>
      </w:r>
    </w:p>
    <w:p w14:paraId="29DE9F3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监理人不能按时进行检查时，应提前</w:t>
      </w:r>
      <w:r>
        <w:rPr>
          <w:rFonts w:hint="eastAsia" w:ascii="仿宋" w:hAnsi="仿宋" w:eastAsia="仿宋" w:cs="仿宋"/>
          <w:color w:val="auto"/>
          <w:sz w:val="24"/>
          <w:highlight w:val="none"/>
          <w:u w:val="single"/>
        </w:rPr>
        <w:t xml:space="preserve"> 24 </w:t>
      </w:r>
      <w:r>
        <w:rPr>
          <w:rFonts w:hint="eastAsia" w:ascii="仿宋" w:hAnsi="仿宋" w:eastAsia="仿宋" w:cs="仿宋"/>
          <w:color w:val="auto"/>
          <w:sz w:val="24"/>
          <w:highlight w:val="none"/>
        </w:rPr>
        <w:t>小时提交书面延期要求。</w:t>
      </w:r>
    </w:p>
    <w:p w14:paraId="58E79A9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关于延期最长不得超过：</w:t>
      </w:r>
      <w:r>
        <w:rPr>
          <w:rFonts w:hint="eastAsia" w:ascii="仿宋" w:hAnsi="仿宋" w:eastAsia="仿宋" w:cs="仿宋"/>
          <w:color w:val="auto"/>
          <w:sz w:val="24"/>
          <w:highlight w:val="none"/>
          <w:u w:val="single"/>
        </w:rPr>
        <w:t xml:space="preserve">  48  </w:t>
      </w:r>
      <w:r>
        <w:rPr>
          <w:rFonts w:hint="eastAsia" w:ascii="仿宋" w:hAnsi="仿宋" w:eastAsia="仿宋" w:cs="仿宋"/>
          <w:color w:val="auto"/>
          <w:sz w:val="24"/>
          <w:highlight w:val="none"/>
        </w:rPr>
        <w:t>小时。</w:t>
      </w:r>
    </w:p>
    <w:p w14:paraId="242544E6">
      <w:pPr>
        <w:pStyle w:val="4"/>
        <w:spacing w:before="120" w:after="120" w:line="360" w:lineRule="auto"/>
        <w:rPr>
          <w:rFonts w:hint="eastAsia" w:ascii="仿宋" w:hAnsi="仿宋" w:eastAsia="仿宋" w:cs="仿宋"/>
          <w:b w:val="0"/>
          <w:color w:val="auto"/>
          <w:sz w:val="24"/>
          <w:szCs w:val="24"/>
          <w:highlight w:val="none"/>
        </w:rPr>
      </w:pPr>
      <w:bookmarkStart w:id="511" w:name="_Toc351203638"/>
      <w:r>
        <w:rPr>
          <w:rFonts w:hint="eastAsia" w:ascii="仿宋" w:hAnsi="仿宋" w:eastAsia="仿宋" w:cs="仿宋"/>
          <w:b w:val="0"/>
          <w:color w:val="auto"/>
          <w:sz w:val="24"/>
          <w:szCs w:val="24"/>
          <w:highlight w:val="none"/>
        </w:rPr>
        <w:t>6. 安全文明施工与环境保护</w:t>
      </w:r>
      <w:bookmarkEnd w:id="511"/>
    </w:p>
    <w:p w14:paraId="2B78A906">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6.1安全文明施工</w:t>
      </w:r>
    </w:p>
    <w:p w14:paraId="59E7B24A">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6.1.1 项目安全生产的达标目标及相应事项的约定：</w:t>
      </w:r>
      <w:r>
        <w:rPr>
          <w:rFonts w:hint="eastAsia" w:ascii="仿宋" w:hAnsi="仿宋" w:eastAsia="仿宋" w:cs="仿宋"/>
          <w:color w:val="auto"/>
          <w:sz w:val="24"/>
          <w:szCs w:val="24"/>
          <w:highlight w:val="none"/>
          <w:u w:val="single"/>
          <w:lang w:eastAsia="zh-CN"/>
        </w:rPr>
        <w:t>达到《建筑施工现场环境与卫生标准》</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JGJ146-2004</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highlight w:val="none"/>
        </w:rPr>
        <w:t>。</w:t>
      </w:r>
    </w:p>
    <w:p w14:paraId="0E452F82">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6.1.4 关于治安保卫的特别约定：</w:t>
      </w:r>
      <w:r>
        <w:rPr>
          <w:rFonts w:hint="eastAsia" w:ascii="仿宋" w:hAnsi="仿宋" w:eastAsia="仿宋" w:cs="仿宋"/>
          <w:color w:val="auto"/>
          <w:sz w:val="24"/>
          <w:highlight w:val="none"/>
          <w:u w:val="single"/>
        </w:rPr>
        <w:t xml:space="preserve">     按通用条款执行     </w:t>
      </w:r>
      <w:r>
        <w:rPr>
          <w:rFonts w:hint="eastAsia" w:ascii="仿宋" w:hAnsi="仿宋" w:eastAsia="仿宋" w:cs="仿宋"/>
          <w:color w:val="auto"/>
          <w:sz w:val="24"/>
          <w:highlight w:val="none"/>
        </w:rPr>
        <w:t>。</w:t>
      </w:r>
    </w:p>
    <w:p w14:paraId="3E95C98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关于编制施工场地治安管理计划的约定：</w:t>
      </w:r>
      <w:r>
        <w:rPr>
          <w:rFonts w:hint="eastAsia" w:ascii="仿宋" w:hAnsi="仿宋" w:eastAsia="仿宋" w:cs="仿宋"/>
          <w:color w:val="auto"/>
          <w:sz w:val="24"/>
          <w:highlight w:val="none"/>
          <w:u w:val="single"/>
        </w:rPr>
        <w:t xml:space="preserve"> 开工前7天提供施工场地治安管理计划</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p>
    <w:p w14:paraId="199D5DE5">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6.1.5 文明施工</w:t>
      </w:r>
    </w:p>
    <w:p w14:paraId="536497B8">
      <w:pPr>
        <w:spacing w:line="360" w:lineRule="auto"/>
        <w:ind w:left="368" w:leftChars="17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合同当事人对文明施工的要求：</w:t>
      </w:r>
      <w:r>
        <w:rPr>
          <w:rFonts w:hint="eastAsia" w:ascii="仿宋" w:hAnsi="仿宋" w:eastAsia="仿宋" w:cs="仿宋"/>
          <w:color w:val="auto"/>
          <w:sz w:val="24"/>
          <w:highlight w:val="none"/>
          <w:u w:val="single"/>
        </w:rPr>
        <w:t xml:space="preserve"> 本项目涉及柴油动力移动源的，该移动源应当符合低排放要求</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p>
    <w:p w14:paraId="78E14650">
      <w:pPr>
        <w:spacing w:line="360" w:lineRule="auto"/>
        <w:ind w:firstLine="487" w:firstLineChars="203"/>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6.1.6 关于安全文明施工费支付比例和支付期限的约定：</w:t>
      </w:r>
      <w:r>
        <w:rPr>
          <w:rFonts w:hint="eastAsia" w:ascii="仿宋" w:hAnsi="仿宋" w:eastAsia="仿宋" w:cs="仿宋"/>
          <w:color w:val="auto"/>
          <w:sz w:val="24"/>
          <w:highlight w:val="none"/>
          <w:u w:val="single"/>
        </w:rPr>
        <w:t xml:space="preserve"> 施工过程中因安全文明施工问题被责令整改的，每次扣除安全文明施工措施费的10%，同一问题被责令整改二次以上（含二次）的，扣除安全文明施工措施费的20%，施工单位拒不整改或被上级部门通报批评的，扣除安全文明施工措施费的30%，可累计扣除，扣完为止</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p>
    <w:bookmarkEnd w:id="504"/>
    <w:bookmarkEnd w:id="505"/>
    <w:bookmarkEnd w:id="506"/>
    <w:bookmarkEnd w:id="507"/>
    <w:bookmarkEnd w:id="508"/>
    <w:bookmarkEnd w:id="509"/>
    <w:bookmarkEnd w:id="510"/>
    <w:p w14:paraId="27C90CE8">
      <w:pPr>
        <w:pStyle w:val="4"/>
        <w:spacing w:before="120" w:after="120" w:line="360" w:lineRule="auto"/>
        <w:rPr>
          <w:rFonts w:hint="eastAsia" w:ascii="仿宋" w:hAnsi="仿宋" w:eastAsia="仿宋" w:cs="仿宋"/>
          <w:b w:val="0"/>
          <w:color w:val="auto"/>
          <w:sz w:val="24"/>
          <w:szCs w:val="24"/>
          <w:highlight w:val="none"/>
        </w:rPr>
      </w:pPr>
      <w:bookmarkStart w:id="512" w:name="_Toc351203639"/>
      <w:r>
        <w:rPr>
          <w:rFonts w:hint="eastAsia" w:ascii="仿宋" w:hAnsi="仿宋" w:eastAsia="仿宋" w:cs="仿宋"/>
          <w:b w:val="0"/>
          <w:color w:val="auto"/>
          <w:sz w:val="24"/>
          <w:szCs w:val="24"/>
          <w:highlight w:val="none"/>
        </w:rPr>
        <w:t>7. 工期和进度</w:t>
      </w:r>
      <w:bookmarkEnd w:id="512"/>
    </w:p>
    <w:p w14:paraId="7115E25F">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7.1 施工组织设计</w:t>
      </w:r>
    </w:p>
    <w:p w14:paraId="70CD780F">
      <w:pPr>
        <w:autoSpaceDE w:val="0"/>
        <w:autoSpaceDN w:val="0"/>
        <w:adjustRightInd w:val="0"/>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7.1.1 合</w:t>
      </w:r>
      <w:r>
        <w:rPr>
          <w:rFonts w:hint="eastAsia" w:ascii="仿宋" w:hAnsi="仿宋" w:eastAsia="仿宋" w:cs="仿宋"/>
          <w:color w:val="auto"/>
          <w:kern w:val="0"/>
          <w:sz w:val="24"/>
          <w:highlight w:val="none"/>
        </w:rPr>
        <w:t>同当事人约定的施工组织设计应包括的其他内容：</w:t>
      </w:r>
      <w:r>
        <w:rPr>
          <w:rFonts w:hint="eastAsia" w:ascii="仿宋" w:hAnsi="仿宋" w:eastAsia="仿宋" w:cs="仿宋"/>
          <w:color w:val="auto"/>
          <w:sz w:val="24"/>
          <w:highlight w:val="none"/>
          <w:u w:val="single"/>
        </w:rPr>
        <w:t>按</w:t>
      </w:r>
      <w:r>
        <w:rPr>
          <w:rFonts w:hint="eastAsia" w:ascii="仿宋" w:hAnsi="仿宋" w:eastAsia="仿宋" w:cs="仿宋"/>
          <w:color w:val="auto"/>
          <w:sz w:val="24"/>
          <w:highlight w:val="none"/>
          <w:u w:val="single"/>
          <w:lang w:eastAsia="zh-CN"/>
        </w:rPr>
        <w:t>发包</w:t>
      </w:r>
      <w:r>
        <w:rPr>
          <w:rFonts w:hint="eastAsia" w:ascii="仿宋" w:hAnsi="仿宋" w:eastAsia="仿宋" w:cs="仿宋"/>
          <w:color w:val="auto"/>
          <w:sz w:val="24"/>
          <w:highlight w:val="none"/>
          <w:u w:val="single"/>
        </w:rPr>
        <w:t xml:space="preserve">文件要求。  </w:t>
      </w:r>
    </w:p>
    <w:p w14:paraId="32B3AFB1">
      <w:pPr>
        <w:autoSpaceDE w:val="0"/>
        <w:autoSpaceDN w:val="0"/>
        <w:adjustRightInd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 xml:space="preserve">7.1.2 </w:t>
      </w:r>
      <w:r>
        <w:rPr>
          <w:rFonts w:hint="eastAsia" w:ascii="仿宋" w:hAnsi="仿宋" w:eastAsia="仿宋" w:cs="仿宋"/>
          <w:color w:val="auto"/>
          <w:kern w:val="0"/>
          <w:sz w:val="24"/>
          <w:highlight w:val="none"/>
        </w:rPr>
        <w:t>施工组织设计的提交和修改</w:t>
      </w:r>
    </w:p>
    <w:p w14:paraId="1F8AC396">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kern w:val="0"/>
          <w:sz w:val="24"/>
          <w:highlight w:val="none"/>
        </w:rPr>
        <w:t>承包人提交详细施工组织设计的期限的约定：</w:t>
      </w:r>
      <w:r>
        <w:rPr>
          <w:rFonts w:hint="eastAsia" w:ascii="仿宋" w:hAnsi="仿宋" w:eastAsia="仿宋" w:cs="仿宋"/>
          <w:color w:val="auto"/>
          <w:sz w:val="24"/>
          <w:highlight w:val="none"/>
          <w:u w:val="single"/>
        </w:rPr>
        <w:t xml:space="preserve"> 开工前三天。</w:t>
      </w:r>
    </w:p>
    <w:p w14:paraId="3A5D2D5F">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发包人和监理人在收到详细的施工组织设计后确认或提出修改意见的期限</w:t>
      </w:r>
      <w:r>
        <w:rPr>
          <w:rFonts w:hint="eastAsia" w:ascii="仿宋" w:hAnsi="仿宋" w:eastAsia="仿宋" w:cs="仿宋"/>
          <w:color w:val="auto"/>
          <w:sz w:val="24"/>
          <w:highlight w:val="none"/>
          <w:u w:val="single"/>
        </w:rPr>
        <w:t xml:space="preserve">：收到后七天内  </w:t>
      </w:r>
      <w:r>
        <w:rPr>
          <w:rFonts w:hint="eastAsia" w:ascii="仿宋" w:hAnsi="仿宋" w:eastAsia="仿宋" w:cs="仿宋"/>
          <w:color w:val="auto"/>
          <w:sz w:val="24"/>
          <w:highlight w:val="none"/>
        </w:rPr>
        <w:t>。</w:t>
      </w:r>
    </w:p>
    <w:p w14:paraId="2925243F">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bookmarkStart w:id="513" w:name="_Toc304295541"/>
      <w:bookmarkStart w:id="514" w:name="_Toc303539123"/>
      <w:bookmarkStart w:id="515" w:name="_Toc312678005"/>
      <w:bookmarkStart w:id="516" w:name="_Toc297216173"/>
      <w:bookmarkStart w:id="517" w:name="_Toc297123514"/>
      <w:bookmarkStart w:id="518" w:name="_Toc312677479"/>
      <w:bookmarkStart w:id="519" w:name="_Toc300934966"/>
      <w:r>
        <w:rPr>
          <w:rFonts w:hint="eastAsia" w:ascii="仿宋" w:hAnsi="仿宋" w:eastAsia="仿宋" w:cs="仿宋"/>
          <w:color w:val="auto"/>
          <w:sz w:val="24"/>
          <w:highlight w:val="none"/>
        </w:rPr>
        <w:t>.2 施工进度计划</w:t>
      </w:r>
    </w:p>
    <w:p w14:paraId="4566B9F5">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7.2.2 施工进度计划的修订</w:t>
      </w:r>
    </w:p>
    <w:p w14:paraId="7B366B7F">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发包人和监理人在收到修订的施工进度计划后确认或提出修改意见的期限：</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收到后五天内</w:t>
      </w:r>
      <w:r>
        <w:rPr>
          <w:rFonts w:hint="eastAsia" w:ascii="仿宋" w:hAnsi="仿宋" w:eastAsia="仿宋" w:cs="仿宋"/>
          <w:color w:val="auto"/>
          <w:sz w:val="24"/>
          <w:highlight w:val="none"/>
        </w:rPr>
        <w:t>。</w:t>
      </w:r>
    </w:p>
    <w:p w14:paraId="15867BCD">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7.3 开工</w:t>
      </w:r>
    </w:p>
    <w:p w14:paraId="3A918FE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7.3.1 开工准备</w:t>
      </w:r>
    </w:p>
    <w:p w14:paraId="590A38AE">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关于承包人提交</w:t>
      </w:r>
      <w:r>
        <w:rPr>
          <w:rFonts w:hint="eastAsia" w:ascii="仿宋" w:hAnsi="仿宋" w:eastAsia="仿宋" w:cs="仿宋"/>
          <w:color w:val="auto"/>
          <w:kern w:val="0"/>
          <w:sz w:val="24"/>
          <w:highlight w:val="none"/>
        </w:rPr>
        <w:t>工程开工报审表的期限：</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合同签订后14天内  </w:t>
      </w:r>
      <w:r>
        <w:rPr>
          <w:rFonts w:hint="eastAsia" w:ascii="仿宋" w:hAnsi="仿宋" w:eastAsia="仿宋" w:cs="仿宋"/>
          <w:color w:val="auto"/>
          <w:sz w:val="24"/>
          <w:highlight w:val="none"/>
        </w:rPr>
        <w:t>。</w:t>
      </w:r>
    </w:p>
    <w:p w14:paraId="2170BCA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关于发包人应完成的其他开工准备工作及期限：</w:t>
      </w:r>
      <w:r>
        <w:rPr>
          <w:rFonts w:hint="eastAsia" w:ascii="仿宋" w:hAnsi="仿宋" w:eastAsia="仿宋" w:cs="仿宋"/>
          <w:color w:val="auto"/>
          <w:sz w:val="24"/>
          <w:highlight w:val="none"/>
          <w:u w:val="single"/>
        </w:rPr>
        <w:t xml:space="preserve"> 计划开工前7天内 </w:t>
      </w:r>
      <w:r>
        <w:rPr>
          <w:rFonts w:hint="eastAsia" w:ascii="仿宋" w:hAnsi="仿宋" w:eastAsia="仿宋" w:cs="仿宋"/>
          <w:color w:val="auto"/>
          <w:sz w:val="24"/>
          <w:highlight w:val="none"/>
        </w:rPr>
        <w:t>。</w:t>
      </w:r>
    </w:p>
    <w:p w14:paraId="47EBB6D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关于承包人应完成的其他开工准备工作及期限：</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计划开工前7天内</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629A7F11">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7.3.2开工通知</w:t>
      </w:r>
    </w:p>
    <w:p w14:paraId="04AC0FF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因发包人原因造成监理人未能在计划开工日期之日起</w:t>
      </w:r>
      <w:r>
        <w:rPr>
          <w:rFonts w:hint="eastAsia" w:ascii="仿宋" w:hAnsi="仿宋" w:eastAsia="仿宋" w:cs="仿宋"/>
          <w:color w:val="auto"/>
          <w:sz w:val="24"/>
          <w:highlight w:val="none"/>
          <w:u w:val="single"/>
          <w:lang w:val="en-US" w:eastAsia="zh-CN"/>
        </w:rPr>
        <w:t xml:space="preserve"> 90 </w:t>
      </w:r>
      <w:r>
        <w:rPr>
          <w:rFonts w:hint="eastAsia" w:ascii="仿宋" w:hAnsi="仿宋" w:eastAsia="仿宋" w:cs="仿宋"/>
          <w:color w:val="auto"/>
          <w:sz w:val="24"/>
          <w:highlight w:val="none"/>
        </w:rPr>
        <w:t>天内发出开工通知的，承包人有权提出价格调整要求，或者解除合同。</w:t>
      </w:r>
    </w:p>
    <w:bookmarkEnd w:id="513"/>
    <w:bookmarkEnd w:id="514"/>
    <w:bookmarkEnd w:id="515"/>
    <w:bookmarkEnd w:id="516"/>
    <w:bookmarkEnd w:id="517"/>
    <w:bookmarkEnd w:id="518"/>
    <w:bookmarkEnd w:id="519"/>
    <w:p w14:paraId="2FBB4439">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7.4 测量放线</w:t>
      </w:r>
    </w:p>
    <w:p w14:paraId="62B52ECD">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7.4.1发包人通过监理人向承包人提供测量基准点、基准线和水准点及其书面资料的期限：</w:t>
      </w:r>
      <w:r>
        <w:rPr>
          <w:rFonts w:hint="eastAsia" w:ascii="仿宋" w:hAnsi="仿宋" w:eastAsia="仿宋" w:cs="仿宋"/>
          <w:color w:val="auto"/>
          <w:sz w:val="24"/>
          <w:highlight w:val="none"/>
          <w:u w:val="single"/>
        </w:rPr>
        <w:t xml:space="preserve"> 合同签订后10天内 </w:t>
      </w:r>
      <w:r>
        <w:rPr>
          <w:rFonts w:hint="eastAsia" w:ascii="仿宋" w:hAnsi="仿宋" w:eastAsia="仿宋" w:cs="仿宋"/>
          <w:color w:val="auto"/>
          <w:sz w:val="24"/>
          <w:highlight w:val="none"/>
        </w:rPr>
        <w:t>。</w:t>
      </w:r>
    </w:p>
    <w:p w14:paraId="73FB24AA">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bookmarkStart w:id="520" w:name="_Toc312677484"/>
      <w:bookmarkStart w:id="521" w:name="_Toc312678010"/>
      <w:bookmarkStart w:id="522" w:name="_Toc303539125"/>
      <w:bookmarkStart w:id="523" w:name="_Toc300934968"/>
      <w:bookmarkStart w:id="524" w:name="_Toc297123516"/>
      <w:bookmarkStart w:id="525" w:name="_Toc304295546"/>
      <w:bookmarkStart w:id="526" w:name="_Toc297216175"/>
      <w:r>
        <w:rPr>
          <w:rFonts w:hint="eastAsia" w:ascii="仿宋" w:hAnsi="仿宋" w:eastAsia="仿宋" w:cs="仿宋"/>
          <w:color w:val="auto"/>
          <w:sz w:val="24"/>
          <w:highlight w:val="none"/>
        </w:rPr>
        <w:t>.5 工期延误</w:t>
      </w:r>
    </w:p>
    <w:bookmarkEnd w:id="520"/>
    <w:bookmarkEnd w:id="521"/>
    <w:bookmarkEnd w:id="522"/>
    <w:bookmarkEnd w:id="523"/>
    <w:bookmarkEnd w:id="524"/>
    <w:bookmarkEnd w:id="525"/>
    <w:bookmarkEnd w:id="526"/>
    <w:p w14:paraId="7E564DE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7.5.1 因发包人原因导致工期延误</w:t>
      </w:r>
    </w:p>
    <w:p w14:paraId="141FDB61">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（7）因发包人原因导致工期延误的其他情形：</w:t>
      </w:r>
      <w:r>
        <w:rPr>
          <w:rFonts w:hint="eastAsia" w:ascii="仿宋" w:hAnsi="仿宋" w:eastAsia="仿宋" w:cs="仿宋"/>
          <w:color w:val="auto"/>
          <w:sz w:val="24"/>
          <w:highlight w:val="none"/>
          <w:u w:val="single"/>
        </w:rPr>
        <w:t>①发包人未按合同规定支付工程款或因甲供材料而影响施工进度；②重大设计变更而影响施工进度；③政策处理问题影响施工进度；④不可抗力，此延误工期须在发现后及时告之监理及发包方，待延期的事因消除后七天内办理签证，逾期不予认可</w:t>
      </w:r>
      <w:r>
        <w:rPr>
          <w:rFonts w:hint="eastAsia" w:ascii="仿宋" w:hAnsi="仿宋" w:eastAsia="仿宋" w:cs="仿宋"/>
          <w:color w:val="auto"/>
          <w:sz w:val="24"/>
          <w:highlight w:val="none"/>
        </w:rPr>
        <w:t>。</w:t>
      </w:r>
    </w:p>
    <w:p w14:paraId="7EDD4A51">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bookmarkStart w:id="527" w:name="_Toc312678012"/>
      <w:bookmarkStart w:id="528" w:name="_Toc312677486"/>
      <w:bookmarkStart w:id="529" w:name="_Toc318581169"/>
      <w:bookmarkStart w:id="530" w:name="_Toc304295548"/>
      <w:bookmarkStart w:id="531" w:name="_Toc297216177"/>
      <w:bookmarkStart w:id="532" w:name="_Toc297123518"/>
      <w:bookmarkStart w:id="533" w:name="_Toc303539127"/>
      <w:bookmarkStart w:id="534" w:name="_Toc300934970"/>
      <w:r>
        <w:rPr>
          <w:rFonts w:hint="eastAsia" w:ascii="仿宋" w:hAnsi="仿宋" w:eastAsia="仿宋" w:cs="仿宋"/>
          <w:color w:val="auto"/>
          <w:sz w:val="24"/>
          <w:highlight w:val="none"/>
        </w:rPr>
        <w:t>.5.2 因承包人原因导致工期延误</w:t>
      </w:r>
    </w:p>
    <w:bookmarkEnd w:id="527"/>
    <w:bookmarkEnd w:id="528"/>
    <w:bookmarkEnd w:id="529"/>
    <w:p w14:paraId="1564347A">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因</w:t>
      </w:r>
      <w:bookmarkStart w:id="535" w:name="_Toc312678013"/>
      <w:bookmarkStart w:id="536" w:name="_Toc312677487"/>
      <w:bookmarkStart w:id="537" w:name="_Toc318581170"/>
      <w:r>
        <w:rPr>
          <w:rFonts w:hint="eastAsia" w:ascii="仿宋" w:hAnsi="仿宋" w:eastAsia="仿宋" w:cs="仿宋"/>
          <w:color w:val="auto"/>
          <w:sz w:val="24"/>
          <w:highlight w:val="none"/>
        </w:rPr>
        <w:t>承包人原因造成工期延误，逾期竣工违约金的计算方法为：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每延误一天按合同价款的万分之五处罚，依次类推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rPr>
        <w:t>。</w:t>
      </w:r>
      <w:bookmarkEnd w:id="530"/>
      <w:bookmarkEnd w:id="531"/>
      <w:bookmarkEnd w:id="532"/>
      <w:bookmarkEnd w:id="533"/>
      <w:bookmarkEnd w:id="534"/>
      <w:bookmarkEnd w:id="535"/>
      <w:bookmarkEnd w:id="536"/>
    </w:p>
    <w:bookmarkEnd w:id="537"/>
    <w:p w14:paraId="7A3D12D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因承包人原因造成工期延误，逾</w:t>
      </w:r>
      <w:bookmarkStart w:id="538" w:name="_Toc318581171"/>
      <w:bookmarkStart w:id="539" w:name="_Toc312678014"/>
      <w:r>
        <w:rPr>
          <w:rFonts w:hint="eastAsia" w:ascii="仿宋" w:hAnsi="仿宋" w:eastAsia="仿宋" w:cs="仿宋"/>
          <w:color w:val="auto"/>
          <w:sz w:val="24"/>
          <w:highlight w:val="none"/>
        </w:rPr>
        <w:t>期竣工违约金的上限：</w:t>
      </w:r>
      <w:r>
        <w:rPr>
          <w:rFonts w:hint="eastAsia" w:ascii="仿宋" w:hAnsi="仿宋" w:eastAsia="仿宋" w:cs="仿宋"/>
          <w:color w:val="auto"/>
          <w:sz w:val="24"/>
          <w:highlight w:val="none"/>
          <w:u w:val="single"/>
        </w:rPr>
        <w:t xml:space="preserve"> 如延误总工期超过10天，则没收工期保证金  </w:t>
      </w:r>
      <w:r>
        <w:rPr>
          <w:rFonts w:hint="eastAsia" w:ascii="仿宋" w:hAnsi="仿宋" w:eastAsia="仿宋" w:cs="仿宋"/>
          <w:color w:val="auto"/>
          <w:sz w:val="24"/>
          <w:highlight w:val="none"/>
        </w:rPr>
        <w:t>。</w:t>
      </w:r>
    </w:p>
    <w:bookmarkEnd w:id="538"/>
    <w:bookmarkEnd w:id="539"/>
    <w:p w14:paraId="18469C06">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bookmarkStart w:id="540" w:name="_Toc312678015"/>
      <w:bookmarkStart w:id="541" w:name="_Toc304295549"/>
      <w:bookmarkStart w:id="542" w:name="_Toc297216178"/>
      <w:bookmarkStart w:id="543" w:name="_Toc303539128"/>
      <w:bookmarkStart w:id="544" w:name="_Toc300934971"/>
      <w:bookmarkStart w:id="545" w:name="_Toc297123519"/>
      <w:r>
        <w:rPr>
          <w:rFonts w:hint="eastAsia" w:ascii="仿宋" w:hAnsi="仿宋" w:eastAsia="仿宋" w:cs="仿宋"/>
          <w:color w:val="auto"/>
          <w:sz w:val="24"/>
          <w:highlight w:val="none"/>
        </w:rPr>
        <w:t>.6 不</w:t>
      </w:r>
      <w:bookmarkEnd w:id="540"/>
      <w:bookmarkEnd w:id="541"/>
      <w:bookmarkEnd w:id="542"/>
      <w:bookmarkEnd w:id="543"/>
      <w:bookmarkEnd w:id="544"/>
      <w:bookmarkEnd w:id="545"/>
      <w:r>
        <w:rPr>
          <w:rFonts w:hint="eastAsia" w:ascii="仿宋" w:hAnsi="仿宋" w:eastAsia="仿宋" w:cs="仿宋"/>
          <w:color w:val="auto"/>
          <w:sz w:val="24"/>
          <w:highlight w:val="none"/>
        </w:rPr>
        <w:t>利物质条件</w:t>
      </w:r>
    </w:p>
    <w:p w14:paraId="020D635F">
      <w:pPr>
        <w:spacing w:line="360" w:lineRule="auto"/>
        <w:ind w:firstLine="480" w:firstLineChars="200"/>
        <w:jc w:val="left"/>
        <w:rPr>
          <w:rFonts w:hint="eastAsia" w:ascii="仿宋" w:hAnsi="仿宋" w:eastAsia="仿宋" w:cs="仿宋"/>
          <w:color w:val="auto"/>
          <w:sz w:val="24"/>
          <w:highlight w:val="none"/>
        </w:rPr>
      </w:pPr>
      <w:bookmarkStart w:id="546" w:name="_Toc318581172"/>
      <w:bookmarkStart w:id="547" w:name="_Toc297123520"/>
      <w:bookmarkStart w:id="548" w:name="_Toc303539129"/>
      <w:bookmarkStart w:id="549" w:name="_Toc312678016"/>
      <w:bookmarkStart w:id="550" w:name="_Toc304295550"/>
      <w:bookmarkStart w:id="551" w:name="_Toc300934972"/>
      <w:bookmarkStart w:id="552" w:name="_Toc297216179"/>
      <w:r>
        <w:rPr>
          <w:rFonts w:hint="eastAsia" w:ascii="仿宋" w:hAnsi="仿宋" w:eastAsia="仿宋" w:cs="仿宋"/>
          <w:color w:val="auto"/>
          <w:sz w:val="24"/>
          <w:highlight w:val="none"/>
        </w:rPr>
        <w:t>不利物质条件的其他情形和有关约定：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bookmarkEnd w:id="546"/>
    <w:bookmarkEnd w:id="547"/>
    <w:bookmarkEnd w:id="548"/>
    <w:bookmarkEnd w:id="549"/>
    <w:bookmarkEnd w:id="550"/>
    <w:bookmarkEnd w:id="551"/>
    <w:bookmarkEnd w:id="552"/>
    <w:p w14:paraId="13694CAA">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bookmarkStart w:id="553" w:name="_Toc303539130"/>
      <w:bookmarkStart w:id="554" w:name="_Toc300934973"/>
      <w:bookmarkStart w:id="555" w:name="_Toc304295551"/>
      <w:bookmarkStart w:id="556" w:name="_Toc312678017"/>
      <w:bookmarkStart w:id="557" w:name="_Toc297123521"/>
      <w:bookmarkStart w:id="558" w:name="_Toc297216180"/>
      <w:r>
        <w:rPr>
          <w:rFonts w:hint="eastAsia" w:ascii="仿宋" w:hAnsi="仿宋" w:eastAsia="仿宋" w:cs="仿宋"/>
          <w:color w:val="auto"/>
          <w:sz w:val="24"/>
          <w:highlight w:val="none"/>
        </w:rPr>
        <w:t>.7异常恶劣的气候条件</w:t>
      </w:r>
    </w:p>
    <w:bookmarkEnd w:id="553"/>
    <w:bookmarkEnd w:id="554"/>
    <w:bookmarkEnd w:id="555"/>
    <w:bookmarkEnd w:id="556"/>
    <w:bookmarkEnd w:id="557"/>
    <w:bookmarkEnd w:id="558"/>
    <w:p w14:paraId="663AE7F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发包人和承包人同意以下情形视为异常恶劣的气候条件：</w:t>
      </w:r>
    </w:p>
    <w:p w14:paraId="2F672CDD">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08565F59">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293FFB9D">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512D1D55">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7.9 提前竣工的奖励</w:t>
      </w:r>
    </w:p>
    <w:p w14:paraId="048C2B5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7.9.2提前竣工的奖励：</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58B55415">
      <w:pPr>
        <w:pStyle w:val="4"/>
        <w:spacing w:before="120" w:after="120" w:line="360" w:lineRule="auto"/>
        <w:rPr>
          <w:rFonts w:hint="eastAsia" w:ascii="仿宋" w:hAnsi="仿宋" w:eastAsia="仿宋" w:cs="仿宋"/>
          <w:b w:val="0"/>
          <w:color w:val="auto"/>
          <w:sz w:val="24"/>
          <w:szCs w:val="24"/>
          <w:highlight w:val="none"/>
        </w:rPr>
      </w:pPr>
      <w:bookmarkStart w:id="559" w:name="_Toc351203640"/>
      <w:r>
        <w:rPr>
          <w:rFonts w:hint="eastAsia" w:ascii="仿宋" w:hAnsi="仿宋" w:eastAsia="仿宋" w:cs="仿宋"/>
          <w:b w:val="0"/>
          <w:color w:val="auto"/>
          <w:sz w:val="24"/>
          <w:szCs w:val="24"/>
          <w:highlight w:val="none"/>
        </w:rPr>
        <w:t>8. 材料与设备</w:t>
      </w:r>
      <w:bookmarkEnd w:id="559"/>
    </w:p>
    <w:bookmarkEnd w:id="494"/>
    <w:bookmarkEnd w:id="495"/>
    <w:bookmarkEnd w:id="496"/>
    <w:bookmarkEnd w:id="497"/>
    <w:bookmarkEnd w:id="498"/>
    <w:bookmarkEnd w:id="499"/>
    <w:bookmarkEnd w:id="500"/>
    <w:bookmarkEnd w:id="501"/>
    <w:bookmarkEnd w:id="502"/>
    <w:bookmarkEnd w:id="503"/>
    <w:p w14:paraId="472B6E26">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w:t>
      </w:r>
      <w:bookmarkStart w:id="560" w:name="_Toc296347166"/>
      <w:bookmarkStart w:id="561" w:name="_Toc296503167"/>
      <w:bookmarkStart w:id="562" w:name="_Toc312677493"/>
      <w:bookmarkStart w:id="563" w:name="_Toc296891207"/>
      <w:bookmarkStart w:id="564" w:name="_Toc296890995"/>
      <w:bookmarkStart w:id="565" w:name="_Toc304295556"/>
      <w:bookmarkStart w:id="566" w:name="_Toc297048353"/>
      <w:bookmarkStart w:id="567" w:name="_Toc292559877"/>
      <w:bookmarkStart w:id="568" w:name="_Toc300934979"/>
      <w:bookmarkStart w:id="569" w:name="_Toc297120467"/>
      <w:bookmarkStart w:id="570" w:name="_Toc303539136"/>
      <w:bookmarkStart w:id="571" w:name="_Toc296346668"/>
      <w:bookmarkStart w:id="572" w:name="_Toc280868654"/>
      <w:bookmarkStart w:id="573" w:name="_Toc296944506"/>
      <w:bookmarkStart w:id="574" w:name="_Toc297123527"/>
      <w:bookmarkStart w:id="575" w:name="_Toc312678019"/>
      <w:bookmarkStart w:id="576" w:name="_Toc292559372"/>
      <w:bookmarkStart w:id="577" w:name="_Toc297216186"/>
      <w:bookmarkStart w:id="578" w:name="_Toc280868655"/>
      <w:bookmarkStart w:id="579" w:name="_Toc280868656"/>
      <w:bookmarkStart w:id="580" w:name="_Toc267251424"/>
      <w:r>
        <w:rPr>
          <w:rFonts w:hint="eastAsia" w:ascii="仿宋" w:hAnsi="仿宋" w:eastAsia="仿宋" w:cs="仿宋"/>
          <w:color w:val="auto"/>
          <w:sz w:val="24"/>
          <w:highlight w:val="none"/>
        </w:rPr>
        <w:t>.4材料与工程设备的保管与使用</w:t>
      </w:r>
    </w:p>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14:paraId="666DE2B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8</w:t>
      </w:r>
      <w:bookmarkStart w:id="581" w:name="_Toc292559373"/>
      <w:bookmarkStart w:id="582" w:name="_Toc292559878"/>
      <w:bookmarkStart w:id="583" w:name="_Toc297048354"/>
      <w:bookmarkStart w:id="584" w:name="_Toc296890996"/>
      <w:bookmarkStart w:id="585" w:name="_Toc312677494"/>
      <w:bookmarkStart w:id="586" w:name="_Toc318581173"/>
      <w:bookmarkStart w:id="587" w:name="_Toc312678020"/>
      <w:bookmarkStart w:id="588" w:name="_Toc296347167"/>
      <w:bookmarkStart w:id="589" w:name="_Toc296503168"/>
      <w:bookmarkStart w:id="590" w:name="_Toc300934980"/>
      <w:bookmarkStart w:id="591" w:name="_Toc297216187"/>
      <w:bookmarkStart w:id="592" w:name="_Toc297123528"/>
      <w:bookmarkStart w:id="593" w:name="_Toc296346669"/>
      <w:bookmarkStart w:id="594" w:name="_Toc297120468"/>
      <w:bookmarkStart w:id="595" w:name="_Toc296891208"/>
      <w:bookmarkStart w:id="596" w:name="_Toc296944507"/>
      <w:bookmarkStart w:id="597" w:name="_Toc304295557"/>
      <w:bookmarkStart w:id="598" w:name="_Toc303539137"/>
      <w:r>
        <w:rPr>
          <w:rFonts w:hint="eastAsia" w:ascii="仿宋" w:hAnsi="仿宋" w:eastAsia="仿宋" w:cs="仿宋"/>
          <w:color w:val="auto"/>
          <w:sz w:val="24"/>
          <w:highlight w:val="none"/>
        </w:rPr>
        <w:t>.4.1发包人供应的材料设备的保管费用的承担：</w:t>
      </w:r>
      <w:r>
        <w:rPr>
          <w:rFonts w:hint="eastAsia" w:ascii="仿宋" w:hAnsi="仿宋" w:eastAsia="仿宋" w:cs="仿宋"/>
          <w:color w:val="auto"/>
          <w:sz w:val="24"/>
          <w:highlight w:val="none"/>
          <w:u w:val="single"/>
        </w:rPr>
        <w:t xml:space="preserve"> 由承包人负责接收、运输和保管  </w:t>
      </w:r>
      <w:r>
        <w:rPr>
          <w:rFonts w:hint="eastAsia" w:ascii="仿宋" w:hAnsi="仿宋" w:eastAsia="仿宋" w:cs="仿宋"/>
          <w:color w:val="auto"/>
          <w:sz w:val="24"/>
          <w:highlight w:val="none"/>
        </w:rPr>
        <w:t>。</w:t>
      </w:r>
      <w:bookmarkEnd w:id="581"/>
      <w:bookmarkEnd w:id="582"/>
    </w:p>
    <w:p w14:paraId="437C2030">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8.6 样品</w:t>
      </w:r>
    </w:p>
    <w:p w14:paraId="34C2902C">
      <w:pPr>
        <w:autoSpaceDE w:val="0"/>
        <w:autoSpaceDN w:val="0"/>
        <w:adjustRightInd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8.6.1</w:t>
      </w:r>
      <w:r>
        <w:rPr>
          <w:rFonts w:hint="eastAsia" w:ascii="仿宋" w:hAnsi="仿宋" w:eastAsia="仿宋" w:cs="仿宋"/>
          <w:color w:val="auto"/>
          <w:kern w:val="0"/>
          <w:sz w:val="24"/>
          <w:highlight w:val="none"/>
        </w:rPr>
        <w:tab/>
      </w:r>
      <w:r>
        <w:rPr>
          <w:rFonts w:hint="eastAsia" w:ascii="仿宋" w:hAnsi="仿宋" w:eastAsia="仿宋" w:cs="仿宋"/>
          <w:color w:val="auto"/>
          <w:kern w:val="0"/>
          <w:sz w:val="24"/>
          <w:highlight w:val="none"/>
        </w:rPr>
        <w:t>样品的报送与封存</w:t>
      </w:r>
    </w:p>
    <w:p w14:paraId="5DB3239F">
      <w:pPr>
        <w:autoSpaceDE w:val="0"/>
        <w:autoSpaceDN w:val="0"/>
        <w:adjustRightInd w:val="0"/>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需要承包人报送样品的材料或工程设备，样品的种类、名称、规格、数量要求：</w:t>
      </w:r>
      <w:r>
        <w:rPr>
          <w:rFonts w:hint="eastAsia" w:ascii="仿宋" w:hAnsi="仿宋" w:eastAsia="仿宋" w:cs="仿宋"/>
          <w:color w:val="auto"/>
          <w:sz w:val="24"/>
          <w:highlight w:val="none"/>
          <w:u w:val="single"/>
        </w:rPr>
        <w:t xml:space="preserve">  按管理部门要求和业主需求确定 </w:t>
      </w:r>
      <w:r>
        <w:rPr>
          <w:rFonts w:hint="eastAsia" w:ascii="仿宋" w:hAnsi="仿宋" w:eastAsia="仿宋" w:cs="仿宋"/>
          <w:color w:val="auto"/>
          <w:sz w:val="24"/>
          <w:highlight w:val="none"/>
        </w:rPr>
        <w:t>。</w:t>
      </w:r>
    </w:p>
    <w:p w14:paraId="743B9EE6">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8.8 施工设备和临时设施</w:t>
      </w:r>
    </w:p>
    <w:p w14:paraId="6C2D0068">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8.8.1 承包人提供的施工设备和临时设施</w:t>
      </w:r>
    </w:p>
    <w:p w14:paraId="32A6C5C7">
      <w:pPr>
        <w:autoSpaceDE w:val="0"/>
        <w:autoSpaceDN w:val="0"/>
        <w:adjustRightInd w:val="0"/>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关于修建临时设施费用承担的约定：</w:t>
      </w:r>
      <w:r>
        <w:rPr>
          <w:rFonts w:hint="eastAsia" w:ascii="仿宋" w:hAnsi="仿宋" w:eastAsia="仿宋" w:cs="仿宋"/>
          <w:color w:val="auto"/>
          <w:sz w:val="24"/>
          <w:highlight w:val="none"/>
          <w:u w:val="single"/>
        </w:rPr>
        <w:t xml:space="preserve">  由承包人承担 </w:t>
      </w:r>
      <w:r>
        <w:rPr>
          <w:rFonts w:hint="eastAsia" w:ascii="仿宋" w:hAnsi="仿宋" w:eastAsia="仿宋" w:cs="仿宋"/>
          <w:color w:val="auto"/>
          <w:sz w:val="24"/>
          <w:highlight w:val="none"/>
        </w:rPr>
        <w:t>。</w:t>
      </w:r>
    </w:p>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14:paraId="1B72BD02">
      <w:pPr>
        <w:pStyle w:val="4"/>
        <w:spacing w:before="120" w:after="120" w:line="360" w:lineRule="auto"/>
        <w:rPr>
          <w:rFonts w:hint="eastAsia" w:ascii="仿宋" w:hAnsi="仿宋" w:eastAsia="仿宋" w:cs="仿宋"/>
          <w:b w:val="0"/>
          <w:color w:val="auto"/>
          <w:sz w:val="24"/>
          <w:szCs w:val="24"/>
          <w:highlight w:val="none"/>
        </w:rPr>
      </w:pPr>
      <w:bookmarkStart w:id="599" w:name="_Toc351203641"/>
      <w:r>
        <w:rPr>
          <w:rFonts w:hint="eastAsia" w:ascii="仿宋" w:hAnsi="仿宋" w:eastAsia="仿宋" w:cs="仿宋"/>
          <w:b w:val="0"/>
          <w:color w:val="auto"/>
          <w:sz w:val="24"/>
          <w:szCs w:val="24"/>
          <w:highlight w:val="none"/>
        </w:rPr>
        <w:t>9</w:t>
      </w:r>
      <w:bookmarkEnd w:id="578"/>
      <w:bookmarkEnd w:id="579"/>
      <w:bookmarkEnd w:id="580"/>
      <w:bookmarkStart w:id="600" w:name="_Toc312677495"/>
      <w:bookmarkStart w:id="601" w:name="_Toc312678021"/>
      <w:bookmarkStart w:id="602" w:name="_Toc303539139"/>
      <w:bookmarkStart w:id="603" w:name="_Toc304295559"/>
      <w:bookmarkStart w:id="604" w:name="_Toc297123533"/>
      <w:bookmarkStart w:id="605" w:name="_Toc297216192"/>
      <w:bookmarkStart w:id="606" w:name="_Toc300934982"/>
      <w:bookmarkStart w:id="607" w:name="_Toc296346674"/>
      <w:bookmarkStart w:id="608" w:name="_Toc296891001"/>
      <w:bookmarkStart w:id="609" w:name="_Toc297048359"/>
      <w:bookmarkStart w:id="610" w:name="_Toc292559883"/>
      <w:bookmarkStart w:id="611" w:name="_Toc267251428"/>
      <w:bookmarkStart w:id="612" w:name="_Toc296503173"/>
      <w:bookmarkStart w:id="613" w:name="_Toc296944512"/>
      <w:bookmarkStart w:id="614" w:name="_Toc292559378"/>
      <w:bookmarkStart w:id="615" w:name="_Toc296347172"/>
      <w:bookmarkStart w:id="616" w:name="_Toc297120473"/>
      <w:bookmarkStart w:id="617" w:name="_Toc296891213"/>
      <w:bookmarkStart w:id="618" w:name="_Toc267251427"/>
      <w:r>
        <w:rPr>
          <w:rFonts w:hint="eastAsia" w:ascii="仿宋" w:hAnsi="仿宋" w:eastAsia="仿宋" w:cs="仿宋"/>
          <w:b w:val="0"/>
          <w:color w:val="auto"/>
          <w:sz w:val="24"/>
          <w:szCs w:val="24"/>
          <w:highlight w:val="none"/>
        </w:rPr>
        <w:t>. 试验与检验</w:t>
      </w:r>
      <w:bookmarkEnd w:id="599"/>
    </w:p>
    <w:bookmarkEnd w:id="600"/>
    <w:bookmarkEnd w:id="601"/>
    <w:bookmarkEnd w:id="602"/>
    <w:bookmarkEnd w:id="603"/>
    <w:bookmarkEnd w:id="604"/>
    <w:bookmarkEnd w:id="605"/>
    <w:bookmarkEnd w:id="606"/>
    <w:p w14:paraId="7C3327F7">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w:t>
      </w:r>
      <w:bookmarkStart w:id="619" w:name="_Toc312678022"/>
      <w:bookmarkStart w:id="620" w:name="_Toc312677496"/>
      <w:bookmarkStart w:id="621" w:name="_Toc297216193"/>
      <w:bookmarkStart w:id="622" w:name="_Toc304295560"/>
      <w:bookmarkStart w:id="623" w:name="_Toc300934983"/>
      <w:bookmarkStart w:id="624" w:name="_Toc303539140"/>
      <w:bookmarkStart w:id="625" w:name="_Toc297123534"/>
      <w:r>
        <w:rPr>
          <w:rFonts w:hint="eastAsia" w:ascii="仿宋" w:hAnsi="仿宋" w:eastAsia="仿宋" w:cs="仿宋"/>
          <w:color w:val="auto"/>
          <w:sz w:val="24"/>
          <w:highlight w:val="none"/>
        </w:rPr>
        <w:t>.1试验设备与试验人员</w:t>
      </w:r>
    </w:p>
    <w:bookmarkEnd w:id="619"/>
    <w:bookmarkEnd w:id="620"/>
    <w:bookmarkEnd w:id="621"/>
    <w:bookmarkEnd w:id="622"/>
    <w:bookmarkEnd w:id="623"/>
    <w:bookmarkEnd w:id="624"/>
    <w:bookmarkEnd w:id="625"/>
    <w:p w14:paraId="482CF94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9</w:t>
      </w:r>
      <w:bookmarkStart w:id="626" w:name="_Toc312678023"/>
      <w:bookmarkStart w:id="627" w:name="_Toc312677497"/>
      <w:bookmarkStart w:id="628" w:name="_Toc297216194"/>
      <w:bookmarkStart w:id="629" w:name="_Toc297123535"/>
      <w:bookmarkStart w:id="630" w:name="_Toc303539141"/>
      <w:bookmarkStart w:id="631" w:name="_Toc304295561"/>
      <w:bookmarkStart w:id="632" w:name="_Toc300934984"/>
      <w:bookmarkStart w:id="633" w:name="_Toc318581174"/>
      <w:r>
        <w:rPr>
          <w:rFonts w:hint="eastAsia" w:ascii="仿宋" w:hAnsi="仿宋" w:eastAsia="仿宋" w:cs="仿宋"/>
          <w:color w:val="auto"/>
          <w:sz w:val="24"/>
          <w:highlight w:val="none"/>
        </w:rPr>
        <w:t>.1.2 试验设备</w:t>
      </w:r>
    </w:p>
    <w:bookmarkEnd w:id="626"/>
    <w:bookmarkEnd w:id="627"/>
    <w:bookmarkEnd w:id="628"/>
    <w:bookmarkEnd w:id="629"/>
    <w:bookmarkEnd w:id="630"/>
    <w:bookmarkEnd w:id="631"/>
    <w:bookmarkEnd w:id="632"/>
    <w:p w14:paraId="7E7E0729">
      <w:pPr>
        <w:spacing w:line="360" w:lineRule="auto"/>
        <w:ind w:firstLine="480" w:firstLineChars="200"/>
        <w:jc w:val="left"/>
        <w:rPr>
          <w:rFonts w:hint="eastAsia" w:ascii="仿宋" w:hAnsi="仿宋" w:eastAsia="仿宋" w:cs="仿宋"/>
          <w:color w:val="auto"/>
          <w:sz w:val="24"/>
          <w:highlight w:val="none"/>
          <w:u w:val="single"/>
        </w:rPr>
      </w:pPr>
      <w:bookmarkStart w:id="634" w:name="_Toc303539142"/>
      <w:bookmarkStart w:id="635" w:name="_Toc300934985"/>
      <w:bookmarkStart w:id="636" w:name="_Toc312677498"/>
      <w:bookmarkStart w:id="637" w:name="_Toc312678024"/>
      <w:bookmarkStart w:id="638" w:name="_Toc304295562"/>
      <w:bookmarkStart w:id="639" w:name="_Toc297216195"/>
      <w:bookmarkStart w:id="640" w:name="_Toc297123536"/>
      <w:r>
        <w:rPr>
          <w:rFonts w:hint="eastAsia" w:ascii="仿宋" w:hAnsi="仿宋" w:eastAsia="仿宋" w:cs="仿宋"/>
          <w:color w:val="auto"/>
          <w:sz w:val="24"/>
          <w:highlight w:val="none"/>
        </w:rPr>
        <w:t>施工现场需要配置的试验场所：</w:t>
      </w:r>
      <w:r>
        <w:rPr>
          <w:rFonts w:hint="eastAsia" w:ascii="仿宋" w:hAnsi="仿宋" w:eastAsia="仿宋" w:cs="仿宋"/>
          <w:color w:val="auto"/>
          <w:sz w:val="24"/>
          <w:highlight w:val="none"/>
          <w:u w:val="single"/>
        </w:rPr>
        <w:t xml:space="preserve">    按实际需要提供          </w:t>
      </w:r>
      <w:r>
        <w:rPr>
          <w:rFonts w:hint="eastAsia" w:ascii="仿宋" w:hAnsi="仿宋" w:eastAsia="仿宋" w:cs="仿宋"/>
          <w:color w:val="auto"/>
          <w:sz w:val="24"/>
          <w:highlight w:val="none"/>
        </w:rPr>
        <w:t xml:space="preserve">。 </w:t>
      </w:r>
    </w:p>
    <w:p w14:paraId="5E945005">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施工现场需要配备的试验设备：</w:t>
      </w:r>
      <w:r>
        <w:rPr>
          <w:rFonts w:hint="eastAsia" w:ascii="仿宋" w:hAnsi="仿宋" w:eastAsia="仿宋" w:cs="仿宋"/>
          <w:color w:val="auto"/>
          <w:sz w:val="24"/>
          <w:highlight w:val="none"/>
          <w:u w:val="single"/>
        </w:rPr>
        <w:t xml:space="preserve">       按实际需要提供        </w:t>
      </w:r>
      <w:r>
        <w:rPr>
          <w:rFonts w:hint="eastAsia" w:ascii="仿宋" w:hAnsi="仿宋" w:eastAsia="仿宋" w:cs="仿宋"/>
          <w:color w:val="auto"/>
          <w:sz w:val="24"/>
          <w:highlight w:val="none"/>
        </w:rPr>
        <w:t>。</w:t>
      </w:r>
    </w:p>
    <w:p w14:paraId="5582E7F6">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施工现场需要具备的其他试验条件：</w:t>
      </w:r>
      <w:r>
        <w:rPr>
          <w:rFonts w:hint="eastAsia" w:ascii="仿宋" w:hAnsi="仿宋" w:eastAsia="仿宋" w:cs="仿宋"/>
          <w:color w:val="auto"/>
          <w:sz w:val="24"/>
          <w:highlight w:val="none"/>
          <w:u w:val="single"/>
        </w:rPr>
        <w:t xml:space="preserve">     按实际需要提供      </w:t>
      </w:r>
      <w:r>
        <w:rPr>
          <w:rFonts w:hint="eastAsia" w:ascii="仿宋" w:hAnsi="仿宋" w:eastAsia="仿宋" w:cs="仿宋"/>
          <w:color w:val="auto"/>
          <w:sz w:val="24"/>
          <w:highlight w:val="none"/>
        </w:rPr>
        <w:t>。</w:t>
      </w:r>
    </w:p>
    <w:p w14:paraId="30F952F0">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9.4 现场工艺试验 </w:t>
      </w:r>
    </w:p>
    <w:p w14:paraId="18EADAE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现场工艺试验的有关约定：</w:t>
      </w:r>
      <w:r>
        <w:rPr>
          <w:rFonts w:hint="eastAsia" w:ascii="仿宋" w:hAnsi="仿宋" w:eastAsia="仿宋" w:cs="仿宋"/>
          <w:color w:val="auto"/>
          <w:sz w:val="24"/>
          <w:highlight w:val="none"/>
          <w:u w:val="single"/>
        </w:rPr>
        <w:t xml:space="preserve">  按国家相关要求执行   </w:t>
      </w:r>
      <w:r>
        <w:rPr>
          <w:rFonts w:hint="eastAsia" w:ascii="仿宋" w:hAnsi="仿宋" w:eastAsia="仿宋" w:cs="仿宋"/>
          <w:color w:val="auto"/>
          <w:sz w:val="24"/>
          <w:highlight w:val="none"/>
        </w:rPr>
        <w:t>。</w:t>
      </w:r>
    </w:p>
    <w:bookmarkEnd w:id="633"/>
    <w:bookmarkEnd w:id="634"/>
    <w:bookmarkEnd w:id="635"/>
    <w:bookmarkEnd w:id="636"/>
    <w:bookmarkEnd w:id="637"/>
    <w:bookmarkEnd w:id="638"/>
    <w:bookmarkEnd w:id="639"/>
    <w:bookmarkEnd w:id="640"/>
    <w:p w14:paraId="42EAF5A4">
      <w:pPr>
        <w:pStyle w:val="4"/>
        <w:spacing w:before="120" w:after="120" w:line="360" w:lineRule="auto"/>
        <w:rPr>
          <w:rFonts w:hint="eastAsia" w:ascii="仿宋" w:hAnsi="仿宋" w:eastAsia="仿宋" w:cs="仿宋"/>
          <w:b w:val="0"/>
          <w:color w:val="auto"/>
          <w:sz w:val="24"/>
          <w:szCs w:val="24"/>
          <w:highlight w:val="none"/>
        </w:rPr>
      </w:pPr>
      <w:bookmarkStart w:id="641" w:name="_Toc351203642"/>
      <w:r>
        <w:rPr>
          <w:rFonts w:hint="eastAsia" w:ascii="仿宋" w:hAnsi="仿宋" w:eastAsia="仿宋" w:cs="仿宋"/>
          <w:b w:val="0"/>
          <w:color w:val="auto"/>
          <w:sz w:val="24"/>
          <w:szCs w:val="24"/>
          <w:highlight w:val="none"/>
        </w:rPr>
        <w:t>1</w:t>
      </w:r>
      <w:bookmarkEnd w:id="607"/>
      <w:bookmarkEnd w:id="608"/>
      <w:bookmarkEnd w:id="609"/>
      <w:bookmarkEnd w:id="610"/>
      <w:bookmarkEnd w:id="611"/>
      <w:bookmarkEnd w:id="612"/>
      <w:bookmarkEnd w:id="613"/>
      <w:bookmarkEnd w:id="614"/>
      <w:bookmarkEnd w:id="615"/>
      <w:bookmarkEnd w:id="616"/>
      <w:bookmarkEnd w:id="617"/>
      <w:bookmarkEnd w:id="618"/>
      <w:bookmarkStart w:id="642" w:name="_Toc292559903"/>
      <w:bookmarkStart w:id="643" w:name="_Toc296503193"/>
      <w:bookmarkStart w:id="644" w:name="_Toc296891021"/>
      <w:bookmarkStart w:id="645" w:name="_Toc297048379"/>
      <w:bookmarkStart w:id="646" w:name="_Toc296944532"/>
      <w:bookmarkStart w:id="647" w:name="_Toc300934989"/>
      <w:bookmarkStart w:id="648" w:name="_Toc297216199"/>
      <w:bookmarkStart w:id="649" w:name="_Toc296891233"/>
      <w:bookmarkStart w:id="650" w:name="_Toc303539146"/>
      <w:bookmarkStart w:id="651" w:name="_Toc297123540"/>
      <w:bookmarkStart w:id="652" w:name="_Toc297120493"/>
      <w:bookmarkStart w:id="653" w:name="_Toc296347192"/>
      <w:bookmarkStart w:id="654" w:name="_Toc292559398"/>
      <w:bookmarkStart w:id="655" w:name="_Toc304295566"/>
      <w:bookmarkStart w:id="656" w:name="_Toc296346694"/>
      <w:bookmarkStart w:id="657" w:name="_Toc312677499"/>
      <w:bookmarkStart w:id="658" w:name="_Toc312678025"/>
      <w:bookmarkStart w:id="659" w:name="_Toc267251437"/>
      <w:bookmarkStart w:id="660" w:name="_Toc267251435"/>
      <w:bookmarkStart w:id="661" w:name="_Toc267251433"/>
      <w:bookmarkStart w:id="662" w:name="_Toc267251441"/>
      <w:bookmarkStart w:id="663" w:name="_Toc267251440"/>
      <w:bookmarkStart w:id="664" w:name="_Toc267251439"/>
      <w:bookmarkStart w:id="665" w:name="_Toc267251442"/>
      <w:r>
        <w:rPr>
          <w:rFonts w:hint="eastAsia" w:ascii="仿宋" w:hAnsi="仿宋" w:eastAsia="仿宋" w:cs="仿宋"/>
          <w:b w:val="0"/>
          <w:color w:val="auto"/>
          <w:sz w:val="24"/>
          <w:szCs w:val="24"/>
          <w:highlight w:val="none"/>
        </w:rPr>
        <w:t>0. 变更</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bookmarkEnd w:id="657"/>
    <w:bookmarkEnd w:id="658"/>
    <w:p w14:paraId="116C82F6">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bookmarkStart w:id="666" w:name="_Toc297123541"/>
      <w:bookmarkStart w:id="667" w:name="_Toc297216200"/>
      <w:bookmarkStart w:id="668" w:name="_Toc296346695"/>
      <w:bookmarkStart w:id="669" w:name="_Toc297048380"/>
      <w:bookmarkStart w:id="670" w:name="_Toc292559399"/>
      <w:bookmarkStart w:id="671" w:name="_Toc296944533"/>
      <w:bookmarkStart w:id="672" w:name="_Toc292559904"/>
      <w:bookmarkStart w:id="673" w:name="_Toc304295567"/>
      <w:bookmarkStart w:id="674" w:name="_Toc300934990"/>
      <w:bookmarkStart w:id="675" w:name="_Toc296503194"/>
      <w:bookmarkStart w:id="676" w:name="_Toc296891022"/>
      <w:bookmarkStart w:id="677" w:name="_Toc312677500"/>
      <w:bookmarkStart w:id="678" w:name="_Toc303539147"/>
      <w:bookmarkStart w:id="679" w:name="_Toc296891234"/>
      <w:bookmarkStart w:id="680" w:name="_Toc312678026"/>
      <w:bookmarkStart w:id="681" w:name="_Toc297120494"/>
      <w:bookmarkStart w:id="682" w:name="_Toc296347193"/>
      <w:r>
        <w:rPr>
          <w:rFonts w:hint="eastAsia" w:ascii="仿宋" w:hAnsi="仿宋" w:eastAsia="仿宋" w:cs="仿宋"/>
          <w:color w:val="auto"/>
          <w:sz w:val="24"/>
          <w:highlight w:val="none"/>
        </w:rPr>
        <w:t>0.1变更的范围</w:t>
      </w:r>
    </w:p>
    <w:p w14:paraId="44D9FF6D">
      <w:pPr>
        <w:spacing w:line="360" w:lineRule="auto"/>
        <w:ind w:firstLine="6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关于变更的范围的约定：</w:t>
      </w:r>
      <w:r>
        <w:rPr>
          <w:rFonts w:hint="eastAsia" w:ascii="仿宋" w:hAnsi="仿宋" w:eastAsia="仿宋" w:cs="仿宋"/>
          <w:color w:val="auto"/>
          <w:sz w:val="24"/>
          <w:highlight w:val="none"/>
          <w:u w:val="single"/>
        </w:rPr>
        <w:t xml:space="preserve"> 按通用条款执行  </w:t>
      </w:r>
      <w:r>
        <w:rPr>
          <w:rFonts w:hint="eastAsia" w:ascii="仿宋" w:hAnsi="仿宋" w:eastAsia="仿宋" w:cs="仿宋"/>
          <w:color w:val="auto"/>
          <w:sz w:val="24"/>
          <w:highlight w:val="none"/>
          <w:u w:val="none"/>
        </w:rPr>
        <w:t>。</w:t>
      </w:r>
    </w:p>
    <w:p w14:paraId="5DD95FE2">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10.4 变更估价</w:t>
      </w:r>
    </w:p>
    <w:p w14:paraId="6AAEBDE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10.4.1 变更估价原则</w:t>
      </w:r>
    </w:p>
    <w:p w14:paraId="477A33CA">
      <w:pPr>
        <w:pStyle w:val="13"/>
        <w:spacing w:after="0"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关于变更估价的约定: </w:t>
      </w:r>
    </w:p>
    <w:p w14:paraId="1E63266D">
      <w:pPr>
        <w:pStyle w:val="13"/>
        <w:spacing w:after="0" w:line="360" w:lineRule="auto"/>
        <w:ind w:left="0" w:leftChars="0" w:right="63"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①</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控制价中有适用于变更工程的综合单价，按</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控制价综合单价；</w:t>
      </w:r>
    </w:p>
    <w:p w14:paraId="753D4CD2">
      <w:pPr>
        <w:pStyle w:val="13"/>
        <w:spacing w:after="0"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②</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控制价中有类似于变更工程的综合单价，参照</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控制价综合单价；</w:t>
      </w:r>
    </w:p>
    <w:p w14:paraId="182ADF89">
      <w:pPr>
        <w:pStyle w:val="13"/>
        <w:spacing w:after="0"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③</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控制价中无适用或类似于变更工程的综合单价，按相应定额编制并经发包人（监理单位）审定；如无定额套用，则综合单价按发包人（监理单位）签证价。</w:t>
      </w:r>
    </w:p>
    <w:p w14:paraId="2168CA07">
      <w:pPr>
        <w:pStyle w:val="13"/>
        <w:spacing w:after="0" w:line="360" w:lineRule="auto"/>
        <w:ind w:left="0" w:lef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（2）按上述规定调整后的</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控制价按</w:t>
      </w:r>
      <w:r>
        <w:rPr>
          <w:rFonts w:hint="eastAsia" w:ascii="仿宋" w:hAnsi="仿宋" w:eastAsia="仿宋" w:cs="仿宋"/>
          <w:color w:val="auto"/>
          <w:sz w:val="24"/>
          <w:szCs w:val="24"/>
          <w:highlight w:val="none"/>
          <w:lang w:eastAsia="zh-CN"/>
        </w:rPr>
        <w:t>中包</w:t>
      </w:r>
      <w:r>
        <w:rPr>
          <w:rFonts w:hint="eastAsia" w:ascii="仿宋" w:hAnsi="仿宋" w:eastAsia="仿宋" w:cs="仿宋"/>
          <w:color w:val="auto"/>
          <w:sz w:val="24"/>
          <w:szCs w:val="24"/>
          <w:highlight w:val="none"/>
        </w:rPr>
        <w:t>下浮率同比例下浮确定结算价款。</w:t>
      </w:r>
    </w:p>
    <w:p w14:paraId="378B7D01">
      <w:pPr>
        <w:tabs>
          <w:tab w:val="left" w:pos="540"/>
        </w:tabs>
        <w:spacing w:line="360" w:lineRule="auto"/>
        <w:ind w:firstLine="480"/>
        <w:rPr>
          <w:rFonts w:hint="eastAsia" w:ascii="仿宋" w:hAnsi="仿宋" w:eastAsia="仿宋" w:cs="仿宋"/>
          <w:color w:val="auto"/>
          <w:highlight w:val="none"/>
        </w:rPr>
      </w:pPr>
      <w:r>
        <w:rPr>
          <w:rFonts w:hint="eastAsia" w:ascii="仿宋" w:hAnsi="仿宋" w:eastAsia="仿宋" w:cs="仿宋"/>
          <w:color w:val="auto"/>
          <w:sz w:val="24"/>
          <w:highlight w:val="none"/>
        </w:rPr>
        <w:t>（3）当</w:t>
      </w:r>
      <w:r>
        <w:rPr>
          <w:rFonts w:hint="eastAsia" w:ascii="仿宋" w:hAnsi="仿宋" w:eastAsia="仿宋" w:cs="仿宋"/>
          <w:b/>
          <w:color w:val="auto"/>
          <w:sz w:val="24"/>
          <w:szCs w:val="24"/>
          <w:highlight w:val="none"/>
          <w:u w:val="single"/>
          <w:lang w:val="en-US" w:eastAsia="zh-CN"/>
        </w:rPr>
        <w:t xml:space="preserve"> /   </w:t>
      </w:r>
      <w:r>
        <w:rPr>
          <w:rFonts w:hint="eastAsia" w:ascii="仿宋" w:hAnsi="仿宋" w:eastAsia="仿宋" w:cs="仿宋"/>
          <w:color w:val="auto"/>
          <w:kern w:val="2"/>
          <w:sz w:val="24"/>
          <w:szCs w:val="24"/>
          <w:highlight w:val="none"/>
          <w:lang w:val="en-US" w:eastAsia="zh-CN" w:bidi="ar-SA"/>
        </w:rPr>
        <w:t xml:space="preserve"> 在合同前80%工期月份的信息价平均值与发包控制价编制期对应的信息价之比上涨或者下降幅度在5%以上时，对±5%以外部分进行补足或扣回。</w:t>
      </w:r>
    </w:p>
    <w:p w14:paraId="4C79F8A6">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Start w:id="683" w:name="_Toc297123544"/>
      <w:bookmarkStart w:id="684" w:name="_Toc296891025"/>
      <w:bookmarkStart w:id="685" w:name="_Toc296503197"/>
      <w:bookmarkStart w:id="686" w:name="_Toc296944536"/>
      <w:bookmarkStart w:id="687" w:name="_Toc300934993"/>
      <w:bookmarkStart w:id="688" w:name="_Toc297048383"/>
      <w:bookmarkStart w:id="689" w:name="_Toc296347196"/>
      <w:bookmarkStart w:id="690" w:name="_Toc292559907"/>
      <w:bookmarkStart w:id="691" w:name="_Toc296891237"/>
      <w:bookmarkStart w:id="692" w:name="_Toc303539150"/>
      <w:bookmarkStart w:id="693" w:name="_Toc297120497"/>
      <w:bookmarkStart w:id="694" w:name="_Toc297216203"/>
      <w:bookmarkStart w:id="695" w:name="_Toc292559402"/>
      <w:bookmarkStart w:id="696" w:name="_Toc296346698"/>
      <w:bookmarkStart w:id="697" w:name="_Toc312677503"/>
      <w:bookmarkStart w:id="698" w:name="_Toc304295570"/>
      <w:bookmarkStart w:id="699" w:name="_Toc312678029"/>
      <w:r>
        <w:rPr>
          <w:rFonts w:hint="eastAsia" w:ascii="仿宋" w:hAnsi="仿宋" w:eastAsia="仿宋" w:cs="仿宋"/>
          <w:color w:val="auto"/>
          <w:sz w:val="24"/>
          <w:highlight w:val="none"/>
        </w:rPr>
        <w:t>0.5承</w:t>
      </w:r>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Start w:id="700" w:name="_Toc296891031"/>
      <w:bookmarkStart w:id="701" w:name="_Toc296346704"/>
      <w:bookmarkStart w:id="702" w:name="_Toc296503203"/>
      <w:bookmarkStart w:id="703" w:name="_Toc297216204"/>
      <w:bookmarkStart w:id="704" w:name="_Toc297120503"/>
      <w:bookmarkStart w:id="705" w:name="_Toc296944542"/>
      <w:bookmarkStart w:id="706" w:name="_Toc303539151"/>
      <w:bookmarkStart w:id="707" w:name="_Toc292559408"/>
      <w:bookmarkStart w:id="708" w:name="_Toc292559913"/>
      <w:bookmarkStart w:id="709" w:name="_Toc296891243"/>
      <w:bookmarkStart w:id="710" w:name="_Toc296347202"/>
      <w:bookmarkStart w:id="711" w:name="_Toc297123545"/>
      <w:bookmarkStart w:id="712" w:name="_Toc300934994"/>
      <w:bookmarkStart w:id="713" w:name="_Toc297048389"/>
      <w:r>
        <w:rPr>
          <w:rFonts w:hint="eastAsia" w:ascii="仿宋" w:hAnsi="仿宋" w:eastAsia="仿宋" w:cs="仿宋"/>
          <w:color w:val="auto"/>
          <w:sz w:val="24"/>
          <w:highlight w:val="none"/>
        </w:rPr>
        <w:t>包人的合理化建议</w:t>
      </w:r>
    </w:p>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14:paraId="718A01CD">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监理人审查承包人合理化建议的期限：</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189FD841">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发包人审批承包人合理化建议的期限：</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1DB50A95">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承</w:t>
      </w:r>
      <w:bookmarkStart w:id="714" w:name="_Toc297120504"/>
      <w:bookmarkStart w:id="715" w:name="_Toc297048390"/>
      <w:bookmarkStart w:id="716" w:name="_Toc296891244"/>
      <w:bookmarkStart w:id="717" w:name="_Toc292559914"/>
      <w:bookmarkStart w:id="718" w:name="_Toc296503204"/>
      <w:bookmarkStart w:id="719" w:name="_Toc300934995"/>
      <w:bookmarkStart w:id="720" w:name="_Toc296891032"/>
      <w:bookmarkStart w:id="721" w:name="_Toc304295571"/>
      <w:bookmarkStart w:id="722" w:name="_Toc318581175"/>
      <w:bookmarkStart w:id="723" w:name="_Toc303539152"/>
      <w:bookmarkStart w:id="724" w:name="_Toc292559409"/>
      <w:bookmarkStart w:id="725" w:name="_Toc297216205"/>
      <w:bookmarkStart w:id="726" w:name="_Toc296346705"/>
      <w:bookmarkStart w:id="727" w:name="_Toc296347203"/>
      <w:bookmarkStart w:id="728" w:name="_Toc312677504"/>
      <w:bookmarkStart w:id="729" w:name="_Toc296944543"/>
      <w:bookmarkStart w:id="730" w:name="_Toc297123546"/>
      <w:bookmarkStart w:id="731" w:name="_Toc312678030"/>
      <w:r>
        <w:rPr>
          <w:rFonts w:hint="eastAsia" w:ascii="仿宋" w:hAnsi="仿宋" w:eastAsia="仿宋" w:cs="仿宋"/>
          <w:color w:val="auto"/>
          <w:sz w:val="24"/>
          <w:highlight w:val="none"/>
        </w:rPr>
        <w:t>包人提出的合理化建议降低了合同价格或者提高了工程经济效益的奖励的方法和金额为：</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14:paraId="7E8C4A68">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bookmarkStart w:id="732" w:name="_Toc300934997"/>
      <w:bookmarkStart w:id="733" w:name="_Toc292559909"/>
      <w:bookmarkStart w:id="734" w:name="_Toc296346700"/>
      <w:bookmarkStart w:id="735" w:name="_Toc296891239"/>
      <w:bookmarkStart w:id="736" w:name="_Toc292559404"/>
      <w:bookmarkStart w:id="737" w:name="_Toc312678033"/>
      <w:bookmarkStart w:id="738" w:name="_Toc303539154"/>
      <w:bookmarkStart w:id="739" w:name="_Toc312677507"/>
      <w:bookmarkStart w:id="740" w:name="_Toc296944538"/>
      <w:bookmarkStart w:id="741" w:name="_Toc296503199"/>
      <w:bookmarkStart w:id="742" w:name="_Toc296891027"/>
      <w:bookmarkStart w:id="743" w:name="_Toc297123548"/>
      <w:bookmarkStart w:id="744" w:name="_Toc297216207"/>
      <w:bookmarkStart w:id="745" w:name="_Toc304295574"/>
      <w:bookmarkStart w:id="746" w:name="_Toc297048385"/>
      <w:bookmarkStart w:id="747" w:name="_Toc296347198"/>
      <w:bookmarkStart w:id="748" w:name="_Toc297120499"/>
      <w:r>
        <w:rPr>
          <w:rFonts w:hint="eastAsia" w:ascii="仿宋" w:hAnsi="仿宋" w:eastAsia="仿宋" w:cs="仿宋"/>
          <w:color w:val="auto"/>
          <w:sz w:val="24"/>
          <w:highlight w:val="none"/>
        </w:rPr>
        <w:t>0.7 暂估价</w:t>
      </w:r>
    </w:p>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14:paraId="395464CF">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暂</w:t>
      </w:r>
      <w:bookmarkStart w:id="749" w:name="_Toc312678034"/>
      <w:bookmarkStart w:id="750" w:name="_Toc318581176"/>
      <w:bookmarkStart w:id="751" w:name="_Toc312677508"/>
      <w:r>
        <w:rPr>
          <w:rFonts w:hint="eastAsia" w:ascii="仿宋" w:hAnsi="仿宋" w:eastAsia="仿宋" w:cs="仿宋"/>
          <w:color w:val="auto"/>
          <w:kern w:val="0"/>
          <w:sz w:val="24"/>
          <w:highlight w:val="none"/>
        </w:rPr>
        <w:t>估价材料和工程设备的明细详见附件11：《</w:t>
      </w:r>
      <w:r>
        <w:rPr>
          <w:rFonts w:hint="eastAsia" w:ascii="仿宋" w:hAnsi="仿宋" w:eastAsia="仿宋" w:cs="仿宋"/>
          <w:color w:val="auto"/>
          <w:sz w:val="24"/>
          <w:highlight w:val="none"/>
        </w:rPr>
        <w:t>暂估价一览表》</w:t>
      </w:r>
      <w:r>
        <w:rPr>
          <w:rFonts w:hint="eastAsia" w:ascii="仿宋" w:hAnsi="仿宋" w:eastAsia="仿宋" w:cs="仿宋"/>
          <w:color w:val="auto"/>
          <w:kern w:val="0"/>
          <w:sz w:val="24"/>
          <w:highlight w:val="none"/>
        </w:rPr>
        <w:t>。</w:t>
      </w:r>
    </w:p>
    <w:bookmarkEnd w:id="749"/>
    <w:bookmarkEnd w:id="750"/>
    <w:bookmarkEnd w:id="751"/>
    <w:p w14:paraId="53C4883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bookmarkStart w:id="752" w:name="_Toc318581177"/>
      <w:bookmarkStart w:id="753" w:name="_Toc312677509"/>
      <w:bookmarkStart w:id="754" w:name="_Toc312678035"/>
      <w:r>
        <w:rPr>
          <w:rFonts w:hint="eastAsia" w:ascii="仿宋" w:hAnsi="仿宋" w:eastAsia="仿宋" w:cs="仿宋"/>
          <w:color w:val="auto"/>
          <w:sz w:val="24"/>
          <w:highlight w:val="none"/>
        </w:rPr>
        <w:t>0.7.1 依法必须</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的暂估价项目</w:t>
      </w:r>
    </w:p>
    <w:bookmarkEnd w:id="752"/>
    <w:bookmarkEnd w:id="753"/>
    <w:bookmarkEnd w:id="754"/>
    <w:p w14:paraId="1B593ABA">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对于依法必须</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的暂估价项目的确认和批准采取第</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1</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种方式确定。</w:t>
      </w:r>
    </w:p>
    <w:p w14:paraId="660BEB3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10.7.2 不属于依法必须</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的暂估价项目</w:t>
      </w:r>
    </w:p>
    <w:p w14:paraId="7D893505">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对于不属于依法必须</w:t>
      </w: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的暂估价项目的确认和批准采取第</w:t>
      </w:r>
      <w:r>
        <w:rPr>
          <w:rFonts w:hint="eastAsia" w:ascii="仿宋" w:hAnsi="仿宋" w:eastAsia="仿宋" w:cs="仿宋"/>
          <w:color w:val="auto"/>
          <w:sz w:val="24"/>
          <w:highlight w:val="none"/>
          <w:u w:val="single"/>
        </w:rPr>
        <w:t xml:space="preserve">  1 </w:t>
      </w:r>
      <w:r>
        <w:rPr>
          <w:rFonts w:hint="eastAsia" w:ascii="仿宋" w:hAnsi="仿宋" w:eastAsia="仿宋" w:cs="仿宋"/>
          <w:color w:val="auto"/>
          <w:sz w:val="24"/>
          <w:highlight w:val="none"/>
        </w:rPr>
        <w:t xml:space="preserve"> 种方式确定。</w:t>
      </w:r>
    </w:p>
    <w:p w14:paraId="67DBCB2D">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第3种方式：</w:t>
      </w:r>
      <w:r>
        <w:rPr>
          <w:rFonts w:hint="eastAsia" w:ascii="仿宋" w:hAnsi="仿宋" w:eastAsia="仿宋" w:cs="仿宋"/>
          <w:color w:val="auto"/>
          <w:kern w:val="0"/>
          <w:sz w:val="24"/>
          <w:highlight w:val="none"/>
        </w:rPr>
        <w:t>承包人直接实施的暂估价项目</w:t>
      </w:r>
    </w:p>
    <w:p w14:paraId="14C54341">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承包人直接实施的暂估价项目的约定：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395C131F">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10.8 暂列金额</w:t>
      </w:r>
    </w:p>
    <w:p w14:paraId="5747B2BA">
      <w:pPr>
        <w:autoSpaceDE w:val="0"/>
        <w:autoSpaceDN w:val="0"/>
        <w:adjustRightInd w:val="0"/>
        <w:spacing w:line="360" w:lineRule="auto"/>
        <w:ind w:firstLine="360" w:firstLineChars="15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合同当事人关于暂列金额使用的约定：</w:t>
      </w:r>
      <w:r>
        <w:rPr>
          <w:rFonts w:hint="eastAsia" w:ascii="仿宋" w:hAnsi="仿宋" w:eastAsia="仿宋" w:cs="仿宋"/>
          <w:color w:val="auto"/>
          <w:kern w:val="0"/>
          <w:sz w:val="24"/>
          <w:highlight w:val="none"/>
          <w:u w:val="single"/>
        </w:rPr>
        <w:t>暂列金额是指发包人为可能发生工程变更而暂列的金额，包括因发包人提供的工程量清单漏项、清单有误引起的工程量数量增加和施工过程中设计变更引起新的清单项目或工程数量增加等需要增加的金额，暂列金额是</w:t>
      </w:r>
      <w:r>
        <w:rPr>
          <w:rFonts w:hint="eastAsia" w:ascii="仿宋" w:hAnsi="仿宋" w:eastAsia="仿宋" w:cs="仿宋"/>
          <w:color w:val="auto"/>
          <w:kern w:val="0"/>
          <w:sz w:val="24"/>
          <w:highlight w:val="none"/>
          <w:u w:val="single"/>
          <w:lang w:eastAsia="zh-CN"/>
        </w:rPr>
        <w:t>发包</w:t>
      </w:r>
      <w:r>
        <w:rPr>
          <w:rFonts w:hint="eastAsia" w:ascii="仿宋" w:hAnsi="仿宋" w:eastAsia="仿宋" w:cs="仿宋"/>
          <w:color w:val="auto"/>
          <w:kern w:val="0"/>
          <w:sz w:val="24"/>
          <w:highlight w:val="none"/>
          <w:u w:val="single"/>
        </w:rPr>
        <w:t>人自行确定设立的，承包人无权使用此笔费用。此笔费用按实际发生经</w:t>
      </w:r>
      <w:r>
        <w:rPr>
          <w:rFonts w:hint="eastAsia" w:ascii="仿宋" w:hAnsi="仿宋" w:eastAsia="仿宋" w:cs="仿宋"/>
          <w:color w:val="auto"/>
          <w:kern w:val="0"/>
          <w:sz w:val="24"/>
          <w:highlight w:val="none"/>
          <w:u w:val="single"/>
          <w:lang w:eastAsia="zh-CN"/>
        </w:rPr>
        <w:t>发包</w:t>
      </w:r>
      <w:r>
        <w:rPr>
          <w:rFonts w:hint="eastAsia" w:ascii="仿宋" w:hAnsi="仿宋" w:eastAsia="仿宋" w:cs="仿宋"/>
          <w:color w:val="auto"/>
          <w:kern w:val="0"/>
          <w:sz w:val="24"/>
          <w:highlight w:val="none"/>
          <w:u w:val="single"/>
        </w:rPr>
        <w:t>人签证后确定全部使用、部分使用或不使用，暂列金不计入工程款付款的基数</w:t>
      </w:r>
      <w:r>
        <w:rPr>
          <w:rFonts w:hint="eastAsia" w:ascii="仿宋" w:hAnsi="仿宋" w:eastAsia="仿宋" w:cs="仿宋"/>
          <w:color w:val="auto"/>
          <w:kern w:val="0"/>
          <w:sz w:val="24"/>
          <w:highlight w:val="none"/>
        </w:rPr>
        <w:t>。</w:t>
      </w:r>
    </w:p>
    <w:p w14:paraId="198BCA92">
      <w:pPr>
        <w:pStyle w:val="4"/>
        <w:pageBreakBefore w:val="0"/>
        <w:widowControl w:val="0"/>
        <w:numPr>
          <w:ilvl w:val="0"/>
          <w:numId w:val="4"/>
        </w:numPr>
        <w:kinsoku/>
        <w:wordWrap/>
        <w:overflowPunct/>
        <w:topLinePunct w:val="0"/>
        <w:bidi w:val="0"/>
        <w:snapToGrid/>
        <w:spacing w:before="120" w:after="120" w:line="440" w:lineRule="exact"/>
        <w:textAlignment w:val="auto"/>
        <w:rPr>
          <w:rFonts w:hint="eastAsia" w:ascii="仿宋" w:hAnsi="仿宋" w:eastAsia="仿宋" w:cs="仿宋"/>
          <w:b w:val="0"/>
          <w:color w:val="auto"/>
          <w:sz w:val="24"/>
          <w:szCs w:val="24"/>
          <w:highlight w:val="none"/>
        </w:rPr>
      </w:pPr>
      <w:bookmarkStart w:id="755" w:name="_Toc351203643"/>
      <w:r>
        <w:rPr>
          <w:rFonts w:hint="eastAsia" w:ascii="仿宋" w:hAnsi="仿宋" w:eastAsia="仿宋" w:cs="仿宋"/>
          <w:b w:val="0"/>
          <w:color w:val="auto"/>
          <w:sz w:val="24"/>
          <w:szCs w:val="24"/>
          <w:highlight w:val="none"/>
        </w:rPr>
        <w:t>价格调整</w:t>
      </w:r>
      <w:bookmarkEnd w:id="755"/>
      <w:bookmarkStart w:id="756" w:name="_Toc292559911"/>
      <w:bookmarkStart w:id="757" w:name="_Toc292559406"/>
      <w:bookmarkStart w:id="758" w:name="_Toc296891029"/>
      <w:bookmarkStart w:id="759" w:name="_Toc297048387"/>
      <w:bookmarkStart w:id="760" w:name="_Toc296346702"/>
      <w:bookmarkStart w:id="761" w:name="_Toc297123550"/>
      <w:bookmarkStart w:id="762" w:name="_Toc303539157"/>
      <w:bookmarkStart w:id="763" w:name="_Toc304295577"/>
      <w:bookmarkStart w:id="764" w:name="_Toc296944540"/>
      <w:bookmarkStart w:id="765" w:name="_Toc297216209"/>
      <w:bookmarkStart w:id="766" w:name="_Toc312678039"/>
      <w:bookmarkStart w:id="767" w:name="_Toc300935000"/>
      <w:bookmarkStart w:id="768" w:name="_Toc296503201"/>
      <w:bookmarkStart w:id="769" w:name="_Toc297120501"/>
      <w:bookmarkStart w:id="770" w:name="_Toc296347200"/>
      <w:bookmarkStart w:id="771" w:name="_Toc296891241"/>
    </w:p>
    <w:p w14:paraId="71A03BA2">
      <w:pPr>
        <w:pStyle w:val="4"/>
        <w:pageBreakBefore w:val="0"/>
        <w:widowControl w:val="0"/>
        <w:numPr>
          <w:ilvl w:val="0"/>
          <w:numId w:val="0"/>
        </w:numPr>
        <w:kinsoku/>
        <w:wordWrap/>
        <w:overflowPunct/>
        <w:topLinePunct w:val="0"/>
        <w:bidi w:val="0"/>
        <w:snapToGrid/>
        <w:spacing w:before="120" w:after="120" w:line="440" w:lineRule="exact"/>
        <w:ind w:firstLine="480" w:firstLineChars="200"/>
        <w:textAlignment w:val="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11.1 市场价格波动引起的调整</w:t>
      </w:r>
    </w:p>
    <w:bookmarkEnd w:id="659"/>
    <w:bookmarkEnd w:id="660"/>
    <w:bookmarkEnd w:id="661"/>
    <w:bookmarkEnd w:id="662"/>
    <w:bookmarkEnd w:id="663"/>
    <w:bookmarkEnd w:id="664"/>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14:paraId="3E4A6ABE">
      <w:pPr>
        <w:pStyle w:val="13"/>
        <w:pageBreakBefore w:val="0"/>
        <w:widowControl w:val="0"/>
        <w:kinsoku/>
        <w:wordWrap/>
        <w:overflowPunct/>
        <w:topLinePunct w:val="0"/>
        <w:bidi w:val="0"/>
        <w:snapToGrid/>
        <w:spacing w:after="0" w:line="440" w:lineRule="exact"/>
        <w:ind w:leftChars="0" w:right="63"/>
        <w:textAlignment w:val="auto"/>
        <w:rPr>
          <w:rFonts w:hint="eastAsia" w:ascii="仿宋" w:hAnsi="仿宋" w:eastAsia="仿宋" w:cs="仿宋"/>
          <w:color w:val="auto"/>
          <w:sz w:val="24"/>
          <w:szCs w:val="24"/>
          <w:highlight w:val="none"/>
        </w:rPr>
      </w:pPr>
      <w:bookmarkStart w:id="772" w:name="_Toc296503205"/>
      <w:bookmarkStart w:id="773" w:name="_Toc296891033"/>
      <w:bookmarkStart w:id="774" w:name="_Toc296944544"/>
      <w:bookmarkStart w:id="775" w:name="_Toc292559915"/>
      <w:bookmarkStart w:id="776" w:name="_Toc297120505"/>
      <w:bookmarkStart w:id="777" w:name="_Toc297048391"/>
      <w:bookmarkStart w:id="778" w:name="_Toc296346706"/>
      <w:bookmarkStart w:id="779" w:name="_Toc296891245"/>
      <w:bookmarkStart w:id="780" w:name="_Toc296347204"/>
      <w:bookmarkStart w:id="781" w:name="_Toc292559410"/>
      <w:bookmarkStart w:id="782" w:name="_Toc351203644"/>
      <w:bookmarkStart w:id="783" w:name="_Toc297216211"/>
      <w:bookmarkStart w:id="784" w:name="_Toc304295579"/>
      <w:bookmarkStart w:id="785" w:name="_Toc303539159"/>
      <w:bookmarkStart w:id="786" w:name="_Toc300935002"/>
      <w:bookmarkStart w:id="787" w:name="_Toc297123552"/>
      <w:bookmarkStart w:id="788" w:name="_Toc312678040"/>
      <w:r>
        <w:rPr>
          <w:rFonts w:hint="eastAsia" w:ascii="仿宋" w:hAnsi="仿宋" w:eastAsia="仿宋" w:cs="仿宋"/>
          <w:b w:val="0"/>
          <w:bCs w:val="0"/>
          <w:color w:val="auto"/>
          <w:kern w:val="0"/>
          <w:sz w:val="24"/>
          <w:szCs w:val="24"/>
          <w:highlight w:val="none"/>
        </w:rPr>
        <w:t>（1）市场价格波动是否调整合同</w:t>
      </w:r>
      <w:r>
        <w:rPr>
          <w:rFonts w:hint="eastAsia" w:ascii="仿宋" w:hAnsi="仿宋" w:eastAsia="仿宋" w:cs="仿宋"/>
          <w:color w:val="auto"/>
          <w:kern w:val="0"/>
          <w:sz w:val="24"/>
          <w:szCs w:val="24"/>
          <w:highlight w:val="none"/>
        </w:rPr>
        <w:t>价格的约定：</w:t>
      </w:r>
      <w:r>
        <w:rPr>
          <w:rFonts w:hint="eastAsia" w:ascii="仿宋" w:hAnsi="仿宋" w:eastAsia="仿宋" w:cs="仿宋"/>
          <w:color w:val="auto"/>
          <w:sz w:val="24"/>
          <w:szCs w:val="24"/>
          <w:highlight w:val="none"/>
          <w:u w:val="single"/>
        </w:rPr>
        <w:t xml:space="preserve">   调整       </w:t>
      </w:r>
      <w:r>
        <w:rPr>
          <w:rFonts w:hint="eastAsia" w:ascii="仿宋" w:hAnsi="仿宋" w:eastAsia="仿宋" w:cs="仿宋"/>
          <w:color w:val="auto"/>
          <w:sz w:val="24"/>
          <w:szCs w:val="24"/>
          <w:highlight w:val="none"/>
        </w:rPr>
        <w:t>。</w:t>
      </w:r>
    </w:p>
    <w:p w14:paraId="76D9D709">
      <w:pPr>
        <w:pageBreakBefore w:val="0"/>
        <w:widowControl w:val="0"/>
        <w:kinsoku/>
        <w:wordWrap/>
        <w:overflowPunct/>
        <w:topLinePunct w:val="0"/>
        <w:bidi w:val="0"/>
        <w:snapToGrid/>
        <w:spacing w:line="440" w:lineRule="exact"/>
        <w:ind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因市场价格波动调整合同价格，采用以下第</w:t>
      </w:r>
      <w:r>
        <w:rPr>
          <w:rFonts w:hint="eastAsia" w:ascii="仿宋" w:hAnsi="仿宋" w:eastAsia="仿宋" w:cs="仿宋"/>
          <w:color w:val="auto"/>
          <w:sz w:val="24"/>
          <w:highlight w:val="none"/>
          <w:u w:val="single"/>
        </w:rPr>
        <w:t xml:space="preserve"> 3  </w:t>
      </w:r>
      <w:r>
        <w:rPr>
          <w:rFonts w:hint="eastAsia" w:ascii="仿宋" w:hAnsi="仿宋" w:eastAsia="仿宋" w:cs="仿宋"/>
          <w:color w:val="auto"/>
          <w:sz w:val="24"/>
          <w:highlight w:val="none"/>
        </w:rPr>
        <w:t>种方式对合同价格进行调整：</w:t>
      </w:r>
    </w:p>
    <w:p w14:paraId="54A2C921">
      <w:pPr>
        <w:pageBreakBefore w:val="0"/>
        <w:widowControl w:val="0"/>
        <w:kinsoku/>
        <w:wordWrap/>
        <w:overflowPunct/>
        <w:topLinePunct w:val="0"/>
        <w:bidi w:val="0"/>
        <w:snapToGrid/>
        <w:spacing w:line="440" w:lineRule="exact"/>
        <w:ind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第1种方式：采用价格指数进行价格调整。</w:t>
      </w:r>
    </w:p>
    <w:p w14:paraId="63506300">
      <w:pPr>
        <w:pageBreakBefore w:val="0"/>
        <w:widowControl w:val="0"/>
        <w:kinsoku/>
        <w:wordWrap/>
        <w:overflowPunct/>
        <w:topLinePunct w:val="0"/>
        <w:bidi w:val="0"/>
        <w:snapToGrid/>
        <w:spacing w:line="440" w:lineRule="exact"/>
        <w:ind w:firstLine="480" w:firstLineChars="200"/>
        <w:jc w:val="left"/>
        <w:textAlignment w:val="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关于各可调因子、定值和变值权重，以及基本价格指数及其来源的约定：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 xml:space="preserve">；  </w:t>
      </w:r>
    </w:p>
    <w:p w14:paraId="26EE14E5">
      <w:pPr>
        <w:pageBreakBefore w:val="0"/>
        <w:widowControl w:val="0"/>
        <w:kinsoku/>
        <w:wordWrap/>
        <w:overflowPunct/>
        <w:topLinePunct w:val="0"/>
        <w:bidi w:val="0"/>
        <w:snapToGrid/>
        <w:spacing w:line="440" w:lineRule="exact"/>
        <w:ind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第2种方式：采用造价信息进行价格调整。</w:t>
      </w:r>
    </w:p>
    <w:p w14:paraId="27E73D52">
      <w:pPr>
        <w:pageBreakBefore w:val="0"/>
        <w:widowControl w:val="0"/>
        <w:kinsoku/>
        <w:wordWrap/>
        <w:overflowPunct/>
        <w:topLinePunct w:val="0"/>
        <w:bidi w:val="0"/>
        <w:snapToGrid/>
        <w:spacing w:line="440" w:lineRule="exact"/>
        <w:ind w:firstLine="240" w:firstLineChars="100"/>
        <w:textAlignment w:val="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（2）关于基准价格的约定: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06039761">
      <w:pPr>
        <w:pageBreakBefore w:val="0"/>
        <w:widowControl w:val="0"/>
        <w:kinsoku/>
        <w:wordWrap/>
        <w:overflowPunct/>
        <w:topLinePunct w:val="0"/>
        <w:bidi w:val="0"/>
        <w:snapToGrid/>
        <w:spacing w:line="440" w:lineRule="exact"/>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%时，或材料单价跌幅以已标价工程量清单或预算书中载明材料单价为基础超过</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%时，其超过部分据实调整。</w:t>
      </w:r>
    </w:p>
    <w:p w14:paraId="0A0E8D30">
      <w:pPr>
        <w:pageBreakBefore w:val="0"/>
        <w:widowControl w:val="0"/>
        <w:kinsoku/>
        <w:wordWrap/>
        <w:overflowPunct/>
        <w:topLinePunct w:val="0"/>
        <w:bidi w:val="0"/>
        <w:snapToGrid/>
        <w:spacing w:line="440" w:lineRule="exact"/>
        <w:ind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%时，材料单价涨幅以已标价工程量清单或预算书中载明材料单价为基础超过</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%时，其超过部分据实调整。</w:t>
      </w:r>
    </w:p>
    <w:p w14:paraId="00C4C95D">
      <w:pPr>
        <w:pageBreakBefore w:val="0"/>
        <w:widowControl w:val="0"/>
        <w:kinsoku/>
        <w:wordWrap/>
        <w:overflowPunct/>
        <w:topLinePunct w:val="0"/>
        <w:bidi w:val="0"/>
        <w:snapToGrid/>
        <w:spacing w:line="440" w:lineRule="exact"/>
        <w:ind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%时，其超过部分据实调整。</w:t>
      </w:r>
    </w:p>
    <w:p w14:paraId="0FF1D2C3">
      <w:pPr>
        <w:pageBreakBefore w:val="0"/>
        <w:widowControl w:val="0"/>
        <w:kinsoku/>
        <w:wordWrap/>
        <w:overflowPunct/>
        <w:topLinePunct w:val="0"/>
        <w:bidi w:val="0"/>
        <w:snapToGrid/>
        <w:spacing w:line="440" w:lineRule="exact"/>
        <w:ind w:firstLine="480" w:firstLineChars="200"/>
        <w:jc w:val="left"/>
        <w:textAlignment w:val="auto"/>
        <w:rPr>
          <w:rFonts w:hint="eastAsia" w:ascii="仿宋" w:hAnsi="仿宋" w:eastAsia="仿宋" w:cs="仿宋"/>
          <w:b w:val="0"/>
          <w:bCs w:val="0"/>
          <w:color w:val="auto"/>
          <w:sz w:val="24"/>
          <w:highlight w:val="none"/>
        </w:rPr>
      </w:pPr>
      <w:r>
        <w:rPr>
          <w:rFonts w:hint="eastAsia" w:ascii="仿宋" w:hAnsi="仿宋" w:eastAsia="仿宋" w:cs="仿宋"/>
          <w:color w:val="auto"/>
          <w:sz w:val="24"/>
          <w:highlight w:val="none"/>
        </w:rPr>
        <w:t>第3种方式：其他价格调整方式：当</w:t>
      </w:r>
      <w:r>
        <w:rPr>
          <w:rFonts w:hint="eastAsia" w:ascii="仿宋" w:hAnsi="仿宋" w:eastAsia="仿宋" w:cs="仿宋"/>
          <w:b/>
          <w:color w:val="auto"/>
          <w:sz w:val="24"/>
          <w:szCs w:val="24"/>
          <w:highlight w:val="none"/>
          <w:u w:val="single"/>
          <w:lang w:val="en-US" w:eastAsia="zh-CN"/>
        </w:rPr>
        <w:t xml:space="preserve">    /  </w:t>
      </w:r>
      <w:r>
        <w:rPr>
          <w:rFonts w:hint="eastAsia" w:ascii="仿宋" w:hAnsi="仿宋" w:eastAsia="仿宋" w:cs="仿宋"/>
          <w:b w:val="0"/>
          <w:bCs w:val="0"/>
          <w:color w:val="auto"/>
          <w:sz w:val="24"/>
          <w:highlight w:val="none"/>
          <w:lang w:eastAsia="zh-CN"/>
        </w:rPr>
        <w:t>在</w:t>
      </w:r>
      <w:r>
        <w:rPr>
          <w:rFonts w:hint="eastAsia" w:ascii="仿宋" w:hAnsi="仿宋" w:eastAsia="仿宋" w:cs="仿宋"/>
          <w:b w:val="0"/>
          <w:bCs w:val="0"/>
          <w:color w:val="auto"/>
          <w:sz w:val="24"/>
          <w:highlight w:val="none"/>
        </w:rPr>
        <w:t>合同前80%工期月份的信息价平均值与</w:t>
      </w:r>
      <w:r>
        <w:rPr>
          <w:rFonts w:hint="eastAsia" w:ascii="仿宋" w:hAnsi="仿宋" w:eastAsia="仿宋" w:cs="仿宋"/>
          <w:b w:val="0"/>
          <w:bCs w:val="0"/>
          <w:color w:val="auto"/>
          <w:sz w:val="24"/>
          <w:highlight w:val="none"/>
          <w:lang w:eastAsia="zh-CN"/>
        </w:rPr>
        <w:t>发包</w:t>
      </w:r>
      <w:r>
        <w:rPr>
          <w:rFonts w:hint="eastAsia" w:ascii="仿宋" w:hAnsi="仿宋" w:eastAsia="仿宋" w:cs="仿宋"/>
          <w:b w:val="0"/>
          <w:bCs w:val="0"/>
          <w:color w:val="auto"/>
          <w:sz w:val="24"/>
          <w:highlight w:val="none"/>
        </w:rPr>
        <w:t>控制价编制期对应的信息价之比上涨或者下降幅度在5%以上时，对±5%以外部分进行补足或扣回。</w:t>
      </w:r>
    </w:p>
    <w:p w14:paraId="6E2EADB4">
      <w:pPr>
        <w:pStyle w:val="4"/>
        <w:spacing w:before="120" w:after="120" w:line="360" w:lineRule="auto"/>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12. </w:t>
      </w:r>
      <w:bookmarkEnd w:id="772"/>
      <w:bookmarkEnd w:id="773"/>
      <w:bookmarkEnd w:id="774"/>
      <w:bookmarkEnd w:id="775"/>
      <w:bookmarkEnd w:id="776"/>
      <w:bookmarkEnd w:id="777"/>
      <w:bookmarkEnd w:id="778"/>
      <w:bookmarkEnd w:id="779"/>
      <w:bookmarkEnd w:id="780"/>
      <w:bookmarkEnd w:id="781"/>
      <w:r>
        <w:rPr>
          <w:rFonts w:hint="eastAsia" w:ascii="仿宋" w:hAnsi="仿宋" w:eastAsia="仿宋" w:cs="仿宋"/>
          <w:b w:val="0"/>
          <w:color w:val="auto"/>
          <w:sz w:val="24"/>
          <w:szCs w:val="24"/>
          <w:highlight w:val="none"/>
        </w:rPr>
        <w:t>合同价款、计量与支付</w:t>
      </w:r>
      <w:bookmarkEnd w:id="782"/>
    </w:p>
    <w:bookmarkEnd w:id="783"/>
    <w:bookmarkEnd w:id="784"/>
    <w:bookmarkEnd w:id="785"/>
    <w:bookmarkEnd w:id="786"/>
    <w:bookmarkEnd w:id="787"/>
    <w:bookmarkEnd w:id="788"/>
    <w:p w14:paraId="28D755F1">
      <w:pPr>
        <w:spacing w:after="120" w:line="360" w:lineRule="auto"/>
        <w:ind w:firstLine="480" w:firstLineChars="200"/>
        <w:rPr>
          <w:rFonts w:hint="eastAsia" w:ascii="仿宋" w:hAnsi="仿宋" w:eastAsia="仿宋" w:cs="仿宋"/>
          <w:color w:val="auto"/>
          <w:sz w:val="24"/>
          <w:highlight w:val="none"/>
        </w:rPr>
      </w:pPr>
      <w:bookmarkStart w:id="789" w:name="_Toc292559411"/>
      <w:bookmarkStart w:id="790" w:name="_Toc267251461"/>
      <w:bookmarkStart w:id="791" w:name="_Toc292559916"/>
      <w:bookmarkStart w:id="792" w:name="_Toc296891034"/>
      <w:bookmarkStart w:id="793" w:name="_Toc296346707"/>
      <w:bookmarkStart w:id="794" w:name="_Toc297120506"/>
      <w:bookmarkStart w:id="795" w:name="_Toc296944545"/>
      <w:bookmarkStart w:id="796" w:name="_Toc296891246"/>
      <w:bookmarkStart w:id="797" w:name="_Toc296347205"/>
      <w:bookmarkStart w:id="798" w:name="_Toc297048392"/>
      <w:bookmarkStart w:id="799" w:name="_Toc296503206"/>
      <w:bookmarkStart w:id="800" w:name="_Toc312678041"/>
      <w:bookmarkStart w:id="801" w:name="_Toc297123553"/>
      <w:bookmarkStart w:id="802" w:name="_Toc297216212"/>
      <w:bookmarkStart w:id="803" w:name="_Toc304295580"/>
      <w:bookmarkStart w:id="804" w:name="_Toc303539160"/>
      <w:bookmarkStart w:id="805" w:name="_Toc300935003"/>
      <w:r>
        <w:rPr>
          <w:rFonts w:hint="eastAsia" w:ascii="仿宋" w:hAnsi="仿宋" w:eastAsia="仿宋" w:cs="仿宋"/>
          <w:color w:val="auto"/>
          <w:sz w:val="24"/>
          <w:highlight w:val="none"/>
        </w:rPr>
        <w:t>12.1 合</w:t>
      </w:r>
      <w:bookmarkEnd w:id="789"/>
      <w:bookmarkEnd w:id="790"/>
      <w:bookmarkEnd w:id="791"/>
      <w:r>
        <w:rPr>
          <w:rFonts w:hint="eastAsia" w:ascii="仿宋" w:hAnsi="仿宋" w:eastAsia="仿宋" w:cs="仿宋"/>
          <w:color w:val="auto"/>
          <w:sz w:val="24"/>
          <w:highlight w:val="none"/>
        </w:rPr>
        <w:t>同价</w:t>
      </w:r>
      <w:bookmarkEnd w:id="792"/>
      <w:bookmarkEnd w:id="793"/>
      <w:bookmarkEnd w:id="794"/>
      <w:bookmarkEnd w:id="795"/>
      <w:bookmarkEnd w:id="796"/>
      <w:bookmarkEnd w:id="797"/>
      <w:bookmarkEnd w:id="798"/>
      <w:bookmarkEnd w:id="799"/>
      <w:r>
        <w:rPr>
          <w:rFonts w:hint="eastAsia" w:ascii="仿宋" w:hAnsi="仿宋" w:eastAsia="仿宋" w:cs="仿宋"/>
          <w:color w:val="auto"/>
          <w:sz w:val="24"/>
          <w:highlight w:val="none"/>
        </w:rPr>
        <w:t>格形式</w:t>
      </w:r>
    </w:p>
    <w:bookmarkEnd w:id="800"/>
    <w:bookmarkEnd w:id="801"/>
    <w:bookmarkEnd w:id="802"/>
    <w:bookmarkEnd w:id="803"/>
    <w:bookmarkEnd w:id="804"/>
    <w:bookmarkEnd w:id="805"/>
    <w:p w14:paraId="5C6D13B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1、单价合同。</w:t>
      </w:r>
    </w:p>
    <w:p w14:paraId="122626B7">
      <w:pPr>
        <w:pStyle w:val="13"/>
        <w:spacing w:after="0" w:line="380" w:lineRule="exact"/>
        <w:ind w:left="2" w:leftChars="1"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综合单价包含的风险范围：</w:t>
      </w:r>
      <w:r>
        <w:rPr>
          <w:rFonts w:hint="eastAsia" w:ascii="仿宋" w:hAnsi="仿宋" w:eastAsia="仿宋" w:cs="仿宋"/>
          <w:color w:val="auto"/>
          <w:sz w:val="24"/>
          <w:szCs w:val="24"/>
          <w:highlight w:val="none"/>
          <w:u w:val="single"/>
        </w:rPr>
        <w:t xml:space="preserve"> 1、综合单价不得调整（本</w:t>
      </w:r>
      <w:r>
        <w:rPr>
          <w:rFonts w:hint="eastAsia" w:ascii="仿宋" w:hAnsi="仿宋" w:eastAsia="仿宋" w:cs="仿宋"/>
          <w:color w:val="auto"/>
          <w:sz w:val="24"/>
          <w:szCs w:val="24"/>
          <w:highlight w:val="none"/>
          <w:u w:val="single"/>
          <w:lang w:eastAsia="zh-CN"/>
        </w:rPr>
        <w:t>发包</w:t>
      </w:r>
      <w:r>
        <w:rPr>
          <w:rFonts w:hint="eastAsia" w:ascii="仿宋" w:hAnsi="仿宋" w:eastAsia="仿宋" w:cs="仿宋"/>
          <w:color w:val="auto"/>
          <w:sz w:val="24"/>
          <w:szCs w:val="24"/>
          <w:highlight w:val="none"/>
          <w:u w:val="single"/>
        </w:rPr>
        <w:t>文件中另有约定的除外）；2、施工期间停水、停电引起的费用增加；3、专用条款中约定不予调整的条款和承包人承担的费用；4、除以下明确未包括的风险范围因素外，其他因素均在风险因素之内。</w:t>
      </w:r>
    </w:p>
    <w:p w14:paraId="57E72369">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风险费用的计算方法：</w:t>
      </w:r>
      <w:r>
        <w:rPr>
          <w:rFonts w:hint="eastAsia" w:ascii="仿宋" w:hAnsi="仿宋" w:eastAsia="仿宋" w:cs="仿宋"/>
          <w:color w:val="auto"/>
          <w:sz w:val="24"/>
          <w:highlight w:val="none"/>
          <w:u w:val="single"/>
        </w:rPr>
        <w:t xml:space="preserve">     承包人在</w:t>
      </w:r>
      <w:r>
        <w:rPr>
          <w:rFonts w:hint="eastAsia" w:ascii="仿宋" w:hAnsi="仿宋" w:eastAsia="仿宋" w:cs="仿宋"/>
          <w:color w:val="auto"/>
          <w:sz w:val="24"/>
          <w:highlight w:val="none"/>
          <w:u w:val="single"/>
          <w:lang w:eastAsia="zh-CN"/>
        </w:rPr>
        <w:t>竞包</w:t>
      </w:r>
      <w:r>
        <w:rPr>
          <w:rFonts w:hint="eastAsia" w:ascii="仿宋" w:hAnsi="仿宋" w:eastAsia="仿宋" w:cs="仿宋"/>
          <w:color w:val="auto"/>
          <w:sz w:val="24"/>
          <w:highlight w:val="none"/>
          <w:u w:val="single"/>
        </w:rPr>
        <w:t>时纳入</w:t>
      </w:r>
      <w:r>
        <w:rPr>
          <w:rFonts w:hint="eastAsia" w:ascii="仿宋" w:hAnsi="仿宋" w:eastAsia="仿宋" w:cs="仿宋"/>
          <w:color w:val="auto"/>
          <w:sz w:val="24"/>
          <w:highlight w:val="none"/>
          <w:u w:val="single"/>
          <w:lang w:eastAsia="zh-CN"/>
        </w:rPr>
        <w:t>竞包</w:t>
      </w:r>
      <w:r>
        <w:rPr>
          <w:rFonts w:hint="eastAsia" w:ascii="仿宋" w:hAnsi="仿宋" w:eastAsia="仿宋" w:cs="仿宋"/>
          <w:color w:val="auto"/>
          <w:sz w:val="24"/>
          <w:highlight w:val="none"/>
          <w:u w:val="single"/>
        </w:rPr>
        <w:t xml:space="preserve">报价中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p>
    <w:p w14:paraId="5CABFC23">
      <w:pPr>
        <w:pStyle w:val="13"/>
        <w:spacing w:after="0" w:line="380" w:lineRule="exact"/>
        <w:ind w:left="2" w:leftChars="1"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（1）风险范围以外合同价款的调整方法：</w:t>
      </w:r>
    </w:p>
    <w:p w14:paraId="565413C0">
      <w:pPr>
        <w:pStyle w:val="13"/>
        <w:spacing w:after="0"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控制价中有适用于变更工程的综合单价，按</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控制价综合单价；</w:t>
      </w:r>
    </w:p>
    <w:p w14:paraId="5B159815">
      <w:pPr>
        <w:pStyle w:val="13"/>
        <w:spacing w:after="0"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控制价中有类似于变更工程的综合单价，参照</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控制价综合单价；</w:t>
      </w:r>
    </w:p>
    <w:p w14:paraId="6691DB3C">
      <w:pPr>
        <w:pStyle w:val="13"/>
        <w:spacing w:after="0" w:line="380" w:lineRule="exact"/>
        <w:ind w:left="2" w:leftChars="1"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控制价中无适用或类似于变更工程的综合单价，按相应定额编制并经发包人（监理单位）审定；如无定额套用，则综合单价按发包人（监理单位）签证价。</w:t>
      </w:r>
    </w:p>
    <w:p w14:paraId="18E66C47">
      <w:pPr>
        <w:pStyle w:val="13"/>
        <w:numPr>
          <w:ilvl w:val="0"/>
          <w:numId w:val="2"/>
        </w:numPr>
        <w:spacing w:after="0" w:line="380" w:lineRule="exact"/>
        <w:ind w:left="0" w:leftChars="0" w:right="-36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按上述规定调整后的</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控制价按</w:t>
      </w:r>
      <w:r>
        <w:rPr>
          <w:rFonts w:hint="eastAsia" w:ascii="仿宋" w:hAnsi="仿宋" w:eastAsia="仿宋" w:cs="仿宋"/>
          <w:color w:val="auto"/>
          <w:sz w:val="24"/>
          <w:szCs w:val="24"/>
          <w:highlight w:val="none"/>
          <w:lang w:eastAsia="zh-CN"/>
        </w:rPr>
        <w:t>中包</w:t>
      </w:r>
      <w:r>
        <w:rPr>
          <w:rFonts w:hint="eastAsia" w:ascii="仿宋" w:hAnsi="仿宋" w:eastAsia="仿宋" w:cs="仿宋"/>
          <w:color w:val="auto"/>
          <w:sz w:val="24"/>
          <w:szCs w:val="24"/>
          <w:highlight w:val="none"/>
        </w:rPr>
        <w:t>下浮率同比例下浮确定结算价款。</w:t>
      </w:r>
    </w:p>
    <w:p w14:paraId="7B44BD42">
      <w:pPr>
        <w:tabs>
          <w:tab w:val="left" w:pos="540"/>
        </w:tabs>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bCs/>
          <w:color w:val="auto"/>
          <w:sz w:val="24"/>
          <w:highlight w:val="none"/>
        </w:rPr>
        <w:t>（3）</w:t>
      </w:r>
      <w:r>
        <w:rPr>
          <w:rFonts w:hint="eastAsia" w:ascii="仿宋" w:hAnsi="仿宋" w:eastAsia="仿宋" w:cs="仿宋"/>
          <w:color w:val="auto"/>
          <w:sz w:val="24"/>
          <w:highlight w:val="none"/>
        </w:rPr>
        <w:t>当</w:t>
      </w:r>
      <w:r>
        <w:rPr>
          <w:rFonts w:hint="eastAsia" w:ascii="仿宋" w:hAnsi="仿宋" w:eastAsia="仿宋" w:cs="仿宋"/>
          <w:b/>
          <w:color w:val="auto"/>
          <w:sz w:val="24"/>
          <w:szCs w:val="24"/>
          <w:highlight w:val="none"/>
          <w:u w:val="single"/>
          <w:lang w:val="en-US" w:eastAsia="zh-CN"/>
        </w:rPr>
        <w:t xml:space="preserve">  /     </w:t>
      </w:r>
      <w:r>
        <w:rPr>
          <w:rFonts w:hint="eastAsia" w:ascii="仿宋" w:hAnsi="仿宋" w:eastAsia="仿宋" w:cs="仿宋"/>
          <w:b w:val="0"/>
          <w:bCs w:val="0"/>
          <w:color w:val="auto"/>
          <w:sz w:val="24"/>
          <w:highlight w:val="none"/>
          <w:lang w:eastAsia="zh-CN"/>
        </w:rPr>
        <w:t>在</w:t>
      </w:r>
      <w:r>
        <w:rPr>
          <w:rFonts w:hint="eastAsia" w:ascii="仿宋" w:hAnsi="仿宋" w:eastAsia="仿宋" w:cs="仿宋"/>
          <w:b w:val="0"/>
          <w:bCs w:val="0"/>
          <w:color w:val="auto"/>
          <w:sz w:val="24"/>
          <w:highlight w:val="none"/>
        </w:rPr>
        <w:t>合同前80%工期月份的信息价平均值与</w:t>
      </w:r>
      <w:r>
        <w:rPr>
          <w:rFonts w:hint="eastAsia" w:ascii="仿宋" w:hAnsi="仿宋" w:eastAsia="仿宋" w:cs="仿宋"/>
          <w:b w:val="0"/>
          <w:bCs w:val="0"/>
          <w:color w:val="auto"/>
          <w:sz w:val="24"/>
          <w:highlight w:val="none"/>
          <w:lang w:eastAsia="zh-CN"/>
        </w:rPr>
        <w:t>发包</w:t>
      </w:r>
      <w:r>
        <w:rPr>
          <w:rFonts w:hint="eastAsia" w:ascii="仿宋" w:hAnsi="仿宋" w:eastAsia="仿宋" w:cs="仿宋"/>
          <w:b w:val="0"/>
          <w:bCs w:val="0"/>
          <w:color w:val="auto"/>
          <w:sz w:val="24"/>
          <w:highlight w:val="none"/>
        </w:rPr>
        <w:t>控制价编制期对应的信息价之比上涨或者下降幅度在5%以上时，对±5%以外部分进行补足或扣回。</w:t>
      </w:r>
    </w:p>
    <w:p w14:paraId="0D58FDEE">
      <w:pPr>
        <w:pStyle w:val="13"/>
        <w:spacing w:after="0" w:line="380" w:lineRule="exact"/>
        <w:ind w:left="422" w:leftChars="20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2、总价合同。</w:t>
      </w:r>
    </w:p>
    <w:p w14:paraId="205D658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总价包含的风险范围：</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004B264F">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风险费用的计算方法：</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03A1971D">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风险范围以外合同价格的调整方法：</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7793CB7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3、其他价格方式：</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403CA01C">
      <w:pPr>
        <w:spacing w:after="120" w:line="360" w:lineRule="auto"/>
        <w:ind w:firstLine="480" w:firstLineChars="200"/>
        <w:rPr>
          <w:rFonts w:hint="eastAsia" w:ascii="仿宋" w:hAnsi="仿宋" w:eastAsia="仿宋" w:cs="仿宋"/>
          <w:color w:val="auto"/>
          <w:sz w:val="24"/>
          <w:highlight w:val="none"/>
        </w:rPr>
      </w:pPr>
      <w:bookmarkStart w:id="806" w:name="_Toc312678042"/>
      <w:bookmarkStart w:id="807" w:name="_Toc303539161"/>
      <w:bookmarkStart w:id="808" w:name="_Toc304295581"/>
      <w:bookmarkStart w:id="809" w:name="_Toc297123554"/>
      <w:bookmarkStart w:id="810" w:name="_Toc297216213"/>
      <w:bookmarkStart w:id="811" w:name="_Toc300935004"/>
      <w:bookmarkStart w:id="812" w:name="_Toc297120507"/>
      <w:bookmarkStart w:id="813" w:name="_Toc296346708"/>
      <w:bookmarkStart w:id="814" w:name="_Toc296891247"/>
      <w:bookmarkStart w:id="815" w:name="_Toc292559917"/>
      <w:bookmarkStart w:id="816" w:name="_Toc296944546"/>
      <w:bookmarkStart w:id="817" w:name="_Toc296503207"/>
      <w:bookmarkStart w:id="818" w:name="_Toc297048393"/>
      <w:bookmarkStart w:id="819" w:name="_Toc296347206"/>
      <w:bookmarkStart w:id="820" w:name="_Toc296891035"/>
      <w:bookmarkStart w:id="821" w:name="_Toc292559412"/>
      <w:r>
        <w:rPr>
          <w:rFonts w:hint="eastAsia" w:ascii="仿宋" w:hAnsi="仿宋" w:eastAsia="仿宋" w:cs="仿宋"/>
          <w:color w:val="auto"/>
          <w:sz w:val="24"/>
          <w:highlight w:val="none"/>
        </w:rPr>
        <w:t>12.2 预付款</w:t>
      </w:r>
    </w:p>
    <w:bookmarkEnd w:id="806"/>
    <w:bookmarkEnd w:id="807"/>
    <w:bookmarkEnd w:id="808"/>
    <w:bookmarkEnd w:id="809"/>
    <w:bookmarkEnd w:id="810"/>
    <w:bookmarkEnd w:id="811"/>
    <w:p w14:paraId="658E9032">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12.2.1 预付款的支付</w:t>
      </w:r>
    </w:p>
    <w:p w14:paraId="14D1BE4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预付款支付比例或金额：</w:t>
      </w:r>
      <w:r>
        <w:rPr>
          <w:rFonts w:hint="eastAsia" w:ascii="仿宋" w:hAnsi="仿宋" w:eastAsia="仿宋" w:cs="仿宋"/>
          <w:color w:val="auto"/>
          <w:sz w:val="24"/>
          <w:highlight w:val="none"/>
          <w:u w:val="single"/>
        </w:rPr>
        <w:t>本工程无预付款</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w:t>
      </w:r>
    </w:p>
    <w:p w14:paraId="6DD057C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预付款支付期限：</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1F5A1E6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预付款扣回的方式：</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59D6413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12.2.2 预付款担保</w:t>
      </w:r>
    </w:p>
    <w:p w14:paraId="73BC0E2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承包人提交预付款担保的期限：</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6B65B3F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预付款担保的形式为：</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bookmarkEnd w:id="812"/>
    <w:bookmarkEnd w:id="813"/>
    <w:bookmarkEnd w:id="814"/>
    <w:bookmarkEnd w:id="815"/>
    <w:bookmarkEnd w:id="816"/>
    <w:bookmarkEnd w:id="817"/>
    <w:bookmarkEnd w:id="818"/>
    <w:bookmarkEnd w:id="819"/>
    <w:bookmarkEnd w:id="820"/>
    <w:bookmarkEnd w:id="821"/>
    <w:p w14:paraId="32CED098">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12.3 计量</w:t>
      </w:r>
    </w:p>
    <w:p w14:paraId="4F1BBB79">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12.3.1 计量原则</w:t>
      </w:r>
    </w:p>
    <w:p w14:paraId="13C83CA8">
      <w:pPr>
        <w:pStyle w:val="13"/>
        <w:spacing w:after="0" w:line="360" w:lineRule="auto"/>
        <w:ind w:left="0" w:leftChars="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工程量计算规则：</w:t>
      </w:r>
      <w:r>
        <w:rPr>
          <w:rFonts w:hint="eastAsia" w:ascii="仿宋" w:hAnsi="仿宋" w:eastAsia="仿宋" w:cs="仿宋"/>
          <w:color w:val="auto"/>
          <w:sz w:val="24"/>
          <w:szCs w:val="24"/>
          <w:highlight w:val="none"/>
          <w:u w:val="single"/>
        </w:rPr>
        <w:t xml:space="preserve"> 《建设工程工程量清单计价规范》（GB50500-2013）；《浙江省建设工程计价规则》（2018版）。</w:t>
      </w:r>
    </w:p>
    <w:p w14:paraId="2BCBD63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12.3.2 计量周期</w:t>
      </w:r>
    </w:p>
    <w:p w14:paraId="378072A9">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关于计量周期的约定：</w:t>
      </w:r>
      <w:r>
        <w:rPr>
          <w:rFonts w:hint="eastAsia" w:ascii="仿宋" w:hAnsi="仿宋" w:eastAsia="仿宋" w:cs="仿宋"/>
          <w:color w:val="auto"/>
          <w:sz w:val="24"/>
          <w:highlight w:val="none"/>
          <w:u w:val="single"/>
        </w:rPr>
        <w:t xml:space="preserve">     按月计量   </w:t>
      </w:r>
      <w:r>
        <w:rPr>
          <w:rFonts w:hint="eastAsia" w:ascii="仿宋" w:hAnsi="仿宋" w:eastAsia="仿宋" w:cs="仿宋"/>
          <w:color w:val="auto"/>
          <w:sz w:val="24"/>
          <w:highlight w:val="none"/>
        </w:rPr>
        <w:t>。</w:t>
      </w:r>
    </w:p>
    <w:p w14:paraId="4D647141">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12.3.3 单价合同的计量</w:t>
      </w:r>
    </w:p>
    <w:p w14:paraId="279DDC1A">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关于单价合同计量的约定：</w:t>
      </w:r>
      <w:r>
        <w:rPr>
          <w:rFonts w:hint="eastAsia" w:ascii="仿宋" w:hAnsi="仿宋" w:eastAsia="仿宋" w:cs="仿宋"/>
          <w:color w:val="auto"/>
          <w:sz w:val="24"/>
          <w:highlight w:val="none"/>
          <w:u w:val="single"/>
        </w:rPr>
        <w:t xml:space="preserve">   按月计量  </w:t>
      </w:r>
      <w:r>
        <w:rPr>
          <w:rFonts w:hint="eastAsia" w:ascii="仿宋" w:hAnsi="仿宋" w:eastAsia="仿宋" w:cs="仿宋"/>
          <w:color w:val="auto"/>
          <w:sz w:val="24"/>
          <w:highlight w:val="none"/>
        </w:rPr>
        <w:t>。</w:t>
      </w:r>
    </w:p>
    <w:p w14:paraId="3855AA8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12.3.4 总价合同的计量</w:t>
      </w:r>
    </w:p>
    <w:p w14:paraId="0DAFAE2F">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关于总价合同计量的约定：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0984F19A">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12.3.5总价合同采用支付分解表计量支付的，是否适用第</w:t>
      </w:r>
      <w:r>
        <w:rPr>
          <w:rFonts w:hint="eastAsia" w:ascii="仿宋" w:hAnsi="仿宋" w:eastAsia="仿宋" w:cs="仿宋"/>
          <w:color w:val="auto"/>
          <w:kern w:val="0"/>
          <w:sz w:val="24"/>
          <w:highlight w:val="none"/>
        </w:rPr>
        <w:t xml:space="preserve">12.3.4 </w:t>
      </w:r>
      <w:r>
        <w:rPr>
          <w:rFonts w:hint="eastAsia" w:ascii="仿宋" w:hAnsi="仿宋" w:eastAsia="仿宋" w:cs="仿宋"/>
          <w:color w:val="auto"/>
          <w:sz w:val="24"/>
          <w:highlight w:val="none"/>
        </w:rPr>
        <w:t>项</w:t>
      </w:r>
      <w:r>
        <w:rPr>
          <w:rFonts w:hint="eastAsia" w:ascii="仿宋" w:hAnsi="仿宋" w:eastAsia="仿宋" w:cs="仿宋"/>
          <w:color w:val="auto"/>
          <w:kern w:val="0"/>
          <w:sz w:val="24"/>
          <w:highlight w:val="none"/>
        </w:rPr>
        <w:t>〔总价合同的计量〕</w:t>
      </w:r>
      <w:r>
        <w:rPr>
          <w:rFonts w:hint="eastAsia" w:ascii="仿宋" w:hAnsi="仿宋" w:eastAsia="仿宋" w:cs="仿宋"/>
          <w:color w:val="auto"/>
          <w:sz w:val="24"/>
          <w:highlight w:val="none"/>
        </w:rPr>
        <w:t>约定进行计量：</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208D234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12.3.6 其他价格形式合同的计量</w:t>
      </w:r>
    </w:p>
    <w:p w14:paraId="2807C6B3">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其他价格形式的计量方式和程序：</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61C7E245">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12.4 工程进度款支付</w:t>
      </w:r>
    </w:p>
    <w:p w14:paraId="5FCA9FB1">
      <w:pPr>
        <w:spacing w:line="360" w:lineRule="auto"/>
        <w:ind w:firstLine="480" w:firstLineChars="200"/>
        <w:jc w:val="left"/>
        <w:rPr>
          <w:rFonts w:hint="eastAsia" w:ascii="仿宋" w:hAnsi="仿宋" w:eastAsia="仿宋" w:cs="仿宋"/>
          <w:color w:val="auto"/>
          <w:sz w:val="24"/>
          <w:highlight w:val="none"/>
        </w:rPr>
      </w:pPr>
      <w:bookmarkStart w:id="822" w:name="_Toc303539163"/>
      <w:bookmarkStart w:id="823" w:name="_Toc296891251"/>
      <w:bookmarkStart w:id="824" w:name="_Toc297123556"/>
      <w:bookmarkStart w:id="825" w:name="_Toc300935006"/>
      <w:bookmarkStart w:id="826" w:name="_Toc296891039"/>
      <w:bookmarkStart w:id="827" w:name="_Toc296944550"/>
      <w:bookmarkStart w:id="828" w:name="_Toc297120511"/>
      <w:bookmarkStart w:id="829" w:name="_Toc296503211"/>
      <w:bookmarkStart w:id="830" w:name="_Toc296346712"/>
      <w:bookmarkStart w:id="831" w:name="_Toc292559921"/>
      <w:bookmarkStart w:id="832" w:name="_Toc297216215"/>
      <w:bookmarkStart w:id="833" w:name="_Toc296347210"/>
      <w:bookmarkStart w:id="834" w:name="_Toc292559416"/>
      <w:bookmarkStart w:id="835" w:name="_Toc297048397"/>
      <w:r>
        <w:rPr>
          <w:rFonts w:hint="eastAsia" w:ascii="仿宋" w:hAnsi="仿宋" w:eastAsia="仿宋" w:cs="仿宋"/>
          <w:color w:val="auto"/>
          <w:sz w:val="24"/>
          <w:highlight w:val="none"/>
        </w:rPr>
        <w:t>12.4.1 付款周期</w:t>
      </w:r>
    </w:p>
    <w:p w14:paraId="7B8EA16C">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关于付款周期的约定：</w:t>
      </w:r>
      <w:r>
        <w:rPr>
          <w:rFonts w:hint="eastAsia" w:ascii="仿宋" w:hAnsi="仿宋" w:eastAsia="仿宋" w:cs="仿宋"/>
          <w:color w:val="auto"/>
          <w:sz w:val="24"/>
          <w:highlight w:val="none"/>
          <w:u w:val="single"/>
        </w:rPr>
        <w:t xml:space="preserve">   承包人按月完成工程量款计价。</w:t>
      </w:r>
    </w:p>
    <w:p w14:paraId="65F85B6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12.4.2 进度付款申请单的编制</w:t>
      </w:r>
    </w:p>
    <w:p w14:paraId="78DC0CAA">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关于进度付款申请单编制的约定：</w:t>
      </w:r>
      <w:r>
        <w:rPr>
          <w:rFonts w:hint="eastAsia" w:ascii="仿宋" w:hAnsi="仿宋" w:eastAsia="仿宋" w:cs="仿宋"/>
          <w:color w:val="auto"/>
          <w:sz w:val="24"/>
          <w:highlight w:val="none"/>
          <w:u w:val="single"/>
        </w:rPr>
        <w:t xml:space="preserve"> 按通用条款12.4.2-（1）、（2）、（5）、（6）、（7）执行，</w:t>
      </w:r>
    </w:p>
    <w:p w14:paraId="333D46F8">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t>1、</w:t>
      </w:r>
      <w:r>
        <w:rPr>
          <w:rFonts w:hint="eastAsia" w:ascii="仿宋" w:hAnsi="仿宋" w:eastAsia="仿宋" w:cs="仿宋"/>
          <w:color w:val="auto"/>
          <w:sz w:val="24"/>
          <w:highlight w:val="none"/>
          <w:u w:val="single"/>
          <w:lang w:eastAsia="zh-CN"/>
        </w:rPr>
        <w:t>本工程进度款按月结算与支付，发包人按月工程计量价款的85%向承包人支付工程进度款，累计进度款支付不得超过合同签约价的85%，剩余部分可选择以下一种支付方式：①经有关部门审计后，14日内付至审定结算价款的98.5%，余下的1.5%作为工程质量保证（修）金，待工程竣工验收合格满一年后14日内一次性付清（无息）。</w:t>
      </w:r>
    </w:p>
    <w:p w14:paraId="0CC54DD2">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u w:val="single"/>
        </w:rPr>
        <w:t>2、按照浙建〔2020〕7号、浙人社发〔2022〕1</w:t>
      </w:r>
      <w:r>
        <w:rPr>
          <w:rFonts w:hint="eastAsia" w:ascii="仿宋" w:hAnsi="仿宋" w:eastAsia="仿宋" w:cs="仿宋"/>
          <w:color w:val="auto"/>
          <w:sz w:val="24"/>
          <w:highlight w:val="none"/>
          <w:u w:val="single"/>
          <w:lang w:val="en-US" w:eastAsia="zh-CN"/>
        </w:rPr>
        <w:t>4</w:t>
      </w:r>
      <w:r>
        <w:rPr>
          <w:rFonts w:hint="eastAsia" w:ascii="仿宋" w:hAnsi="仿宋" w:eastAsia="仿宋" w:cs="仿宋"/>
          <w:color w:val="auto"/>
          <w:sz w:val="24"/>
          <w:highlight w:val="none"/>
          <w:u w:val="single"/>
        </w:rPr>
        <w:t>号和诸</w:t>
      </w:r>
      <w:r>
        <w:rPr>
          <w:rFonts w:hint="eastAsia" w:ascii="仿宋" w:hAnsi="仿宋" w:eastAsia="仿宋" w:cs="仿宋"/>
          <w:color w:val="auto"/>
          <w:sz w:val="24"/>
          <w:highlight w:val="none"/>
          <w:u w:val="single"/>
          <w:lang w:eastAsia="zh-CN"/>
        </w:rPr>
        <w:t>政办发</w:t>
      </w:r>
      <w:r>
        <w:rPr>
          <w:rFonts w:hint="eastAsia" w:ascii="仿宋" w:hAnsi="仿宋" w:eastAsia="仿宋" w:cs="仿宋"/>
          <w:color w:val="auto"/>
          <w:sz w:val="24"/>
          <w:highlight w:val="none"/>
          <w:u w:val="single"/>
        </w:rPr>
        <w:t>〔202</w:t>
      </w:r>
      <w:r>
        <w:rPr>
          <w:rFonts w:hint="eastAsia" w:ascii="仿宋" w:hAnsi="仿宋" w:eastAsia="仿宋" w:cs="仿宋"/>
          <w:color w:val="auto"/>
          <w:sz w:val="24"/>
          <w:highlight w:val="none"/>
          <w:u w:val="single"/>
          <w:lang w:val="en-US" w:eastAsia="zh-CN"/>
        </w:rPr>
        <w:t>2</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u w:val="single"/>
          <w:lang w:val="en-US" w:eastAsia="zh-CN"/>
        </w:rPr>
        <w:t>39</w:t>
      </w:r>
      <w:r>
        <w:rPr>
          <w:rFonts w:hint="eastAsia" w:ascii="仿宋" w:hAnsi="仿宋" w:eastAsia="仿宋" w:cs="仿宋"/>
          <w:color w:val="auto"/>
          <w:sz w:val="24"/>
          <w:highlight w:val="none"/>
          <w:u w:val="single"/>
        </w:rPr>
        <w:t>号文件规定，农民工工资实行专用账户资金管理，设立人工费分</w:t>
      </w:r>
      <w:r>
        <w:rPr>
          <w:rFonts w:hint="eastAsia" w:ascii="仿宋" w:hAnsi="仿宋" w:eastAsia="仿宋" w:cs="仿宋"/>
          <w:color w:val="auto"/>
          <w:sz w:val="24"/>
          <w:highlight w:val="none"/>
          <w:u w:val="single"/>
          <w:lang w:val="en-US" w:eastAsia="zh-CN"/>
        </w:rPr>
        <w:t>账</w:t>
      </w:r>
      <w:r>
        <w:rPr>
          <w:rFonts w:hint="eastAsia" w:ascii="仿宋" w:hAnsi="仿宋" w:eastAsia="仿宋" w:cs="仿宋"/>
          <w:color w:val="auto"/>
          <w:sz w:val="24"/>
          <w:highlight w:val="none"/>
          <w:u w:val="single"/>
        </w:rPr>
        <w:t>基准比例：房屋建筑、装饰、桥梁为</w:t>
      </w:r>
      <w:r>
        <w:rPr>
          <w:rFonts w:hint="eastAsia" w:ascii="仿宋" w:hAnsi="仿宋" w:eastAsia="仿宋" w:cs="仿宋"/>
          <w:color w:val="auto"/>
          <w:sz w:val="24"/>
          <w:highlight w:val="none"/>
          <w:u w:val="single"/>
          <w:lang w:val="en-US" w:eastAsia="zh-CN"/>
        </w:rPr>
        <w:t>2</w:t>
      </w:r>
      <w:r>
        <w:rPr>
          <w:rFonts w:hint="eastAsia" w:ascii="仿宋" w:hAnsi="仿宋" w:eastAsia="仿宋" w:cs="仿宋"/>
          <w:color w:val="auto"/>
          <w:sz w:val="24"/>
          <w:highlight w:val="none"/>
          <w:u w:val="single"/>
        </w:rPr>
        <w:t>0%，公路、水运、水利工程（不含河道工程）为15%，河道、给排水工程为14%，隧道工程、道路桥梁组合工程为12%，城市轨道土建工程为10%，道路工程为8%。本工程人工费分</w:t>
      </w:r>
      <w:r>
        <w:rPr>
          <w:rFonts w:hint="eastAsia" w:ascii="仿宋" w:hAnsi="仿宋" w:eastAsia="仿宋" w:cs="仿宋"/>
          <w:color w:val="auto"/>
          <w:sz w:val="24"/>
          <w:highlight w:val="none"/>
          <w:u w:val="single"/>
          <w:lang w:val="en-US" w:eastAsia="zh-CN"/>
        </w:rPr>
        <w:t>账</w:t>
      </w:r>
      <w:r>
        <w:rPr>
          <w:rFonts w:hint="eastAsia" w:ascii="仿宋" w:hAnsi="仿宋" w:eastAsia="仿宋" w:cs="仿宋"/>
          <w:color w:val="auto"/>
          <w:sz w:val="24"/>
          <w:highlight w:val="none"/>
          <w:u w:val="single"/>
        </w:rPr>
        <w:t>基准比例为</w:t>
      </w:r>
      <w:r>
        <w:rPr>
          <w:rFonts w:hint="eastAsia" w:ascii="仿宋" w:hAnsi="仿宋" w:eastAsia="仿宋" w:cs="仿宋"/>
          <w:color w:val="auto"/>
          <w:sz w:val="24"/>
          <w:highlight w:val="none"/>
          <w:u w:val="single"/>
          <w:lang w:val="en-US" w:eastAsia="zh-CN"/>
        </w:rPr>
        <w:t>8%</w:t>
      </w:r>
      <w:r>
        <w:rPr>
          <w:rFonts w:hint="eastAsia" w:ascii="仿宋" w:hAnsi="仿宋" w:eastAsia="仿宋" w:cs="仿宋"/>
          <w:color w:val="auto"/>
          <w:sz w:val="24"/>
          <w:highlight w:val="none"/>
          <w:u w:val="single"/>
        </w:rPr>
        <w:t>。</w:t>
      </w:r>
    </w:p>
    <w:p w14:paraId="16275E6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r>
        <w:rPr>
          <w:rFonts w:hint="eastAsia" w:ascii="仿宋" w:hAnsi="仿宋" w:eastAsia="仿宋" w:cs="仿宋"/>
          <w:color w:val="auto"/>
          <w:sz w:val="24"/>
          <w:highlight w:val="none"/>
        </w:rPr>
        <w:t>2.4.3 进度付款申请单的提交</w:t>
      </w:r>
    </w:p>
    <w:p w14:paraId="0B4C574F">
      <w:pPr>
        <w:pStyle w:val="13"/>
        <w:spacing w:line="380" w:lineRule="exact"/>
        <w:ind w:left="2" w:leftChars="1"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（1）单价合同进度付款申请单提交的约定：</w:t>
      </w:r>
      <w:r>
        <w:rPr>
          <w:rFonts w:hint="eastAsia" w:ascii="仿宋" w:hAnsi="仿宋" w:eastAsia="仿宋" w:cs="仿宋"/>
          <w:color w:val="auto"/>
          <w:sz w:val="24"/>
          <w:szCs w:val="24"/>
          <w:highlight w:val="none"/>
          <w:u w:val="single"/>
        </w:rPr>
        <w:t>本工程施工管理同时严格执行浙建〔2020〕7号、</w:t>
      </w:r>
      <w:r>
        <w:rPr>
          <w:rFonts w:hint="eastAsia" w:ascii="仿宋" w:hAnsi="仿宋" w:eastAsia="仿宋" w:cs="仿宋"/>
          <w:color w:val="auto"/>
          <w:sz w:val="24"/>
          <w:highlight w:val="none"/>
          <w:u w:val="single"/>
        </w:rPr>
        <w:t>浙人社发〔2022〕1</w:t>
      </w:r>
      <w:r>
        <w:rPr>
          <w:rFonts w:hint="eastAsia" w:ascii="仿宋" w:hAnsi="仿宋" w:eastAsia="仿宋" w:cs="仿宋"/>
          <w:color w:val="auto"/>
          <w:sz w:val="24"/>
          <w:highlight w:val="none"/>
          <w:u w:val="single"/>
          <w:lang w:val="en-US" w:eastAsia="zh-CN"/>
        </w:rPr>
        <w:t>4</w:t>
      </w:r>
      <w:r>
        <w:rPr>
          <w:rFonts w:hint="eastAsia" w:ascii="仿宋" w:hAnsi="仿宋" w:eastAsia="仿宋" w:cs="仿宋"/>
          <w:color w:val="auto"/>
          <w:sz w:val="24"/>
          <w:highlight w:val="none"/>
          <w:u w:val="single"/>
        </w:rPr>
        <w:t>号和诸</w:t>
      </w:r>
      <w:r>
        <w:rPr>
          <w:rFonts w:hint="eastAsia" w:ascii="仿宋" w:hAnsi="仿宋" w:eastAsia="仿宋" w:cs="仿宋"/>
          <w:color w:val="auto"/>
          <w:sz w:val="24"/>
          <w:highlight w:val="none"/>
          <w:u w:val="single"/>
          <w:lang w:eastAsia="zh-CN"/>
        </w:rPr>
        <w:t>政办发</w:t>
      </w:r>
      <w:r>
        <w:rPr>
          <w:rFonts w:hint="eastAsia" w:ascii="仿宋" w:hAnsi="仿宋" w:eastAsia="仿宋" w:cs="仿宋"/>
          <w:color w:val="auto"/>
          <w:sz w:val="24"/>
          <w:highlight w:val="none"/>
          <w:u w:val="single"/>
        </w:rPr>
        <w:t>〔202</w:t>
      </w:r>
      <w:r>
        <w:rPr>
          <w:rFonts w:hint="eastAsia" w:ascii="仿宋" w:hAnsi="仿宋" w:eastAsia="仿宋" w:cs="仿宋"/>
          <w:color w:val="auto"/>
          <w:sz w:val="24"/>
          <w:highlight w:val="none"/>
          <w:u w:val="single"/>
          <w:lang w:val="en-US" w:eastAsia="zh-CN"/>
        </w:rPr>
        <w:t>2</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u w:val="single"/>
          <w:lang w:val="en-US" w:eastAsia="zh-CN"/>
        </w:rPr>
        <w:t>39</w:t>
      </w:r>
      <w:r>
        <w:rPr>
          <w:rFonts w:hint="eastAsia" w:ascii="仿宋" w:hAnsi="仿宋" w:eastAsia="仿宋" w:cs="仿宋"/>
          <w:color w:val="auto"/>
          <w:sz w:val="24"/>
          <w:highlight w:val="none"/>
          <w:u w:val="single"/>
        </w:rPr>
        <w:t>号</w:t>
      </w:r>
      <w:r>
        <w:rPr>
          <w:rFonts w:hint="eastAsia" w:ascii="仿宋" w:hAnsi="仿宋" w:eastAsia="仿宋" w:cs="仿宋"/>
          <w:color w:val="auto"/>
          <w:sz w:val="24"/>
          <w:szCs w:val="24"/>
          <w:highlight w:val="none"/>
          <w:u w:val="single"/>
        </w:rPr>
        <w:t>文件</w:t>
      </w:r>
      <w:r>
        <w:rPr>
          <w:rFonts w:hint="eastAsia" w:ascii="仿宋" w:hAnsi="仿宋" w:eastAsia="仿宋" w:cs="仿宋"/>
          <w:color w:val="auto"/>
          <w:sz w:val="24"/>
          <w:szCs w:val="24"/>
          <w:highlight w:val="none"/>
        </w:rPr>
        <w:t>。</w:t>
      </w:r>
    </w:p>
    <w:p w14:paraId="7A50249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（2）总价合同进度付款申请单提交的约定：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261FB37D">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（3）其他价格形式合同进度付款申请单提交的约定：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6F63429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12.4.4 进度款审核和支付</w:t>
      </w:r>
    </w:p>
    <w:p w14:paraId="6C21D05A">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（1）监理人审查并报送发包人的期限：</w:t>
      </w:r>
      <w:r>
        <w:rPr>
          <w:rFonts w:hint="eastAsia" w:ascii="仿宋" w:hAnsi="仿宋" w:eastAsia="仿宋" w:cs="仿宋"/>
          <w:color w:val="auto"/>
          <w:sz w:val="24"/>
          <w:highlight w:val="none"/>
          <w:u w:val="single"/>
        </w:rPr>
        <w:t xml:space="preserve"> 收到申请</w:t>
      </w:r>
      <w:r>
        <w:rPr>
          <w:rFonts w:hint="eastAsia" w:ascii="仿宋" w:hAnsi="仿宋" w:eastAsia="仿宋" w:cs="仿宋"/>
          <w:color w:val="auto"/>
          <w:sz w:val="24"/>
          <w:highlight w:val="none"/>
          <w:u w:val="single"/>
          <w:lang w:val="en-US" w:eastAsia="zh-CN"/>
        </w:rPr>
        <w:t>七</w:t>
      </w:r>
      <w:r>
        <w:rPr>
          <w:rFonts w:hint="eastAsia" w:ascii="仿宋" w:hAnsi="仿宋" w:eastAsia="仿宋" w:cs="仿宋"/>
          <w:color w:val="auto"/>
          <w:sz w:val="24"/>
          <w:highlight w:val="none"/>
          <w:u w:val="single"/>
        </w:rPr>
        <w:t xml:space="preserve">天内  </w:t>
      </w:r>
      <w:r>
        <w:rPr>
          <w:rFonts w:hint="eastAsia" w:ascii="仿宋" w:hAnsi="仿宋" w:eastAsia="仿宋" w:cs="仿宋"/>
          <w:color w:val="auto"/>
          <w:sz w:val="24"/>
          <w:highlight w:val="none"/>
        </w:rPr>
        <w:t>。</w:t>
      </w:r>
    </w:p>
    <w:p w14:paraId="6927B005">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发包人完成审批并签发进度款支付证书的期限：</w:t>
      </w:r>
      <w:r>
        <w:rPr>
          <w:rFonts w:hint="eastAsia" w:ascii="仿宋" w:hAnsi="仿宋" w:eastAsia="仿宋" w:cs="仿宋"/>
          <w:color w:val="auto"/>
          <w:sz w:val="24"/>
          <w:highlight w:val="none"/>
          <w:u w:val="single"/>
        </w:rPr>
        <w:t xml:space="preserve">按通用条款12.4.4-（1）执行  </w:t>
      </w:r>
      <w:r>
        <w:rPr>
          <w:rFonts w:hint="eastAsia" w:ascii="仿宋" w:hAnsi="仿宋" w:eastAsia="仿宋" w:cs="仿宋"/>
          <w:color w:val="auto"/>
          <w:sz w:val="24"/>
          <w:highlight w:val="none"/>
        </w:rPr>
        <w:t>。</w:t>
      </w:r>
    </w:p>
    <w:p w14:paraId="384AA7F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（2）发包人支付进度款的期限：</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七</w:t>
      </w:r>
      <w:r>
        <w:rPr>
          <w:rFonts w:hint="eastAsia" w:ascii="仿宋" w:hAnsi="仿宋" w:eastAsia="仿宋" w:cs="仿宋"/>
          <w:color w:val="auto"/>
          <w:sz w:val="24"/>
          <w:highlight w:val="none"/>
          <w:u w:val="single"/>
        </w:rPr>
        <w:t xml:space="preserve">天内     </w:t>
      </w:r>
      <w:r>
        <w:rPr>
          <w:rFonts w:hint="eastAsia" w:ascii="仿宋" w:hAnsi="仿宋" w:eastAsia="仿宋" w:cs="仿宋"/>
          <w:color w:val="auto"/>
          <w:sz w:val="24"/>
          <w:highlight w:val="none"/>
        </w:rPr>
        <w:t>。</w:t>
      </w:r>
    </w:p>
    <w:p w14:paraId="7792C359">
      <w:pPr>
        <w:spacing w:line="360" w:lineRule="auto"/>
        <w:ind w:firstLine="600" w:firstLineChars="25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发包人逾期支付进度款的违约金的计算方式：</w:t>
      </w:r>
      <w:r>
        <w:rPr>
          <w:rFonts w:hint="eastAsia" w:ascii="仿宋" w:hAnsi="仿宋" w:eastAsia="仿宋" w:cs="仿宋"/>
          <w:color w:val="auto"/>
          <w:sz w:val="24"/>
          <w:highlight w:val="none"/>
          <w:u w:val="single"/>
        </w:rPr>
        <w:t xml:space="preserve">  按通用条款12.4.4-（2）执行 </w:t>
      </w:r>
      <w:r>
        <w:rPr>
          <w:rFonts w:hint="eastAsia" w:ascii="仿宋" w:hAnsi="仿宋" w:eastAsia="仿宋" w:cs="仿宋"/>
          <w:color w:val="auto"/>
          <w:sz w:val="24"/>
          <w:highlight w:val="none"/>
        </w:rPr>
        <w:t>。</w:t>
      </w:r>
    </w:p>
    <w:p w14:paraId="60D273BF">
      <w:pPr>
        <w:spacing w:line="360" w:lineRule="auto"/>
        <w:ind w:firstLine="600" w:firstLineChars="25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12.4.6 支付分解表的编制</w:t>
      </w:r>
    </w:p>
    <w:p w14:paraId="15F3ECF1">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2、总价合同支付分解表的编制与审批：</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68F6D025">
      <w:pPr>
        <w:spacing w:line="360" w:lineRule="auto"/>
        <w:ind w:firstLine="480" w:firstLineChars="200"/>
        <w:jc w:val="left"/>
        <w:rPr>
          <w:rFonts w:hint="eastAsia" w:ascii="仿宋" w:hAnsi="仿宋" w:eastAsia="仿宋" w:cs="仿宋"/>
          <w:b/>
          <w:color w:val="auto"/>
          <w:sz w:val="24"/>
          <w:highlight w:val="none"/>
        </w:rPr>
      </w:pPr>
      <w:r>
        <w:rPr>
          <w:rFonts w:hint="eastAsia" w:ascii="仿宋" w:hAnsi="仿宋" w:eastAsia="仿宋" w:cs="仿宋"/>
          <w:color w:val="auto"/>
          <w:sz w:val="24"/>
          <w:highlight w:val="none"/>
        </w:rPr>
        <w:t>3、单价合同的总价项目支付分解表的编制与审批：</w:t>
      </w:r>
      <w:r>
        <w:rPr>
          <w:rFonts w:hint="eastAsia" w:ascii="仿宋" w:hAnsi="仿宋" w:eastAsia="仿宋" w:cs="仿宋"/>
          <w:color w:val="auto"/>
          <w:sz w:val="24"/>
          <w:highlight w:val="none"/>
          <w:u w:val="single"/>
        </w:rPr>
        <w:t xml:space="preserve"> 按通用条款12.4.6-3执行</w:t>
      </w:r>
      <w:r>
        <w:rPr>
          <w:rFonts w:hint="eastAsia" w:ascii="仿宋" w:hAnsi="仿宋" w:eastAsia="仿宋" w:cs="仿宋"/>
          <w:color w:val="auto"/>
          <w:sz w:val="24"/>
          <w:highlight w:val="none"/>
        </w:rPr>
        <w:t>。</w:t>
      </w:r>
      <w:bookmarkEnd w:id="665"/>
      <w:bookmarkStart w:id="836" w:name="_Toc351203645"/>
      <w:bookmarkStart w:id="837" w:name="_Toc303539172"/>
      <w:bookmarkStart w:id="838" w:name="_Toc297120519"/>
      <w:bookmarkStart w:id="839" w:name="_Toc292559929"/>
      <w:bookmarkStart w:id="840" w:name="_Toc296891259"/>
      <w:bookmarkStart w:id="841" w:name="_Toc296944558"/>
      <w:bookmarkStart w:id="842" w:name="_Toc300935015"/>
      <w:bookmarkStart w:id="843" w:name="_Toc304295593"/>
      <w:bookmarkStart w:id="844" w:name="_Toc312678053"/>
      <w:bookmarkStart w:id="845" w:name="_Toc296347218"/>
      <w:bookmarkStart w:id="846" w:name="_Toc297216223"/>
      <w:bookmarkStart w:id="847" w:name="_Toc292559424"/>
      <w:bookmarkStart w:id="848" w:name="_Toc296503219"/>
      <w:bookmarkStart w:id="849" w:name="_Toc297048405"/>
      <w:bookmarkStart w:id="850" w:name="_Toc296346720"/>
      <w:bookmarkStart w:id="851" w:name="_Toc296891047"/>
      <w:bookmarkStart w:id="852" w:name="_Toc297123564"/>
      <w:r>
        <w:rPr>
          <w:rFonts w:hint="eastAsia" w:ascii="仿宋" w:hAnsi="仿宋" w:eastAsia="仿宋" w:cs="仿宋"/>
          <w:bCs/>
          <w:color w:val="auto"/>
          <w:sz w:val="24"/>
          <w:highlight w:val="none"/>
        </w:rPr>
        <w:t>13. 验收和工程试车</w:t>
      </w:r>
      <w:bookmarkEnd w:id="836"/>
    </w:p>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14:paraId="06BE37A9">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13.1 分部分项工程验收</w:t>
      </w:r>
    </w:p>
    <w:p w14:paraId="5D1E773A">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13.1.2监理人不能按时进行验收时，应提前</w:t>
      </w:r>
      <w:r>
        <w:rPr>
          <w:rFonts w:hint="eastAsia" w:ascii="仿宋" w:hAnsi="仿宋" w:eastAsia="仿宋" w:cs="仿宋"/>
          <w:color w:val="auto"/>
          <w:sz w:val="24"/>
          <w:highlight w:val="none"/>
          <w:u w:val="single"/>
        </w:rPr>
        <w:t xml:space="preserve"> 24 </w:t>
      </w:r>
      <w:r>
        <w:rPr>
          <w:rFonts w:hint="eastAsia" w:ascii="仿宋" w:hAnsi="仿宋" w:eastAsia="仿宋" w:cs="仿宋"/>
          <w:color w:val="auto"/>
          <w:sz w:val="24"/>
          <w:highlight w:val="none"/>
        </w:rPr>
        <w:t>小时提交书面延期要求。</w:t>
      </w:r>
    </w:p>
    <w:p w14:paraId="0E40054F">
      <w:pPr>
        <w:spacing w:line="360" w:lineRule="auto"/>
        <w:ind w:firstLine="480" w:firstLineChars="200"/>
        <w:jc w:val="left"/>
        <w:rPr>
          <w:rFonts w:hint="eastAsia" w:ascii="仿宋" w:hAnsi="仿宋" w:eastAsia="仿宋" w:cs="仿宋"/>
          <w:b/>
          <w:color w:val="auto"/>
          <w:sz w:val="24"/>
          <w:highlight w:val="none"/>
        </w:rPr>
      </w:pPr>
      <w:r>
        <w:rPr>
          <w:rFonts w:hint="eastAsia" w:ascii="仿宋" w:hAnsi="仿宋" w:eastAsia="仿宋" w:cs="仿宋"/>
          <w:color w:val="auto"/>
          <w:sz w:val="24"/>
          <w:highlight w:val="none"/>
        </w:rPr>
        <w:t>关于延期最长不得超过：</w:t>
      </w:r>
      <w:r>
        <w:rPr>
          <w:rFonts w:hint="eastAsia" w:ascii="仿宋" w:hAnsi="仿宋" w:eastAsia="仿宋" w:cs="仿宋"/>
          <w:color w:val="auto"/>
          <w:sz w:val="24"/>
          <w:highlight w:val="none"/>
          <w:u w:val="single"/>
        </w:rPr>
        <w:t xml:space="preserve"> 48 </w:t>
      </w:r>
      <w:r>
        <w:rPr>
          <w:rFonts w:hint="eastAsia" w:ascii="仿宋" w:hAnsi="仿宋" w:eastAsia="仿宋" w:cs="仿宋"/>
          <w:color w:val="auto"/>
          <w:sz w:val="24"/>
          <w:highlight w:val="none"/>
        </w:rPr>
        <w:t>小时。</w:t>
      </w:r>
    </w:p>
    <w:p w14:paraId="1A5E46CF">
      <w:pPr>
        <w:spacing w:after="120" w:line="360" w:lineRule="auto"/>
        <w:ind w:firstLine="480" w:firstLineChars="200"/>
        <w:rPr>
          <w:rFonts w:hint="eastAsia" w:ascii="仿宋" w:hAnsi="仿宋" w:eastAsia="仿宋" w:cs="仿宋"/>
          <w:color w:val="auto"/>
          <w:sz w:val="24"/>
          <w:highlight w:val="none"/>
        </w:rPr>
      </w:pPr>
      <w:bookmarkStart w:id="853" w:name="_Toc297048409"/>
      <w:bookmarkStart w:id="854" w:name="_Toc304295596"/>
      <w:bookmarkStart w:id="855" w:name="_Toc296944562"/>
      <w:bookmarkStart w:id="856" w:name="_Toc297120523"/>
      <w:bookmarkStart w:id="857" w:name="_Toc292559933"/>
      <w:bookmarkStart w:id="858" w:name="_Toc296346724"/>
      <w:bookmarkStart w:id="859" w:name="_Toc312678056"/>
      <w:bookmarkStart w:id="860" w:name="_Toc297123565"/>
      <w:bookmarkStart w:id="861" w:name="_Toc297216224"/>
      <w:bookmarkStart w:id="862" w:name="_Toc300935016"/>
      <w:bookmarkStart w:id="863" w:name="_Toc296503223"/>
      <w:bookmarkStart w:id="864" w:name="_Toc296891051"/>
      <w:bookmarkStart w:id="865" w:name="_Toc296347222"/>
      <w:bookmarkStart w:id="866" w:name="_Toc296891263"/>
      <w:bookmarkStart w:id="867" w:name="_Toc303539173"/>
      <w:bookmarkStart w:id="868" w:name="_Toc292559428"/>
      <w:bookmarkStart w:id="869" w:name="_Toc267251471"/>
      <w:bookmarkStart w:id="870" w:name="_Toc267251475"/>
      <w:bookmarkStart w:id="871" w:name="_Toc267251472"/>
      <w:bookmarkStart w:id="872" w:name="_Toc267251476"/>
      <w:bookmarkStart w:id="873" w:name="_Toc267251473"/>
      <w:bookmarkStart w:id="874" w:name="_Toc267251474"/>
      <w:bookmarkStart w:id="875" w:name="_Toc267251470"/>
      <w:r>
        <w:rPr>
          <w:rFonts w:hint="eastAsia" w:ascii="仿宋" w:hAnsi="仿宋" w:eastAsia="仿宋" w:cs="仿宋"/>
          <w:color w:val="auto"/>
          <w:sz w:val="24"/>
          <w:highlight w:val="none"/>
        </w:rPr>
        <w:t>13.2 竣工验收</w:t>
      </w:r>
    </w:p>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14:paraId="6D110830">
      <w:pPr>
        <w:spacing w:line="360" w:lineRule="auto"/>
        <w:ind w:firstLine="480" w:firstLineChars="200"/>
        <w:jc w:val="left"/>
        <w:rPr>
          <w:rFonts w:hint="eastAsia" w:ascii="仿宋" w:hAnsi="仿宋" w:eastAsia="仿宋" w:cs="仿宋"/>
          <w:color w:val="auto"/>
          <w:sz w:val="24"/>
          <w:highlight w:val="none"/>
        </w:rPr>
      </w:pPr>
      <w:bookmarkStart w:id="876" w:name="_Toc280868704"/>
      <w:bookmarkStart w:id="877" w:name="_Toc280868705"/>
      <w:bookmarkStart w:id="878" w:name="_Toc280868706"/>
      <w:bookmarkStart w:id="879" w:name="_Toc280868707"/>
      <w:bookmarkStart w:id="880" w:name="_Toc280868708"/>
      <w:bookmarkStart w:id="881" w:name="_Toc280868709"/>
      <w:r>
        <w:rPr>
          <w:rFonts w:hint="eastAsia" w:ascii="仿宋" w:hAnsi="仿宋" w:eastAsia="仿宋" w:cs="仿宋"/>
          <w:color w:val="auto"/>
          <w:sz w:val="24"/>
          <w:highlight w:val="none"/>
        </w:rPr>
        <w:t>13.2.2竣工验收程序</w:t>
      </w:r>
    </w:p>
    <w:bookmarkEnd w:id="876"/>
    <w:p w14:paraId="76150269">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关于竣工验收程序的约定：</w:t>
      </w:r>
      <w:r>
        <w:rPr>
          <w:rFonts w:hint="eastAsia" w:ascii="仿宋" w:hAnsi="仿宋" w:eastAsia="仿宋" w:cs="仿宋"/>
          <w:color w:val="auto"/>
          <w:sz w:val="24"/>
          <w:highlight w:val="none"/>
          <w:u w:val="single"/>
        </w:rPr>
        <w:t xml:space="preserve">  按通用条款执行 </w:t>
      </w:r>
      <w:r>
        <w:rPr>
          <w:rFonts w:hint="eastAsia" w:ascii="仿宋" w:hAnsi="仿宋" w:eastAsia="仿宋" w:cs="仿宋"/>
          <w:color w:val="auto"/>
          <w:sz w:val="24"/>
          <w:highlight w:val="none"/>
        </w:rPr>
        <w:t>。</w:t>
      </w:r>
    </w:p>
    <w:p w14:paraId="177D5EF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发包人不按照本项约定组织竣工验收、颁发工程接收证书的违约金的计算方法：</w:t>
      </w:r>
      <w:r>
        <w:rPr>
          <w:rFonts w:hint="eastAsia" w:ascii="仿宋" w:hAnsi="仿宋" w:eastAsia="仿宋" w:cs="仿宋"/>
          <w:color w:val="auto"/>
          <w:sz w:val="24"/>
          <w:highlight w:val="none"/>
          <w:u w:val="single"/>
        </w:rPr>
        <w:t xml:space="preserve">          按通用条款执行  </w:t>
      </w:r>
      <w:r>
        <w:rPr>
          <w:rFonts w:hint="eastAsia" w:ascii="仿宋" w:hAnsi="仿宋" w:eastAsia="仿宋" w:cs="仿宋"/>
          <w:color w:val="auto"/>
          <w:sz w:val="24"/>
          <w:highlight w:val="none"/>
        </w:rPr>
        <w:t>。</w:t>
      </w:r>
    </w:p>
    <w:bookmarkEnd w:id="877"/>
    <w:p w14:paraId="6F19317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13.2.5移交、接收全部与部分工程</w:t>
      </w:r>
    </w:p>
    <w:bookmarkEnd w:id="878"/>
    <w:p w14:paraId="556E917C">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承包人向发包人移交工程的期限：</w:t>
      </w:r>
      <w:r>
        <w:rPr>
          <w:rFonts w:hint="eastAsia" w:ascii="仿宋" w:hAnsi="仿宋" w:eastAsia="仿宋" w:cs="仿宋"/>
          <w:color w:val="auto"/>
          <w:sz w:val="24"/>
          <w:highlight w:val="none"/>
          <w:u w:val="single"/>
        </w:rPr>
        <w:t xml:space="preserve">  颁发工程接收证书前七天内  </w:t>
      </w:r>
      <w:r>
        <w:rPr>
          <w:rFonts w:hint="eastAsia" w:ascii="仿宋" w:hAnsi="仿宋" w:eastAsia="仿宋" w:cs="仿宋"/>
          <w:color w:val="auto"/>
          <w:sz w:val="24"/>
          <w:highlight w:val="none"/>
        </w:rPr>
        <w:t>。</w:t>
      </w:r>
    </w:p>
    <w:p w14:paraId="60119372">
      <w:pPr>
        <w:spacing w:line="360" w:lineRule="auto"/>
        <w:ind w:firstLine="480" w:firstLineChars="200"/>
        <w:jc w:val="left"/>
        <w:rPr>
          <w:rFonts w:hint="eastAsia" w:ascii="仿宋_GB2312" w:hAnsi="仿宋_GB2312" w:eastAsia="仿宋_GB2312" w:cs="仿宋_GB2312"/>
          <w:color w:val="auto"/>
          <w:sz w:val="24"/>
          <w:highlight w:val="none"/>
          <w:u w:val="single"/>
        </w:rPr>
      </w:pPr>
      <w:r>
        <w:rPr>
          <w:rFonts w:hint="eastAsia" w:ascii="仿宋" w:hAnsi="仿宋" w:eastAsia="仿宋" w:cs="仿宋"/>
          <w:color w:val="auto"/>
          <w:kern w:val="0"/>
          <w:sz w:val="24"/>
          <w:highlight w:val="none"/>
        </w:rPr>
        <w:t>发包人未按本合同约定接收全部或部分工程的，违约金的计算方法为</w:t>
      </w:r>
      <w:bookmarkEnd w:id="879"/>
      <w:r>
        <w:rPr>
          <w:rFonts w:hint="eastAsia" w:ascii="仿宋_GB2312" w:hAnsi="仿宋_GB2312" w:eastAsia="仿宋_GB2312" w:cs="仿宋_GB2312"/>
          <w:color w:val="auto"/>
          <w:sz w:val="24"/>
          <w:highlight w:val="none"/>
          <w:u w:val="single"/>
          <w:lang w:eastAsia="zh-CN"/>
        </w:rPr>
        <w:t>从约定应付款之日七日起向承包人支付以应付款为基数，按同期全国银行间同业拆借中心公布的一年期贷款市场报价利率（LPR）的1倍计算的违约金</w:t>
      </w:r>
      <w:r>
        <w:rPr>
          <w:rFonts w:hint="eastAsia" w:ascii="仿宋_GB2312" w:hAnsi="仿宋_GB2312" w:eastAsia="仿宋_GB2312" w:cs="仿宋_GB2312"/>
          <w:color w:val="auto"/>
          <w:sz w:val="24"/>
          <w:highlight w:val="none"/>
        </w:rPr>
        <w:t>。</w:t>
      </w:r>
    </w:p>
    <w:p w14:paraId="18F2DA91">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承包人未按时移交工程的，违约金的计算方法为：</w:t>
      </w:r>
      <w:r>
        <w:rPr>
          <w:rFonts w:hint="eastAsia" w:ascii="仿宋" w:hAnsi="仿宋" w:eastAsia="仿宋" w:cs="仿宋"/>
          <w:color w:val="auto"/>
          <w:sz w:val="24"/>
          <w:highlight w:val="none"/>
          <w:u w:val="single"/>
          <w:lang w:val="en-US" w:eastAsia="zh-CN"/>
        </w:rPr>
        <w:t xml:space="preserve"> </w:t>
      </w:r>
      <w:r>
        <w:rPr>
          <w:rFonts w:hint="eastAsia" w:ascii="仿宋_GB2312" w:hAnsi="仿宋_GB2312" w:eastAsia="仿宋_GB2312" w:cs="仿宋_GB2312"/>
          <w:color w:val="auto"/>
          <w:sz w:val="24"/>
          <w:highlight w:val="none"/>
          <w:u w:val="single"/>
          <w:lang w:val="en-US" w:eastAsia="zh-CN"/>
        </w:rPr>
        <w:t xml:space="preserve"> </w:t>
      </w:r>
      <w:r>
        <w:rPr>
          <w:rFonts w:hint="eastAsia" w:ascii="仿宋_GB2312" w:hAnsi="仿宋_GB2312" w:eastAsia="仿宋_GB2312" w:cs="仿宋_GB2312"/>
          <w:color w:val="auto"/>
          <w:sz w:val="24"/>
          <w:highlight w:val="none"/>
          <w:u w:val="single"/>
          <w:lang w:eastAsia="zh-CN"/>
        </w:rPr>
        <w:t>从约定应付款之日七日起向发包人支付以应付款为基数，按同期全国银行间同业拆借中心公布的一年期贷款市场报价利率（LPR）的1倍计算的违约金，并承担违约责任</w:t>
      </w:r>
      <w:r>
        <w:rPr>
          <w:rFonts w:hint="eastAsia" w:ascii="仿宋_GB2312" w:hAnsi="仿宋_GB2312" w:eastAsia="仿宋_GB2312" w:cs="仿宋_GB2312"/>
          <w:color w:val="auto"/>
          <w:sz w:val="24"/>
          <w:highlight w:val="none"/>
          <w:u w:val="single"/>
          <w:lang w:val="en-US" w:eastAsia="zh-CN"/>
        </w:rPr>
        <w:t xml:space="preserve"> </w:t>
      </w:r>
      <w:r>
        <w:rPr>
          <w:rFonts w:hint="eastAsia" w:ascii="仿宋_GB2312" w:hAnsi="仿宋_GB2312" w:eastAsia="仿宋_GB2312" w:cs="仿宋_GB2312"/>
          <w:color w:val="auto"/>
          <w:sz w:val="24"/>
          <w:highlight w:val="none"/>
        </w:rPr>
        <w:t>。</w:t>
      </w:r>
    </w:p>
    <w:p w14:paraId="3AEDB828">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13.3 工程试车</w:t>
      </w:r>
    </w:p>
    <w:bookmarkEnd w:id="880"/>
    <w:p w14:paraId="5E66C413">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13.3.1 试车程序</w:t>
      </w:r>
    </w:p>
    <w:p w14:paraId="45DA0E7A">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工程试车内容：</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7F1FF4C9">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（1）单机无负荷试车费用由</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kern w:val="0"/>
          <w:sz w:val="24"/>
          <w:highlight w:val="none"/>
        </w:rPr>
        <w:t>承担；</w:t>
      </w:r>
    </w:p>
    <w:p w14:paraId="6A1F4864">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（2）无负荷联动试车费用由</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kern w:val="0"/>
          <w:sz w:val="24"/>
          <w:highlight w:val="none"/>
        </w:rPr>
        <w:t>承担。</w:t>
      </w:r>
    </w:p>
    <w:p w14:paraId="7F1C2A72">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13.3.3 投料试车</w:t>
      </w:r>
    </w:p>
    <w:p w14:paraId="2B05EBBF">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关于投料试车相关事项的约定：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4D73F39E">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13.6 竣工退场</w:t>
      </w:r>
    </w:p>
    <w:p w14:paraId="521FB3F1">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13.6.1 竣工退场</w:t>
      </w:r>
    </w:p>
    <w:p w14:paraId="58F03B73">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承包人完成竣工退场的期限：</w:t>
      </w:r>
      <w:r>
        <w:rPr>
          <w:rFonts w:hint="eastAsia" w:ascii="仿宋" w:hAnsi="仿宋" w:eastAsia="仿宋" w:cs="仿宋"/>
          <w:color w:val="auto"/>
          <w:sz w:val="24"/>
          <w:highlight w:val="none"/>
          <w:u w:val="single"/>
        </w:rPr>
        <w:t xml:space="preserve">   颁发工程接收证书三天内</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p>
    <w:p w14:paraId="7702189E">
      <w:pPr>
        <w:pStyle w:val="4"/>
        <w:spacing w:before="120" w:after="120" w:line="360" w:lineRule="auto"/>
        <w:rPr>
          <w:rFonts w:hint="eastAsia" w:ascii="仿宋" w:hAnsi="仿宋" w:eastAsia="仿宋" w:cs="仿宋"/>
          <w:b w:val="0"/>
          <w:color w:val="auto"/>
          <w:sz w:val="24"/>
          <w:szCs w:val="24"/>
          <w:highlight w:val="none"/>
        </w:rPr>
      </w:pPr>
      <w:bookmarkStart w:id="882" w:name="_Toc351203646"/>
      <w:r>
        <w:rPr>
          <w:rFonts w:hint="eastAsia" w:ascii="仿宋" w:hAnsi="仿宋" w:eastAsia="仿宋" w:cs="仿宋"/>
          <w:b w:val="0"/>
          <w:color w:val="auto"/>
          <w:sz w:val="24"/>
          <w:szCs w:val="24"/>
          <w:highlight w:val="none"/>
        </w:rPr>
        <w:t>14. 竣工结算</w:t>
      </w:r>
      <w:bookmarkEnd w:id="882"/>
    </w:p>
    <w:p w14:paraId="427F896F">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14.1 竣工结算申请</w:t>
      </w:r>
    </w:p>
    <w:p w14:paraId="2EE9F498">
      <w:pPr>
        <w:pStyle w:val="13"/>
        <w:spacing w:line="380" w:lineRule="exact"/>
        <w:ind w:left="2" w:leftChars="1" w:firstLine="480"/>
        <w:rPr>
          <w:rFonts w:hint="eastAsia"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承包人提交竣工结算申请单的期限：</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待竣工验收达到承诺的质量标准后方能进行竣工结算，</w:t>
      </w:r>
      <w:r>
        <w:rPr>
          <w:rFonts w:hint="eastAsia" w:ascii="仿宋_GB2312" w:hAnsi="仿宋_GB2312" w:eastAsia="仿宋_GB2312" w:cs="仿宋_GB2312"/>
          <w:color w:val="auto"/>
          <w:sz w:val="24"/>
          <w:szCs w:val="24"/>
          <w:highlight w:val="none"/>
          <w:u w:val="single"/>
          <w:lang w:eastAsia="zh-CN"/>
        </w:rPr>
        <w:t>单项合同价</w:t>
      </w:r>
      <w:r>
        <w:rPr>
          <w:rFonts w:hint="eastAsia" w:ascii="仿宋_GB2312" w:hAnsi="仿宋_GB2312" w:eastAsia="仿宋_GB2312" w:cs="仿宋_GB2312"/>
          <w:color w:val="auto"/>
          <w:sz w:val="24"/>
          <w:szCs w:val="24"/>
          <w:highlight w:val="none"/>
          <w:u w:val="single"/>
          <w:lang w:val="en-US" w:eastAsia="zh-CN"/>
        </w:rPr>
        <w:t>200万元（含）以下的工程</w:t>
      </w:r>
      <w:r>
        <w:rPr>
          <w:rFonts w:hint="eastAsia" w:ascii="仿宋_GB2312" w:hAnsi="仿宋_GB2312" w:eastAsia="仿宋_GB2312" w:cs="仿宋_GB2312"/>
          <w:color w:val="auto"/>
          <w:sz w:val="24"/>
          <w:szCs w:val="24"/>
          <w:highlight w:val="none"/>
          <w:u w:val="single"/>
        </w:rPr>
        <w:t>竣工结算须经</w:t>
      </w:r>
      <w:r>
        <w:rPr>
          <w:rFonts w:hint="eastAsia" w:ascii="仿宋_GB2312" w:hAnsi="仿宋_GB2312" w:eastAsia="仿宋_GB2312" w:cs="仿宋_GB2312"/>
          <w:color w:val="auto"/>
          <w:sz w:val="24"/>
          <w:szCs w:val="24"/>
          <w:highlight w:val="none"/>
          <w:u w:val="single"/>
          <w:lang w:eastAsia="zh-CN"/>
        </w:rPr>
        <w:t>镇乡（街道）或工程造价咨询机构审核，单项合同价</w:t>
      </w:r>
      <w:r>
        <w:rPr>
          <w:rFonts w:hint="eastAsia" w:ascii="仿宋_GB2312" w:hAnsi="仿宋_GB2312" w:eastAsia="仿宋_GB2312" w:cs="仿宋_GB2312"/>
          <w:color w:val="auto"/>
          <w:sz w:val="24"/>
          <w:szCs w:val="24"/>
          <w:highlight w:val="none"/>
          <w:u w:val="single"/>
          <w:lang w:val="en-US" w:eastAsia="zh-CN"/>
        </w:rPr>
        <w:t>200万元以上的工程竣工结算须经</w:t>
      </w:r>
      <w:r>
        <w:rPr>
          <w:rFonts w:hint="eastAsia" w:ascii="仿宋_GB2312" w:hAnsi="仿宋_GB2312" w:eastAsia="仿宋_GB2312" w:cs="仿宋_GB2312"/>
          <w:color w:val="auto"/>
          <w:sz w:val="24"/>
          <w:szCs w:val="24"/>
          <w:highlight w:val="none"/>
          <w:u w:val="single"/>
        </w:rPr>
        <w:t>市财政投资预决算审核中心审核。</w:t>
      </w:r>
    </w:p>
    <w:p w14:paraId="18EC6E59">
      <w:pPr>
        <w:pStyle w:val="13"/>
        <w:spacing w:after="0" w:line="380" w:lineRule="exact"/>
        <w:ind w:left="2" w:leftChars="1"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szCs w:val="24"/>
          <w:highlight w:val="none"/>
        </w:rPr>
        <w:t>竣工结算申请单应包括的内容：</w:t>
      </w:r>
      <w:r>
        <w:rPr>
          <w:rFonts w:hint="eastAsia" w:ascii="仿宋" w:hAnsi="仿宋" w:eastAsia="仿宋" w:cs="仿宋"/>
          <w:color w:val="auto"/>
          <w:sz w:val="24"/>
          <w:szCs w:val="24"/>
          <w:highlight w:val="none"/>
          <w:u w:val="single"/>
        </w:rPr>
        <w:t xml:space="preserve">    按通用条款执行</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6E2B58B4">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14.2 竣工结算审核</w:t>
      </w:r>
    </w:p>
    <w:p w14:paraId="791CD93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发包人审批竣工付款申请单的期限：</w:t>
      </w:r>
      <w:r>
        <w:rPr>
          <w:rFonts w:hint="eastAsia" w:ascii="仿宋" w:hAnsi="仿宋" w:eastAsia="仿宋" w:cs="仿宋"/>
          <w:color w:val="auto"/>
          <w:sz w:val="24"/>
          <w:highlight w:val="none"/>
          <w:u w:val="single"/>
        </w:rPr>
        <w:t xml:space="preserve">  收到竣工付款申请单</w:t>
      </w:r>
      <w:r>
        <w:rPr>
          <w:rFonts w:hint="eastAsia" w:ascii="仿宋" w:hAnsi="仿宋" w:eastAsia="仿宋" w:cs="仿宋"/>
          <w:color w:val="auto"/>
          <w:sz w:val="24"/>
          <w:highlight w:val="none"/>
          <w:u w:val="single"/>
          <w:lang w:val="en-US" w:eastAsia="zh-CN"/>
        </w:rPr>
        <w:t>14</w:t>
      </w:r>
      <w:r>
        <w:rPr>
          <w:rFonts w:hint="eastAsia" w:ascii="仿宋" w:hAnsi="仿宋" w:eastAsia="仿宋" w:cs="仿宋"/>
          <w:color w:val="auto"/>
          <w:sz w:val="24"/>
          <w:highlight w:val="none"/>
          <w:u w:val="single"/>
        </w:rPr>
        <w:t>天内</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p>
    <w:p w14:paraId="609DC9BD">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发包人完成竣工付款的期限：</w:t>
      </w:r>
    </w:p>
    <w:p w14:paraId="69235CDD">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关于竣工付款证书异议部分复核的方式和程序：</w:t>
      </w:r>
      <w:r>
        <w:rPr>
          <w:rFonts w:hint="eastAsia" w:ascii="仿宋" w:hAnsi="仿宋" w:eastAsia="仿宋" w:cs="仿宋"/>
          <w:color w:val="auto"/>
          <w:sz w:val="24"/>
          <w:highlight w:val="none"/>
          <w:u w:val="single"/>
        </w:rPr>
        <w:t xml:space="preserve">  按通用条款执行。</w:t>
      </w:r>
    </w:p>
    <w:p w14:paraId="29AB22D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14.4 最终结清</w:t>
      </w:r>
    </w:p>
    <w:p w14:paraId="2115905D">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14.4.1 最终结清申请单</w:t>
      </w:r>
    </w:p>
    <w:p w14:paraId="72B15A0D">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承包人提交最终结清申请单的份数：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sz w:val="24"/>
          <w:highlight w:val="none"/>
          <w:u w:val="single"/>
        </w:rPr>
        <w:t>3</w:t>
      </w:r>
      <w:r>
        <w:rPr>
          <w:rFonts w:hint="eastAsia" w:ascii="仿宋" w:hAnsi="仿宋" w:eastAsia="仿宋" w:cs="仿宋"/>
          <w:color w:val="auto"/>
          <w:sz w:val="24"/>
          <w:highlight w:val="none"/>
          <w:u w:val="single"/>
        </w:rPr>
        <w:t xml:space="preserve">份  </w:t>
      </w:r>
      <w:r>
        <w:rPr>
          <w:rFonts w:hint="eastAsia" w:ascii="仿宋" w:hAnsi="仿宋" w:eastAsia="仿宋" w:cs="仿宋"/>
          <w:color w:val="auto"/>
          <w:sz w:val="24"/>
          <w:highlight w:val="none"/>
        </w:rPr>
        <w:t>。</w:t>
      </w:r>
    </w:p>
    <w:p w14:paraId="05E4DEA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承包人提交最终结算申请单的期限：</w:t>
      </w:r>
      <w:r>
        <w:rPr>
          <w:rFonts w:hint="eastAsia" w:ascii="仿宋" w:hAnsi="仿宋" w:eastAsia="仿宋" w:cs="仿宋"/>
          <w:color w:val="auto"/>
          <w:sz w:val="24"/>
          <w:highlight w:val="none"/>
          <w:u w:val="single"/>
        </w:rPr>
        <w:t xml:space="preserve">缺陷期满七天内    </w:t>
      </w:r>
      <w:r>
        <w:rPr>
          <w:rFonts w:hint="eastAsia" w:ascii="仿宋" w:hAnsi="仿宋" w:eastAsia="仿宋" w:cs="仿宋"/>
          <w:color w:val="auto"/>
          <w:sz w:val="24"/>
          <w:highlight w:val="none"/>
        </w:rPr>
        <w:t xml:space="preserve">。 </w:t>
      </w:r>
    </w:p>
    <w:p w14:paraId="7A13D107">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14.4.2 最终结清证书和支付</w:t>
      </w:r>
    </w:p>
    <w:p w14:paraId="418EBF7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（1）发包人完成最终结清申请单的审批并颁发最终结清证书的期限：</w:t>
      </w:r>
      <w:r>
        <w:rPr>
          <w:rFonts w:hint="eastAsia" w:ascii="仿宋" w:hAnsi="仿宋" w:eastAsia="仿宋" w:cs="仿宋"/>
          <w:color w:val="auto"/>
          <w:sz w:val="24"/>
          <w:highlight w:val="none"/>
          <w:u w:val="single"/>
        </w:rPr>
        <w:t>收到申请</w:t>
      </w:r>
      <w:r>
        <w:rPr>
          <w:rFonts w:hint="eastAsia" w:ascii="仿宋" w:hAnsi="仿宋" w:eastAsia="仿宋" w:cs="仿宋"/>
          <w:color w:val="auto"/>
          <w:sz w:val="24"/>
          <w:highlight w:val="none"/>
          <w:u w:val="single"/>
          <w:lang w:val="en-US" w:eastAsia="zh-CN"/>
        </w:rPr>
        <w:t>14</w:t>
      </w:r>
      <w:r>
        <w:rPr>
          <w:rFonts w:hint="eastAsia" w:ascii="仿宋" w:hAnsi="仿宋" w:eastAsia="仿宋" w:cs="仿宋"/>
          <w:color w:val="auto"/>
          <w:sz w:val="24"/>
          <w:highlight w:val="none"/>
          <w:u w:val="single"/>
        </w:rPr>
        <w:t>天内</w:t>
      </w:r>
      <w:r>
        <w:rPr>
          <w:rFonts w:hint="eastAsia" w:ascii="仿宋" w:hAnsi="仿宋" w:eastAsia="仿宋" w:cs="仿宋"/>
          <w:color w:val="auto"/>
          <w:sz w:val="24"/>
          <w:highlight w:val="none"/>
        </w:rPr>
        <w:t>。</w:t>
      </w:r>
    </w:p>
    <w:p w14:paraId="360A8327">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（2）发包人完成支付的期限：</w:t>
      </w:r>
      <w:r>
        <w:rPr>
          <w:rFonts w:hint="eastAsia" w:ascii="仿宋" w:hAnsi="仿宋" w:eastAsia="仿宋" w:cs="仿宋"/>
          <w:color w:val="auto"/>
          <w:sz w:val="24"/>
          <w:highlight w:val="none"/>
          <w:u w:val="single"/>
        </w:rPr>
        <w:t xml:space="preserve">     申请签发后</w:t>
      </w:r>
      <w:r>
        <w:rPr>
          <w:rFonts w:hint="eastAsia" w:ascii="仿宋" w:hAnsi="仿宋" w:eastAsia="仿宋" w:cs="仿宋"/>
          <w:color w:val="auto"/>
          <w:sz w:val="24"/>
          <w:highlight w:val="none"/>
          <w:u w:val="single"/>
          <w:lang w:val="en-US" w:eastAsia="zh-CN"/>
        </w:rPr>
        <w:t>10</w:t>
      </w:r>
      <w:r>
        <w:rPr>
          <w:rFonts w:hint="eastAsia" w:ascii="仿宋" w:hAnsi="仿宋" w:eastAsia="仿宋" w:cs="仿宋"/>
          <w:color w:val="auto"/>
          <w:sz w:val="24"/>
          <w:highlight w:val="none"/>
          <w:u w:val="single"/>
        </w:rPr>
        <w:t xml:space="preserve">天内    </w:t>
      </w:r>
      <w:r>
        <w:rPr>
          <w:rFonts w:hint="eastAsia" w:ascii="仿宋" w:hAnsi="仿宋" w:eastAsia="仿宋" w:cs="仿宋"/>
          <w:color w:val="auto"/>
          <w:sz w:val="24"/>
          <w:highlight w:val="none"/>
        </w:rPr>
        <w:t>。</w:t>
      </w:r>
    </w:p>
    <w:bookmarkEnd w:id="869"/>
    <w:bookmarkEnd w:id="870"/>
    <w:bookmarkEnd w:id="871"/>
    <w:bookmarkEnd w:id="872"/>
    <w:bookmarkEnd w:id="873"/>
    <w:bookmarkEnd w:id="874"/>
    <w:bookmarkEnd w:id="875"/>
    <w:bookmarkEnd w:id="881"/>
    <w:p w14:paraId="5CE378B6">
      <w:pPr>
        <w:pStyle w:val="4"/>
        <w:spacing w:before="120" w:after="120" w:line="360" w:lineRule="auto"/>
        <w:rPr>
          <w:rFonts w:hint="eastAsia" w:ascii="仿宋" w:hAnsi="仿宋" w:eastAsia="仿宋" w:cs="仿宋"/>
          <w:b w:val="0"/>
          <w:color w:val="auto"/>
          <w:sz w:val="24"/>
          <w:szCs w:val="24"/>
          <w:highlight w:val="none"/>
        </w:rPr>
      </w:pPr>
      <w:bookmarkStart w:id="883" w:name="_Toc351203647"/>
      <w:bookmarkStart w:id="884" w:name="_Toc267251483"/>
      <w:bookmarkStart w:id="885" w:name="_Toc267251482"/>
      <w:bookmarkStart w:id="886" w:name="_Toc267251484"/>
      <w:bookmarkStart w:id="887" w:name="_Toc267251485"/>
      <w:bookmarkStart w:id="888" w:name="_Toc267251486"/>
      <w:bookmarkStart w:id="889" w:name="_Toc267251489"/>
      <w:bookmarkStart w:id="890" w:name="_Toc267251490"/>
      <w:bookmarkStart w:id="891" w:name="_Toc267251488"/>
      <w:bookmarkStart w:id="892" w:name="_Toc267251501"/>
      <w:bookmarkStart w:id="893" w:name="_Toc267251494"/>
      <w:bookmarkStart w:id="894" w:name="_Toc267251493"/>
      <w:bookmarkStart w:id="895" w:name="_Toc267251491"/>
      <w:bookmarkStart w:id="896" w:name="_Toc267251499"/>
      <w:bookmarkStart w:id="897" w:name="_Toc267251496"/>
      <w:bookmarkStart w:id="898" w:name="_Toc267251492"/>
      <w:bookmarkStart w:id="899" w:name="_Toc267251497"/>
      <w:bookmarkStart w:id="900" w:name="_Toc267251495"/>
      <w:bookmarkStart w:id="901" w:name="_Toc267251503"/>
      <w:bookmarkStart w:id="902" w:name="_Toc267251498"/>
      <w:bookmarkStart w:id="903" w:name="_Toc267251502"/>
      <w:bookmarkStart w:id="904" w:name="_Toc267251506"/>
      <w:bookmarkStart w:id="905" w:name="_Toc267251504"/>
      <w:bookmarkStart w:id="906" w:name="_Toc267251507"/>
      <w:bookmarkStart w:id="907" w:name="_Toc267251508"/>
      <w:bookmarkStart w:id="908" w:name="_Toc267251509"/>
      <w:bookmarkStart w:id="909" w:name="_Toc267251515"/>
      <w:bookmarkStart w:id="910" w:name="_Toc267251511"/>
      <w:bookmarkStart w:id="911" w:name="_Toc267251513"/>
      <w:bookmarkStart w:id="912" w:name="_Toc267251514"/>
      <w:bookmarkStart w:id="913" w:name="_Toc267251510"/>
      <w:r>
        <w:rPr>
          <w:rFonts w:hint="eastAsia" w:ascii="仿宋" w:hAnsi="仿宋" w:eastAsia="仿宋" w:cs="仿宋"/>
          <w:b w:val="0"/>
          <w:color w:val="auto"/>
          <w:sz w:val="24"/>
          <w:szCs w:val="24"/>
          <w:highlight w:val="none"/>
        </w:rPr>
        <w:t>15. 缺陷责任期与保修</w:t>
      </w:r>
      <w:bookmarkEnd w:id="883"/>
    </w:p>
    <w:p w14:paraId="4BB573D6">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15.2缺陷责任期</w:t>
      </w:r>
      <w:bookmarkEnd w:id="884"/>
    </w:p>
    <w:p w14:paraId="406E0129">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缺陷责任期的具体期限：</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12</w:t>
      </w:r>
      <w:r>
        <w:rPr>
          <w:rFonts w:hint="eastAsia" w:ascii="仿宋" w:hAnsi="仿宋" w:eastAsia="仿宋" w:cs="仿宋"/>
          <w:color w:val="auto"/>
          <w:sz w:val="24"/>
          <w:highlight w:val="none"/>
          <w:u w:val="single"/>
        </w:rPr>
        <w:t xml:space="preserve">个月      </w:t>
      </w:r>
      <w:r>
        <w:rPr>
          <w:rFonts w:hint="eastAsia" w:ascii="仿宋" w:hAnsi="仿宋" w:eastAsia="仿宋" w:cs="仿宋"/>
          <w:color w:val="auto"/>
          <w:sz w:val="24"/>
          <w:highlight w:val="none"/>
        </w:rPr>
        <w:t xml:space="preserve">。      </w:t>
      </w:r>
    </w:p>
    <w:p w14:paraId="6E27AF48">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15.3 质量保证金</w:t>
      </w:r>
    </w:p>
    <w:p w14:paraId="5BE62E6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关于是否扣留质量保证金的约定：</w:t>
      </w:r>
      <w:r>
        <w:rPr>
          <w:rFonts w:hint="eastAsia" w:ascii="仿宋" w:hAnsi="仿宋" w:eastAsia="仿宋" w:cs="仿宋"/>
          <w:color w:val="auto"/>
          <w:sz w:val="24"/>
          <w:highlight w:val="none"/>
          <w:u w:val="single"/>
        </w:rPr>
        <w:t xml:space="preserve">  扣留  </w:t>
      </w:r>
      <w:r>
        <w:rPr>
          <w:rFonts w:hint="eastAsia" w:ascii="仿宋" w:hAnsi="仿宋" w:eastAsia="仿宋" w:cs="仿宋"/>
          <w:color w:val="auto"/>
          <w:sz w:val="24"/>
          <w:highlight w:val="none"/>
        </w:rPr>
        <w:t>。</w:t>
      </w:r>
    </w:p>
    <w:p w14:paraId="0F461385">
      <w:pPr>
        <w:spacing w:line="360" w:lineRule="auto"/>
        <w:ind w:firstLine="480" w:firstLineChars="200"/>
        <w:jc w:val="left"/>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15.3.1 承包人提供质量保证金的方式</w:t>
      </w:r>
    </w:p>
    <w:p w14:paraId="6C466882">
      <w:pPr>
        <w:spacing w:line="360" w:lineRule="auto"/>
        <w:ind w:firstLine="480" w:firstLineChars="200"/>
        <w:jc w:val="left"/>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质量保证金采用以下第</w:t>
      </w:r>
      <w:r>
        <w:rPr>
          <w:rFonts w:hint="eastAsia" w:ascii="仿宋" w:hAnsi="仿宋" w:eastAsia="仿宋" w:cs="仿宋"/>
          <w:b w:val="0"/>
          <w:bCs w:val="0"/>
          <w:color w:val="auto"/>
          <w:sz w:val="24"/>
          <w:highlight w:val="none"/>
          <w:u w:val="single"/>
        </w:rPr>
        <w:t>（2）</w:t>
      </w:r>
      <w:r>
        <w:rPr>
          <w:rFonts w:hint="eastAsia" w:ascii="仿宋" w:hAnsi="仿宋" w:eastAsia="仿宋" w:cs="仿宋"/>
          <w:b w:val="0"/>
          <w:bCs w:val="0"/>
          <w:color w:val="auto"/>
          <w:sz w:val="24"/>
          <w:highlight w:val="none"/>
        </w:rPr>
        <w:t>种支付方式：</w:t>
      </w:r>
    </w:p>
    <w:p w14:paraId="5A474DCB">
      <w:pPr>
        <w:autoSpaceDE w:val="0"/>
        <w:autoSpaceDN w:val="0"/>
        <w:adjustRightInd w:val="0"/>
        <w:spacing w:line="360" w:lineRule="auto"/>
        <w:ind w:firstLine="480" w:firstLineChars="200"/>
        <w:jc w:val="left"/>
        <w:rPr>
          <w:rFonts w:hint="eastAsia" w:ascii="仿宋" w:hAnsi="仿宋" w:eastAsia="仿宋" w:cs="仿宋"/>
          <w:b w:val="0"/>
          <w:bCs w:val="0"/>
          <w:color w:val="auto"/>
          <w:kern w:val="0"/>
          <w:sz w:val="24"/>
          <w:highlight w:val="none"/>
        </w:rPr>
      </w:pPr>
      <w:r>
        <w:rPr>
          <w:rFonts w:hint="eastAsia" w:ascii="仿宋" w:hAnsi="仿宋" w:eastAsia="仿宋" w:cs="仿宋"/>
          <w:b w:val="0"/>
          <w:bCs w:val="0"/>
          <w:color w:val="auto"/>
          <w:kern w:val="0"/>
          <w:sz w:val="24"/>
          <w:highlight w:val="none"/>
        </w:rPr>
        <w:t>（1）质量保证金保函，保证金额为：</w:t>
      </w:r>
      <w:r>
        <w:rPr>
          <w:rFonts w:hint="eastAsia" w:ascii="仿宋" w:hAnsi="仿宋" w:eastAsia="仿宋" w:cs="仿宋"/>
          <w:b w:val="0"/>
          <w:bCs w:val="0"/>
          <w:color w:val="auto"/>
          <w:kern w:val="0"/>
          <w:sz w:val="24"/>
          <w:highlight w:val="none"/>
          <w:u w:val="single"/>
        </w:rPr>
        <w:t xml:space="preserve">  </w:t>
      </w:r>
      <w:r>
        <w:rPr>
          <w:rFonts w:hint="eastAsia" w:ascii="仿宋" w:hAnsi="仿宋" w:eastAsia="仿宋" w:cs="仿宋"/>
          <w:b w:val="0"/>
          <w:bCs w:val="0"/>
          <w:color w:val="auto"/>
          <w:kern w:val="0"/>
          <w:sz w:val="24"/>
          <w:highlight w:val="none"/>
        </w:rPr>
        <w:t xml:space="preserve">； </w:t>
      </w:r>
    </w:p>
    <w:p w14:paraId="291C0978">
      <w:pPr>
        <w:autoSpaceDE w:val="0"/>
        <w:autoSpaceDN w:val="0"/>
        <w:adjustRightInd w:val="0"/>
        <w:spacing w:line="360" w:lineRule="auto"/>
        <w:ind w:firstLine="480" w:firstLineChars="200"/>
        <w:jc w:val="left"/>
        <w:rPr>
          <w:rFonts w:hint="eastAsia" w:ascii="仿宋" w:hAnsi="仿宋" w:eastAsia="仿宋" w:cs="仿宋"/>
          <w:b w:val="0"/>
          <w:bCs w:val="0"/>
          <w:color w:val="auto"/>
          <w:kern w:val="0"/>
          <w:sz w:val="24"/>
          <w:highlight w:val="none"/>
        </w:rPr>
      </w:pPr>
      <w:r>
        <w:rPr>
          <w:rFonts w:hint="eastAsia" w:ascii="仿宋" w:hAnsi="仿宋" w:eastAsia="仿宋" w:cs="仿宋"/>
          <w:b w:val="0"/>
          <w:bCs w:val="0"/>
          <w:color w:val="auto"/>
          <w:kern w:val="0"/>
          <w:sz w:val="24"/>
          <w:highlight w:val="none"/>
        </w:rPr>
        <w:t>（2）</w:t>
      </w:r>
      <w:r>
        <w:rPr>
          <w:rFonts w:hint="eastAsia" w:ascii="仿宋" w:hAnsi="仿宋" w:eastAsia="仿宋" w:cs="仿宋"/>
          <w:b w:val="0"/>
          <w:bCs w:val="0"/>
          <w:color w:val="auto"/>
          <w:kern w:val="0"/>
          <w:sz w:val="24"/>
          <w:highlight w:val="none"/>
          <w:u w:val="single"/>
        </w:rPr>
        <w:t xml:space="preserve"> </w:t>
      </w:r>
      <w:r>
        <w:rPr>
          <w:rFonts w:hint="eastAsia" w:ascii="仿宋" w:hAnsi="仿宋" w:eastAsia="仿宋" w:cs="仿宋"/>
          <w:b w:val="0"/>
          <w:bCs w:val="0"/>
          <w:color w:val="auto"/>
          <w:kern w:val="0"/>
          <w:sz w:val="24"/>
          <w:highlight w:val="none"/>
          <w:u w:val="single"/>
          <w:lang w:val="en-US" w:eastAsia="zh-CN"/>
        </w:rPr>
        <w:t>1.5</w:t>
      </w:r>
      <w:r>
        <w:rPr>
          <w:rFonts w:hint="eastAsia" w:ascii="仿宋" w:hAnsi="仿宋" w:eastAsia="仿宋" w:cs="仿宋"/>
          <w:b w:val="0"/>
          <w:bCs w:val="0"/>
          <w:color w:val="auto"/>
          <w:kern w:val="0"/>
          <w:sz w:val="24"/>
          <w:highlight w:val="none"/>
          <w:u w:val="single"/>
        </w:rPr>
        <w:t xml:space="preserve"> </w:t>
      </w:r>
      <w:r>
        <w:rPr>
          <w:rFonts w:hint="eastAsia" w:ascii="仿宋" w:hAnsi="仿宋" w:eastAsia="仿宋" w:cs="仿宋"/>
          <w:b w:val="0"/>
          <w:bCs w:val="0"/>
          <w:color w:val="auto"/>
          <w:kern w:val="0"/>
          <w:sz w:val="24"/>
          <w:highlight w:val="none"/>
        </w:rPr>
        <w:t>%的工程结算价款；</w:t>
      </w:r>
    </w:p>
    <w:p w14:paraId="24B3F72E">
      <w:pPr>
        <w:autoSpaceDE w:val="0"/>
        <w:autoSpaceDN w:val="0"/>
        <w:adjustRightInd w:val="0"/>
        <w:spacing w:line="360" w:lineRule="auto"/>
        <w:ind w:firstLine="480" w:firstLineChars="200"/>
        <w:jc w:val="left"/>
        <w:rPr>
          <w:rFonts w:hint="eastAsia" w:ascii="仿宋" w:hAnsi="仿宋" w:eastAsia="仿宋" w:cs="仿宋"/>
          <w:b w:val="0"/>
          <w:bCs w:val="0"/>
          <w:color w:val="auto"/>
          <w:kern w:val="0"/>
          <w:sz w:val="24"/>
          <w:highlight w:val="none"/>
        </w:rPr>
      </w:pPr>
      <w:r>
        <w:rPr>
          <w:rFonts w:hint="eastAsia" w:ascii="仿宋" w:hAnsi="仿宋" w:eastAsia="仿宋" w:cs="仿宋"/>
          <w:b w:val="0"/>
          <w:bCs w:val="0"/>
          <w:color w:val="auto"/>
          <w:kern w:val="0"/>
          <w:sz w:val="24"/>
          <w:highlight w:val="none"/>
        </w:rPr>
        <w:t>（3）其他方式:</w:t>
      </w:r>
      <w:r>
        <w:rPr>
          <w:rFonts w:hint="eastAsia" w:ascii="仿宋" w:hAnsi="仿宋" w:eastAsia="仿宋" w:cs="仿宋"/>
          <w:b w:val="0"/>
          <w:bCs w:val="0"/>
          <w:color w:val="auto"/>
          <w:kern w:val="0"/>
          <w:sz w:val="24"/>
          <w:highlight w:val="none"/>
          <w:u w:val="single"/>
          <w:lang w:val="en-US" w:eastAsia="zh-CN"/>
        </w:rPr>
        <w:t xml:space="preserve"> </w:t>
      </w:r>
      <w:r>
        <w:rPr>
          <w:rFonts w:hint="eastAsia" w:ascii="仿宋" w:hAnsi="仿宋" w:eastAsia="仿宋" w:cs="仿宋"/>
          <w:b w:val="0"/>
          <w:bCs w:val="0"/>
          <w:color w:val="auto"/>
          <w:kern w:val="0"/>
          <w:sz w:val="24"/>
          <w:highlight w:val="none"/>
          <w:u w:val="single"/>
        </w:rPr>
        <w:t xml:space="preserve">          /        </w:t>
      </w:r>
      <w:r>
        <w:rPr>
          <w:rFonts w:hint="eastAsia" w:ascii="仿宋" w:hAnsi="仿宋" w:eastAsia="仿宋" w:cs="仿宋"/>
          <w:b w:val="0"/>
          <w:bCs w:val="0"/>
          <w:color w:val="auto"/>
          <w:kern w:val="0"/>
          <w:sz w:val="24"/>
          <w:highlight w:val="none"/>
          <w:u w:val="single"/>
          <w:lang w:val="en-US" w:eastAsia="zh-CN"/>
        </w:rPr>
        <w:t xml:space="preserve"> </w:t>
      </w:r>
      <w:r>
        <w:rPr>
          <w:rFonts w:hint="eastAsia" w:ascii="仿宋" w:hAnsi="仿宋" w:eastAsia="仿宋" w:cs="仿宋"/>
          <w:b w:val="0"/>
          <w:bCs w:val="0"/>
          <w:color w:val="auto"/>
          <w:kern w:val="0"/>
          <w:sz w:val="24"/>
          <w:highlight w:val="none"/>
        </w:rPr>
        <w:t>。</w:t>
      </w:r>
    </w:p>
    <w:p w14:paraId="56ACCAD7">
      <w:pPr>
        <w:spacing w:line="360" w:lineRule="auto"/>
        <w:ind w:firstLine="480" w:firstLineChars="200"/>
        <w:jc w:val="left"/>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 xml:space="preserve">15.3.2 质量保证金的扣留 </w:t>
      </w:r>
    </w:p>
    <w:p w14:paraId="61D1776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质量保证金的扣留采取以下第</w:t>
      </w:r>
      <w:r>
        <w:rPr>
          <w:rFonts w:hint="eastAsia" w:ascii="仿宋" w:hAnsi="仿宋" w:eastAsia="仿宋" w:cs="仿宋"/>
          <w:color w:val="auto"/>
          <w:sz w:val="24"/>
          <w:highlight w:val="none"/>
          <w:u w:val="single"/>
        </w:rPr>
        <w:t>（2）</w:t>
      </w:r>
      <w:r>
        <w:rPr>
          <w:rFonts w:hint="eastAsia" w:ascii="仿宋" w:hAnsi="仿宋" w:eastAsia="仿宋" w:cs="仿宋"/>
          <w:color w:val="auto"/>
          <w:sz w:val="24"/>
          <w:highlight w:val="none"/>
        </w:rPr>
        <w:t>种方式：</w:t>
      </w:r>
    </w:p>
    <w:p w14:paraId="38ED171B">
      <w:pPr>
        <w:autoSpaceDE w:val="0"/>
        <w:autoSpaceDN w:val="0"/>
        <w:adjustRightInd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（1）在支付工程进度款时逐次扣留，在此情形下，质量保证金的计算基数不包括预付款的支付、扣回以及价格调整的金额；</w:t>
      </w:r>
    </w:p>
    <w:p w14:paraId="3F026C85">
      <w:pPr>
        <w:autoSpaceDE w:val="0"/>
        <w:autoSpaceDN w:val="0"/>
        <w:adjustRightInd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（2）工程竣工结算时一次性扣留质量保证金；</w:t>
      </w:r>
    </w:p>
    <w:p w14:paraId="63591240">
      <w:pPr>
        <w:autoSpaceDE w:val="0"/>
        <w:autoSpaceDN w:val="0"/>
        <w:adjustRightInd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（3）其他扣留方式:</w:t>
      </w:r>
      <w:r>
        <w:rPr>
          <w:rFonts w:hint="eastAsia" w:ascii="仿宋" w:hAnsi="仿宋" w:eastAsia="仿宋" w:cs="仿宋"/>
          <w:color w:val="auto"/>
          <w:kern w:val="0"/>
          <w:sz w:val="24"/>
          <w:highlight w:val="none"/>
          <w:u w:val="single"/>
        </w:rPr>
        <w:t xml:space="preserve">         /                  </w:t>
      </w:r>
      <w:r>
        <w:rPr>
          <w:rFonts w:hint="eastAsia" w:ascii="仿宋" w:hAnsi="仿宋" w:eastAsia="仿宋" w:cs="仿宋"/>
          <w:color w:val="auto"/>
          <w:kern w:val="0"/>
          <w:sz w:val="24"/>
          <w:highlight w:val="none"/>
        </w:rPr>
        <w:t>。</w:t>
      </w:r>
    </w:p>
    <w:p w14:paraId="62870C7D">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关于质量保证金的补充约定：</w:t>
      </w:r>
      <w:r>
        <w:rPr>
          <w:rFonts w:hint="eastAsia" w:ascii="仿宋" w:hAnsi="仿宋" w:eastAsia="仿宋" w:cs="仿宋"/>
          <w:color w:val="auto"/>
          <w:kern w:val="0"/>
          <w:sz w:val="24"/>
          <w:highlight w:val="none"/>
          <w:u w:val="single"/>
        </w:rPr>
        <w:t>工程竣工验收达不到约定的质量标准，则没收质量保证金</w:t>
      </w:r>
      <w:r>
        <w:rPr>
          <w:rFonts w:hint="eastAsia" w:ascii="仿宋" w:hAnsi="仿宋" w:eastAsia="仿宋" w:cs="仿宋"/>
          <w:color w:val="auto"/>
          <w:kern w:val="0"/>
          <w:sz w:val="24"/>
          <w:highlight w:val="none"/>
        </w:rPr>
        <w:t>。</w:t>
      </w:r>
    </w:p>
    <w:bookmarkEnd w:id="885"/>
    <w:bookmarkEnd w:id="886"/>
    <w:p w14:paraId="63219B18">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15.4保修</w:t>
      </w:r>
    </w:p>
    <w:bookmarkEnd w:id="887"/>
    <w:p w14:paraId="07DF520A">
      <w:pPr>
        <w:spacing w:line="360" w:lineRule="auto"/>
        <w:ind w:firstLine="468" w:firstLineChars="19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15.4.1 保修责任</w:t>
      </w:r>
    </w:p>
    <w:p w14:paraId="088B5639">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工程保修期为：</w:t>
      </w:r>
      <w:r>
        <w:rPr>
          <w:rFonts w:hint="eastAsia" w:ascii="仿宋" w:hAnsi="仿宋" w:eastAsia="仿宋" w:cs="仿宋"/>
          <w:color w:val="auto"/>
          <w:kern w:val="0"/>
          <w:sz w:val="24"/>
          <w:highlight w:val="none"/>
          <w:u w:val="single"/>
        </w:rPr>
        <w:t xml:space="preserve">  见工程质量保修书    </w:t>
      </w:r>
      <w:r>
        <w:rPr>
          <w:rFonts w:hint="eastAsia" w:ascii="仿宋" w:hAnsi="仿宋" w:eastAsia="仿宋" w:cs="仿宋"/>
          <w:color w:val="auto"/>
          <w:kern w:val="0"/>
          <w:sz w:val="24"/>
          <w:highlight w:val="none"/>
        </w:rPr>
        <w:t>。</w:t>
      </w:r>
    </w:p>
    <w:p w14:paraId="52F5A26B">
      <w:pPr>
        <w:spacing w:line="360" w:lineRule="auto"/>
        <w:ind w:firstLine="468" w:firstLineChars="195"/>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15.4.3 修复通知</w:t>
      </w:r>
    </w:p>
    <w:p w14:paraId="40FEA062">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承包人收到保修通知并到达工程现场的合理时间：</w:t>
      </w:r>
      <w:r>
        <w:rPr>
          <w:rFonts w:hint="eastAsia" w:ascii="仿宋" w:hAnsi="仿宋" w:eastAsia="仿宋" w:cs="仿宋"/>
          <w:color w:val="auto"/>
          <w:kern w:val="0"/>
          <w:sz w:val="24"/>
          <w:highlight w:val="none"/>
          <w:u w:val="single"/>
        </w:rPr>
        <w:t xml:space="preserve">收到通知书24小时内 </w:t>
      </w:r>
      <w:r>
        <w:rPr>
          <w:rFonts w:hint="eastAsia" w:ascii="仿宋" w:hAnsi="仿宋" w:eastAsia="仿宋" w:cs="仿宋"/>
          <w:color w:val="auto"/>
          <w:kern w:val="0"/>
          <w:sz w:val="24"/>
          <w:highlight w:val="none"/>
        </w:rPr>
        <w:t>。</w:t>
      </w:r>
    </w:p>
    <w:bookmarkEnd w:id="888"/>
    <w:bookmarkEnd w:id="889"/>
    <w:bookmarkEnd w:id="890"/>
    <w:bookmarkEnd w:id="891"/>
    <w:p w14:paraId="4B445912">
      <w:pPr>
        <w:pStyle w:val="4"/>
        <w:spacing w:before="120" w:after="120" w:line="360" w:lineRule="auto"/>
        <w:rPr>
          <w:rFonts w:hint="eastAsia" w:ascii="仿宋" w:hAnsi="仿宋" w:eastAsia="仿宋" w:cs="仿宋"/>
          <w:b w:val="0"/>
          <w:color w:val="auto"/>
          <w:sz w:val="24"/>
          <w:szCs w:val="24"/>
          <w:highlight w:val="none"/>
        </w:rPr>
      </w:pPr>
      <w:bookmarkStart w:id="914" w:name="_Toc351203648"/>
      <w:bookmarkStart w:id="915" w:name="_Toc280868717"/>
      <w:bookmarkStart w:id="916" w:name="_Toc280868718"/>
      <w:r>
        <w:rPr>
          <w:rFonts w:hint="eastAsia" w:ascii="仿宋" w:hAnsi="仿宋" w:eastAsia="仿宋" w:cs="仿宋"/>
          <w:b w:val="0"/>
          <w:color w:val="auto"/>
          <w:sz w:val="24"/>
          <w:szCs w:val="24"/>
          <w:highlight w:val="none"/>
        </w:rPr>
        <w:t>16. 违约</w:t>
      </w:r>
      <w:bookmarkEnd w:id="914"/>
    </w:p>
    <w:p w14:paraId="5C6A78CD">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16.1 发包人违约</w:t>
      </w:r>
    </w:p>
    <w:p w14:paraId="0F24AED2">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16.1.1发包人违约的情形</w:t>
      </w:r>
    </w:p>
    <w:p w14:paraId="3986AE25">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发包人违约的其他情形：</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73A6E4F7">
      <w:pPr>
        <w:spacing w:line="360" w:lineRule="auto"/>
        <w:ind w:left="1200" w:hanging="1200" w:hangingChars="5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16.1.2 发包人违约的责任</w:t>
      </w:r>
    </w:p>
    <w:p w14:paraId="64A48E2B">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发包人违约责任的承担方式和计算方法：</w:t>
      </w:r>
    </w:p>
    <w:p w14:paraId="5888FBF7">
      <w:pPr>
        <w:spacing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（1）因发包人原因未能在计划开工日期前7天内下达开工通知的违约责任：</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发包人赔偿承包人有关损失，顺延延误工期</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w:t>
      </w:r>
    </w:p>
    <w:p w14:paraId="39EDC064">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（2）因发包人原因未能按合同约定支付合同价款的违约责任：</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按通用条款执行</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w:t>
      </w:r>
    </w:p>
    <w:p w14:paraId="66CA68DF">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（3）发包人违反第10.1款〔变更的范围〕第（2）项约定，自行实施被取消的工作或转由他人实施的违约责任：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632265FE">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延误的工期顺延，并按约定地点供货</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w:t>
      </w:r>
    </w:p>
    <w:p w14:paraId="6455FCDE">
      <w:pPr>
        <w:spacing w:line="360" w:lineRule="auto"/>
        <w:ind w:firstLine="480" w:firstLineChars="200"/>
        <w:jc w:val="left"/>
        <w:rPr>
          <w:rFonts w:hint="eastAsia" w:ascii="仿宋" w:hAnsi="仿宋" w:eastAsia="仿宋" w:cs="仿宋"/>
          <w:color w:val="auto"/>
          <w:kern w:val="0"/>
          <w:sz w:val="24"/>
          <w:highlight w:val="none"/>
          <w:u w:val="single"/>
          <w:lang w:eastAsia="zh-CN"/>
        </w:rPr>
      </w:pPr>
      <w:r>
        <w:rPr>
          <w:rFonts w:hint="eastAsia" w:ascii="仿宋" w:hAnsi="仿宋" w:eastAsia="仿宋" w:cs="仿宋"/>
          <w:color w:val="auto"/>
          <w:kern w:val="0"/>
          <w:sz w:val="24"/>
          <w:highlight w:val="none"/>
        </w:rPr>
        <w:t>（5）因发包人违反合同约定造成暂停施工的违约责任：</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工期顺延</w:t>
      </w:r>
      <w:r>
        <w:rPr>
          <w:rFonts w:hint="eastAsia" w:ascii="仿宋" w:hAnsi="仿宋" w:eastAsia="仿宋" w:cs="仿宋"/>
          <w:color w:val="auto"/>
          <w:kern w:val="0"/>
          <w:sz w:val="24"/>
          <w:highlight w:val="none"/>
          <w:u w:val="single"/>
          <w:lang w:eastAsia="zh-CN"/>
        </w:rPr>
        <w:t>。</w:t>
      </w:r>
    </w:p>
    <w:p w14:paraId="0C909ABD">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（6）发包人无正当理由没有在约定期限内发出复工指示，导致承包人无法复工的违约责任：</w:t>
      </w:r>
      <w:r>
        <w:rPr>
          <w:rFonts w:hint="eastAsia" w:ascii="仿宋" w:hAnsi="仿宋" w:eastAsia="仿宋" w:cs="仿宋"/>
          <w:color w:val="auto"/>
          <w:kern w:val="0"/>
          <w:sz w:val="24"/>
          <w:highlight w:val="none"/>
          <w:u w:val="single"/>
        </w:rPr>
        <w:t xml:space="preserve"> 由发包人承担相应责任  </w:t>
      </w:r>
      <w:r>
        <w:rPr>
          <w:rFonts w:hint="eastAsia" w:ascii="仿宋" w:hAnsi="仿宋" w:eastAsia="仿宋" w:cs="仿宋"/>
          <w:color w:val="auto"/>
          <w:kern w:val="0"/>
          <w:sz w:val="24"/>
          <w:highlight w:val="none"/>
        </w:rPr>
        <w:t>。</w:t>
      </w:r>
    </w:p>
    <w:p w14:paraId="30434BC3">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（7）其他：</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100DB61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16.1.3 因发包人违约解除合同</w:t>
      </w:r>
    </w:p>
    <w:p w14:paraId="4500BA05">
      <w:pPr>
        <w:autoSpaceDE w:val="0"/>
        <w:autoSpaceDN w:val="0"/>
        <w:adjustRightInd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承包人按16.1.1项〔发包人违约的情形〕约定暂停施工满</w:t>
      </w:r>
      <w:r>
        <w:rPr>
          <w:rFonts w:hint="eastAsia" w:ascii="仿宋" w:hAnsi="仿宋" w:eastAsia="仿宋" w:cs="仿宋"/>
          <w:color w:val="auto"/>
          <w:kern w:val="0"/>
          <w:sz w:val="24"/>
          <w:highlight w:val="none"/>
          <w:u w:val="single"/>
        </w:rPr>
        <w:t>60</w:t>
      </w:r>
      <w:r>
        <w:rPr>
          <w:rFonts w:hint="eastAsia" w:ascii="仿宋" w:hAnsi="仿宋" w:eastAsia="仿宋" w:cs="仿宋"/>
          <w:color w:val="auto"/>
          <w:kern w:val="0"/>
          <w:sz w:val="24"/>
          <w:highlight w:val="none"/>
        </w:rPr>
        <w:t>天后发包人仍不纠正其违约行为并致使合同目的不能实现的，承包人有权解除合同。</w:t>
      </w:r>
    </w:p>
    <w:p w14:paraId="0658192A">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16.2 承包人违约</w:t>
      </w:r>
    </w:p>
    <w:p w14:paraId="71D0D95B">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16.2.1 承包人违约的情形</w:t>
      </w:r>
    </w:p>
    <w:p w14:paraId="15DF9E4E">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承包人违约的其他情形：</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由承包人承担全部费用并承担相关法律责任</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w:t>
      </w:r>
    </w:p>
    <w:p w14:paraId="4B49DB10">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16.2.2承包人违约的责任</w:t>
      </w:r>
    </w:p>
    <w:p w14:paraId="05793736">
      <w:pPr>
        <w:spacing w:line="360" w:lineRule="auto"/>
        <w:ind w:left="1"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承包人违约责任的承担方式和计算方法：</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①工程竣工验收达不到约定的质量标准，则没收质量保证金，并定期完成整改。②承包人的项目经理及主要施工管理人员必须按</w:t>
      </w:r>
      <w:r>
        <w:rPr>
          <w:rFonts w:hint="eastAsia" w:ascii="仿宋" w:hAnsi="仿宋" w:eastAsia="仿宋" w:cs="仿宋"/>
          <w:color w:val="auto"/>
          <w:kern w:val="0"/>
          <w:sz w:val="24"/>
          <w:highlight w:val="none"/>
          <w:u w:val="single"/>
          <w:lang w:eastAsia="zh-CN"/>
        </w:rPr>
        <w:t>竞包文件</w:t>
      </w:r>
      <w:r>
        <w:rPr>
          <w:rFonts w:hint="eastAsia" w:ascii="仿宋" w:hAnsi="仿宋" w:eastAsia="仿宋" w:cs="仿宋"/>
          <w:color w:val="auto"/>
          <w:kern w:val="0"/>
          <w:sz w:val="24"/>
          <w:highlight w:val="none"/>
          <w:u w:val="single"/>
        </w:rPr>
        <w:t>的承诺到岗到位，出勤不得低于23 日历天/月（以发包人或监理单位抽查结果为准，</w:t>
      </w:r>
      <w:r>
        <w:rPr>
          <w:rFonts w:hint="eastAsia" w:ascii="仿宋" w:hAnsi="仿宋" w:eastAsia="仿宋" w:cs="仿宋"/>
          <w:color w:val="auto"/>
          <w:sz w:val="24"/>
          <w:highlight w:val="none"/>
          <w:u w:val="single"/>
        </w:rPr>
        <w:t>每少一天按1000元/天每人进行处罚</w:t>
      </w:r>
      <w:r>
        <w:rPr>
          <w:rFonts w:hint="eastAsia" w:ascii="仿宋" w:hAnsi="仿宋" w:eastAsia="仿宋" w:cs="仿宋"/>
          <w:color w:val="auto"/>
          <w:kern w:val="0"/>
          <w:sz w:val="24"/>
          <w:highlight w:val="none"/>
          <w:u w:val="single"/>
        </w:rPr>
        <w:t>），未经发包人书面同意，不得随意更换（承包人所指派的项目经理除不可抗力外，必须到位，出勤不得少于23日历天/月），否则视为违约；对于违约情形的处罚，除没收项目管理班子到位率保证金外，发包人有权解除施工合同，所造成的损失由承包人承担，承包人在施工过程中应加强质量、安全生产及文明施工等管理工作，并承担由此发生的一切费用和责任。如发生重大质量、安全事故的，将提请建设行政主管部门依法处理</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 xml:space="preserve">。   </w:t>
      </w:r>
      <w:r>
        <w:rPr>
          <w:rFonts w:hint="eastAsia" w:ascii="仿宋" w:hAnsi="仿宋" w:eastAsia="仿宋" w:cs="仿宋"/>
          <w:color w:val="auto"/>
          <w:sz w:val="24"/>
          <w:highlight w:val="none"/>
        </w:rPr>
        <w:t xml:space="preserve">    </w:t>
      </w:r>
    </w:p>
    <w:p w14:paraId="7C22920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16.2.3 因承包人违约解除合同</w:t>
      </w:r>
    </w:p>
    <w:p w14:paraId="5002A500">
      <w:pPr>
        <w:spacing w:before="120" w:after="120" w:line="360" w:lineRule="auto"/>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关于承包人违约解除合同的特别约定：</w:t>
      </w:r>
      <w:r>
        <w:rPr>
          <w:rFonts w:hint="eastAsia" w:ascii="仿宋" w:hAnsi="仿宋" w:eastAsia="仿宋" w:cs="仿宋"/>
          <w:color w:val="auto"/>
          <w:kern w:val="0"/>
          <w:sz w:val="24"/>
          <w:highlight w:val="none"/>
          <w:u w:val="single"/>
        </w:rPr>
        <w:t xml:space="preserve">  按通用条款执行   </w:t>
      </w:r>
      <w:r>
        <w:rPr>
          <w:rFonts w:hint="eastAsia" w:ascii="仿宋" w:hAnsi="仿宋" w:eastAsia="仿宋" w:cs="仿宋"/>
          <w:color w:val="auto"/>
          <w:kern w:val="0"/>
          <w:sz w:val="24"/>
          <w:highlight w:val="none"/>
        </w:rPr>
        <w:t>。</w:t>
      </w:r>
    </w:p>
    <w:p w14:paraId="21101095">
      <w:pPr>
        <w:spacing w:before="120" w:after="120" w:line="360" w:lineRule="auto"/>
        <w:ind w:firstLine="480" w:firstLineChars="200"/>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 xml:space="preserve">发包人继续使用承包人在施工现场的材料、设备、临时工程、承包人文件和由承包人或以其名义编制的其他文件的费用承担方式：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305A4B10">
      <w:pPr>
        <w:pStyle w:val="4"/>
        <w:spacing w:before="120" w:after="120" w:line="360" w:lineRule="auto"/>
        <w:rPr>
          <w:rFonts w:hint="eastAsia" w:ascii="仿宋" w:hAnsi="仿宋" w:eastAsia="仿宋" w:cs="仿宋"/>
          <w:b w:val="0"/>
          <w:color w:val="auto"/>
          <w:sz w:val="24"/>
          <w:szCs w:val="24"/>
          <w:highlight w:val="none"/>
        </w:rPr>
      </w:pPr>
      <w:bookmarkStart w:id="917" w:name="_Toc351203649"/>
      <w:r>
        <w:rPr>
          <w:rFonts w:hint="eastAsia" w:ascii="仿宋" w:hAnsi="仿宋" w:eastAsia="仿宋" w:cs="仿宋"/>
          <w:b w:val="0"/>
          <w:color w:val="auto"/>
          <w:sz w:val="24"/>
          <w:szCs w:val="24"/>
          <w:highlight w:val="none"/>
        </w:rPr>
        <w:t>17. 不可抗力</w:t>
      </w:r>
      <w:bookmarkEnd w:id="917"/>
      <w:r>
        <w:rPr>
          <w:rFonts w:hint="eastAsia" w:ascii="仿宋" w:hAnsi="仿宋" w:eastAsia="仿宋" w:cs="仿宋"/>
          <w:b w:val="0"/>
          <w:color w:val="auto"/>
          <w:sz w:val="24"/>
          <w:szCs w:val="24"/>
          <w:highlight w:val="none"/>
        </w:rPr>
        <w:t xml:space="preserve"> </w:t>
      </w:r>
      <w:bookmarkEnd w:id="915"/>
    </w:p>
    <w:p w14:paraId="601FD256">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17.1 不可抗力的确认</w:t>
      </w:r>
    </w:p>
    <w:p w14:paraId="2DD8A58B">
      <w:pPr>
        <w:spacing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 xml:space="preserve">除通用合同条款约定的不可抗力事件之外，视为不可抗力的其他情形：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6F6A56A8">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17.4 因不可抗力解除合同</w:t>
      </w:r>
    </w:p>
    <w:p w14:paraId="5B9E25F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合同解除后，发包人应在商定或确定发包人应支付款项后</w:t>
      </w:r>
      <w:r>
        <w:rPr>
          <w:rFonts w:hint="eastAsia" w:ascii="仿宋" w:hAnsi="仿宋" w:eastAsia="仿宋" w:cs="仿宋"/>
          <w:color w:val="auto"/>
          <w:sz w:val="24"/>
          <w:highlight w:val="none"/>
          <w:u w:val="single"/>
        </w:rPr>
        <w:t xml:space="preserve">60 </w:t>
      </w:r>
      <w:r>
        <w:rPr>
          <w:rFonts w:hint="eastAsia" w:ascii="仿宋" w:hAnsi="仿宋" w:eastAsia="仿宋" w:cs="仿宋"/>
          <w:color w:val="auto"/>
          <w:sz w:val="24"/>
          <w:highlight w:val="none"/>
        </w:rPr>
        <w:t>天内完成款项的支付。</w:t>
      </w:r>
    </w:p>
    <w:p w14:paraId="171B8ED5">
      <w:pPr>
        <w:pStyle w:val="4"/>
        <w:spacing w:before="120" w:after="120" w:line="360" w:lineRule="auto"/>
        <w:rPr>
          <w:rFonts w:hint="eastAsia" w:ascii="仿宋" w:hAnsi="仿宋" w:eastAsia="仿宋" w:cs="仿宋"/>
          <w:b w:val="0"/>
          <w:color w:val="auto"/>
          <w:sz w:val="24"/>
          <w:szCs w:val="24"/>
          <w:highlight w:val="none"/>
        </w:rPr>
      </w:pPr>
      <w:bookmarkStart w:id="918" w:name="_Toc351203650"/>
      <w:r>
        <w:rPr>
          <w:rFonts w:hint="eastAsia" w:ascii="仿宋" w:hAnsi="仿宋" w:eastAsia="仿宋" w:cs="仿宋"/>
          <w:b w:val="0"/>
          <w:color w:val="auto"/>
          <w:sz w:val="24"/>
          <w:szCs w:val="24"/>
          <w:highlight w:val="none"/>
        </w:rPr>
        <w:t>18. 保险</w:t>
      </w:r>
      <w:bookmarkEnd w:id="918"/>
    </w:p>
    <w:bookmarkEnd w:id="916"/>
    <w:p w14:paraId="48E83B0F">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18.1 工程保险</w:t>
      </w:r>
    </w:p>
    <w:p w14:paraId="67D334E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关于工程保险的特别约定：</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eastAsia="zh-CN"/>
        </w:rPr>
        <w:t>按相关规定要求执行</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4848ABC4">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18.3 其他保险</w:t>
      </w:r>
    </w:p>
    <w:p w14:paraId="56AF568B">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关于其他保险的约定：</w:t>
      </w:r>
      <w:r>
        <w:rPr>
          <w:rFonts w:hint="eastAsia" w:ascii="仿宋" w:hAnsi="仿宋" w:eastAsia="仿宋" w:cs="仿宋"/>
          <w:color w:val="auto"/>
          <w:kern w:val="0"/>
          <w:sz w:val="24"/>
          <w:highlight w:val="none"/>
          <w:u w:val="single"/>
        </w:rPr>
        <w:t xml:space="preserve">        /           </w:t>
      </w:r>
      <w:r>
        <w:rPr>
          <w:rFonts w:hint="eastAsia" w:ascii="仿宋" w:hAnsi="仿宋" w:eastAsia="仿宋" w:cs="仿宋"/>
          <w:color w:val="auto"/>
          <w:kern w:val="0"/>
          <w:sz w:val="24"/>
          <w:highlight w:val="none"/>
        </w:rPr>
        <w:t>。</w:t>
      </w:r>
    </w:p>
    <w:p w14:paraId="0A0850F7">
      <w:pP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承包人是否应为其施工设备等办理财产保险：</w:t>
      </w:r>
      <w:r>
        <w:rPr>
          <w:rFonts w:hint="eastAsia" w:ascii="仿宋" w:hAnsi="仿宋" w:eastAsia="仿宋" w:cs="仿宋"/>
          <w:color w:val="auto"/>
          <w:sz w:val="24"/>
          <w:highlight w:val="none"/>
          <w:u w:val="single"/>
        </w:rPr>
        <w:t xml:space="preserve">   按通用条款执行   </w:t>
      </w:r>
      <w:r>
        <w:rPr>
          <w:rFonts w:hint="eastAsia" w:ascii="仿宋" w:hAnsi="仿宋" w:eastAsia="仿宋" w:cs="仿宋"/>
          <w:color w:val="auto"/>
          <w:sz w:val="24"/>
          <w:highlight w:val="none"/>
        </w:rPr>
        <w:t>。</w:t>
      </w:r>
    </w:p>
    <w:p w14:paraId="4782BE0D">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18.7 通知义务</w:t>
      </w:r>
    </w:p>
    <w:p w14:paraId="25490441">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关于变更保险合同时的通知义务的约定：</w:t>
      </w:r>
      <w:r>
        <w:rPr>
          <w:rFonts w:hint="eastAsia" w:ascii="仿宋" w:hAnsi="仿宋" w:eastAsia="仿宋" w:cs="仿宋"/>
          <w:color w:val="auto"/>
          <w:sz w:val="24"/>
          <w:highlight w:val="none"/>
          <w:u w:val="single"/>
        </w:rPr>
        <w:t xml:space="preserve">   按通用条款执行     </w:t>
      </w:r>
      <w:r>
        <w:rPr>
          <w:rFonts w:hint="eastAsia" w:ascii="仿宋" w:hAnsi="仿宋" w:eastAsia="仿宋" w:cs="仿宋"/>
          <w:color w:val="auto"/>
          <w:sz w:val="24"/>
          <w:highlight w:val="none"/>
        </w:rPr>
        <w:t>。</w:t>
      </w:r>
    </w:p>
    <w:bookmarkEnd w:id="892"/>
    <w:bookmarkEnd w:id="893"/>
    <w:bookmarkEnd w:id="894"/>
    <w:bookmarkEnd w:id="895"/>
    <w:bookmarkEnd w:id="896"/>
    <w:bookmarkEnd w:id="897"/>
    <w:bookmarkEnd w:id="898"/>
    <w:bookmarkEnd w:id="899"/>
    <w:bookmarkEnd w:id="900"/>
    <w:bookmarkEnd w:id="901"/>
    <w:bookmarkEnd w:id="902"/>
    <w:bookmarkEnd w:id="903"/>
    <w:p w14:paraId="0CB08622">
      <w:pPr>
        <w:pStyle w:val="4"/>
        <w:spacing w:before="120" w:after="120" w:line="360" w:lineRule="auto"/>
        <w:rPr>
          <w:rFonts w:hint="eastAsia" w:ascii="仿宋" w:hAnsi="仿宋" w:eastAsia="仿宋" w:cs="仿宋"/>
          <w:b w:val="0"/>
          <w:color w:val="auto"/>
          <w:sz w:val="24"/>
          <w:szCs w:val="24"/>
          <w:highlight w:val="none"/>
        </w:rPr>
      </w:pPr>
      <w:bookmarkStart w:id="919" w:name="_Toc351203651"/>
      <w:r>
        <w:rPr>
          <w:rFonts w:hint="eastAsia" w:ascii="仿宋" w:hAnsi="仿宋" w:eastAsia="仿宋" w:cs="仿宋"/>
          <w:b w:val="0"/>
          <w:color w:val="auto"/>
          <w:sz w:val="24"/>
          <w:szCs w:val="24"/>
          <w:highlight w:val="none"/>
        </w:rPr>
        <w:t>20. 争议解决</w:t>
      </w:r>
      <w:bookmarkEnd w:id="919"/>
    </w:p>
    <w:bookmarkEnd w:id="904"/>
    <w:bookmarkEnd w:id="905"/>
    <w:p w14:paraId="5ED06DBA">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20.3 争</w:t>
      </w:r>
      <w:bookmarkEnd w:id="906"/>
      <w:r>
        <w:rPr>
          <w:rFonts w:hint="eastAsia" w:ascii="仿宋" w:hAnsi="仿宋" w:eastAsia="仿宋" w:cs="仿宋"/>
          <w:color w:val="auto"/>
          <w:sz w:val="24"/>
          <w:highlight w:val="none"/>
        </w:rPr>
        <w:t>议评审</w:t>
      </w:r>
    </w:p>
    <w:p w14:paraId="255ED3FA">
      <w:pPr>
        <w:spacing w:line="360" w:lineRule="auto"/>
        <w:ind w:left="149" w:leftChars="71" w:firstLine="360" w:firstLineChars="15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合同当事人是否同意将工程争议提交争议评审小组决定：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0CD7903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20.3.1 争议评审小组的确定</w:t>
      </w:r>
    </w:p>
    <w:p w14:paraId="1C42F003">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争议评审小组成员的确定：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45F1360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选定争议评审员的期限：</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1E37B69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争议评审小组成员的报酬承担方式：</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30FCB08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其他事项的约定：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1A38EC5F">
      <w:pPr>
        <w:autoSpaceDE w:val="0"/>
        <w:autoSpaceDN w:val="0"/>
        <w:adjustRightInd w:val="0"/>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20.3.2 争议评审小组的决定</w:t>
      </w:r>
    </w:p>
    <w:p w14:paraId="748DB772">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合同当事人关于本项的约定：</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w:t>
      </w:r>
    </w:p>
    <w:p w14:paraId="084833BA">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20.4仲裁或诉讼</w:t>
      </w:r>
      <w:bookmarkEnd w:id="907"/>
    </w:p>
    <w:p w14:paraId="2471934B">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因合同及合同有关事项发生的争议，按下列第</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u w:val="single"/>
          <w:lang w:val="en-US" w:eastAsia="zh-CN"/>
        </w:rPr>
        <w:t>2</w:t>
      </w:r>
      <w:r>
        <w:rPr>
          <w:rFonts w:hint="eastAsia" w:ascii="仿宋" w:hAnsi="仿宋" w:eastAsia="仿宋" w:cs="仿宋"/>
          <w:color w:val="auto"/>
          <w:sz w:val="24"/>
          <w:highlight w:val="none"/>
          <w:u w:val="single"/>
        </w:rPr>
        <w:t>）</w:t>
      </w:r>
      <w:r>
        <w:rPr>
          <w:rFonts w:hint="eastAsia" w:ascii="仿宋" w:hAnsi="仿宋" w:eastAsia="仿宋" w:cs="仿宋"/>
          <w:color w:val="auto"/>
          <w:sz w:val="24"/>
          <w:highlight w:val="none"/>
        </w:rPr>
        <w:t>种方式解决：</w:t>
      </w:r>
    </w:p>
    <w:p w14:paraId="4B5BDFE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（1）向</w:t>
      </w:r>
      <w:r>
        <w:rPr>
          <w:rFonts w:hint="eastAsia" w:ascii="仿宋" w:hAnsi="仿宋" w:eastAsia="仿宋" w:cs="仿宋"/>
          <w:color w:val="auto"/>
          <w:sz w:val="24"/>
          <w:highlight w:val="none"/>
          <w:u w:val="single"/>
        </w:rPr>
        <w:t xml:space="preserve">  绍兴  </w:t>
      </w:r>
      <w:r>
        <w:rPr>
          <w:rFonts w:hint="eastAsia" w:ascii="仿宋" w:hAnsi="仿宋" w:eastAsia="仿宋" w:cs="仿宋"/>
          <w:color w:val="auto"/>
          <w:sz w:val="24"/>
          <w:highlight w:val="none"/>
        </w:rPr>
        <w:t>仲裁委员会申请仲裁；</w:t>
      </w:r>
    </w:p>
    <w:p w14:paraId="27144102">
      <w:pPr>
        <w:spacing w:line="360" w:lineRule="auto"/>
        <w:ind w:firstLine="48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（2）向</w:t>
      </w:r>
      <w:r>
        <w:rPr>
          <w:rFonts w:hint="eastAsia" w:ascii="仿宋" w:hAnsi="仿宋" w:eastAsia="仿宋" w:cs="仿宋"/>
          <w:color w:val="auto"/>
          <w:sz w:val="24"/>
          <w:highlight w:val="none"/>
          <w:u w:val="single"/>
        </w:rPr>
        <w:t xml:space="preserve">  诸暨市  </w:t>
      </w:r>
      <w:r>
        <w:rPr>
          <w:rFonts w:hint="eastAsia" w:ascii="仿宋" w:hAnsi="仿宋" w:eastAsia="仿宋" w:cs="仿宋"/>
          <w:color w:val="auto"/>
          <w:sz w:val="24"/>
          <w:highlight w:val="none"/>
        </w:rPr>
        <w:t xml:space="preserve"> 人民法院起诉。</w:t>
      </w:r>
      <w:bookmarkEnd w:id="908"/>
      <w:bookmarkEnd w:id="909"/>
      <w:bookmarkEnd w:id="910"/>
      <w:bookmarkEnd w:id="911"/>
      <w:bookmarkEnd w:id="912"/>
      <w:bookmarkEnd w:id="913"/>
      <w:bookmarkStart w:id="920" w:name="_Toc351203652"/>
    </w:p>
    <w:p w14:paraId="22602498">
      <w:pPr>
        <w:pStyle w:val="2"/>
        <w:spacing w:before="0" w:after="0" w:line="240" w:lineRule="auto"/>
        <w:rPr>
          <w:rFonts w:hint="eastAsia" w:ascii="仿宋" w:hAnsi="仿宋" w:eastAsia="仿宋" w:cs="仿宋"/>
          <w:b w:val="0"/>
          <w:color w:val="auto"/>
          <w:sz w:val="24"/>
          <w:highlight w:val="none"/>
        </w:rPr>
      </w:pPr>
    </w:p>
    <w:p w14:paraId="36CA385C">
      <w:pPr>
        <w:rPr>
          <w:rFonts w:hint="eastAsia" w:ascii="仿宋" w:hAnsi="仿宋" w:eastAsia="仿宋" w:cs="仿宋"/>
          <w:b w:val="0"/>
          <w:color w:val="auto"/>
          <w:sz w:val="24"/>
          <w:highlight w:val="none"/>
        </w:rPr>
      </w:pPr>
    </w:p>
    <w:p w14:paraId="25C3F0DA">
      <w:pPr>
        <w:pStyle w:val="2"/>
        <w:rPr>
          <w:rFonts w:hint="eastAsia"/>
          <w:color w:val="auto"/>
        </w:rPr>
      </w:pPr>
    </w:p>
    <w:p w14:paraId="032123B4">
      <w:pPr>
        <w:rPr>
          <w:rFonts w:hint="eastAsia" w:ascii="仿宋" w:hAnsi="仿宋" w:eastAsia="仿宋" w:cs="仿宋"/>
          <w:b/>
          <w:color w:val="auto"/>
          <w:sz w:val="24"/>
          <w:highlight w:val="none"/>
        </w:rPr>
      </w:pPr>
    </w:p>
    <w:p w14:paraId="6BE36955">
      <w:pPr>
        <w:spacing w:line="360" w:lineRule="auto"/>
        <w:rPr>
          <w:rFonts w:hint="eastAsia" w:ascii="仿宋" w:hAnsi="仿宋" w:eastAsia="仿宋" w:cs="仿宋"/>
          <w:b/>
          <w:color w:val="auto"/>
          <w:sz w:val="24"/>
          <w:highlight w:val="none"/>
        </w:rPr>
      </w:pPr>
    </w:p>
    <w:p w14:paraId="7FAC7E85">
      <w:pPr>
        <w:spacing w:line="360" w:lineRule="auto"/>
        <w:rPr>
          <w:rFonts w:hint="eastAsia" w:ascii="仿宋" w:hAnsi="仿宋" w:eastAsia="仿宋" w:cs="仿宋"/>
          <w:color w:val="auto"/>
          <w:sz w:val="24"/>
          <w:highlight w:val="none"/>
        </w:rPr>
      </w:pPr>
      <w:r>
        <w:rPr>
          <w:rFonts w:hint="eastAsia" w:ascii="仿宋" w:hAnsi="仿宋" w:eastAsia="仿宋" w:cs="仿宋"/>
          <w:b/>
          <w:color w:val="auto"/>
          <w:sz w:val="24"/>
          <w:highlight w:val="none"/>
        </w:rPr>
        <w:t>附件</w:t>
      </w:r>
      <w:bookmarkEnd w:id="920"/>
    </w:p>
    <w:p w14:paraId="192EAC50">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协议书附件：</w:t>
      </w:r>
    </w:p>
    <w:p w14:paraId="267E5FB6">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附件1：承包人承揽工程项目一览表</w:t>
      </w:r>
    </w:p>
    <w:p w14:paraId="03CA8DEF">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专用合同条款附件：</w:t>
      </w:r>
    </w:p>
    <w:p w14:paraId="2B3CF676">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附件2：发包人供应材料设备一览表</w:t>
      </w:r>
    </w:p>
    <w:p w14:paraId="414309EB">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附件3：工程质量保修书</w:t>
      </w:r>
    </w:p>
    <w:p w14:paraId="71F4B47C">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附件4：主要建设工程文件目录</w:t>
      </w:r>
    </w:p>
    <w:p w14:paraId="5519713E">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附件5：承包人用于本工程施工的机械设备表</w:t>
      </w:r>
    </w:p>
    <w:p w14:paraId="71A40DCB">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附件6：承包人主要施工管理人员表</w:t>
      </w:r>
    </w:p>
    <w:p w14:paraId="78717968">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附件7：分包人主要施工管理人员表</w:t>
      </w:r>
    </w:p>
    <w:p w14:paraId="32A3B838">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附件8：履约担保格式</w:t>
      </w:r>
    </w:p>
    <w:p w14:paraId="2DCD0231">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附件9：预付款担保格式</w:t>
      </w:r>
    </w:p>
    <w:p w14:paraId="1FBD698A">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附件10：支付担保格式</w:t>
      </w:r>
    </w:p>
    <w:p w14:paraId="4ABC5B99">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附件11：暂估价一览表</w:t>
      </w:r>
    </w:p>
    <w:p w14:paraId="569CC193">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附件12：建设工程廉政责任书</w:t>
      </w:r>
    </w:p>
    <w:p w14:paraId="279B23D9">
      <w:pPr>
        <w:spacing w:line="360" w:lineRule="auto"/>
        <w:jc w:val="left"/>
        <w:rPr>
          <w:rFonts w:hint="eastAsia" w:ascii="仿宋" w:hAnsi="仿宋" w:eastAsia="仿宋" w:cs="仿宋"/>
          <w:color w:val="auto"/>
          <w:sz w:val="24"/>
          <w:highlight w:val="none"/>
          <w:lang w:val="en-US" w:eastAsia="zh-CN"/>
        </w:rPr>
        <w:sectPr>
          <w:footerReference r:id="rId7" w:type="first"/>
          <w:footerReference r:id="rId6" w:type="default"/>
          <w:pgSz w:w="11906" w:h="16838"/>
          <w:pgMar w:top="935" w:right="1555" w:bottom="935" w:left="1531" w:header="851" w:footer="992" w:gutter="0"/>
          <w:pgNumType w:start="1"/>
          <w:cols w:space="720" w:num="1"/>
          <w:titlePg/>
          <w:docGrid w:type="lines" w:linePitch="312" w:charSpace="0"/>
        </w:sectPr>
      </w:pPr>
      <w:r>
        <w:rPr>
          <w:rFonts w:hint="eastAsia" w:ascii="仿宋" w:hAnsi="仿宋" w:eastAsia="仿宋" w:cs="仿宋"/>
          <w:color w:val="auto"/>
          <w:sz w:val="24"/>
          <w:highlight w:val="none"/>
          <w:lang w:val="en-US" w:eastAsia="zh-CN"/>
        </w:rPr>
        <w:t>附件13：安全承诺书</w:t>
      </w:r>
    </w:p>
    <w:p w14:paraId="514ABEAC">
      <w:pPr>
        <w:spacing w:before="156" w:beforeLines="50" w:after="156" w:afterLines="50" w:line="440" w:lineRule="exac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附件1：</w:t>
      </w:r>
    </w:p>
    <w:p w14:paraId="629E2402">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承包人承揽工程项目一览表</w:t>
      </w:r>
    </w:p>
    <w:tbl>
      <w:tblPr>
        <w:tblStyle w:val="16"/>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158B1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1B2805CA">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单位工程名称</w:t>
            </w:r>
          </w:p>
        </w:tc>
        <w:tc>
          <w:tcPr>
            <w:tcW w:w="1843" w:type="dxa"/>
            <w:tcBorders>
              <w:top w:val="single" w:color="auto" w:sz="12" w:space="0"/>
              <w:bottom w:val="double" w:color="auto" w:sz="6" w:space="0"/>
            </w:tcBorders>
            <w:noWrap w:val="0"/>
            <w:vAlign w:val="center"/>
          </w:tcPr>
          <w:p w14:paraId="2C446325">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建设规模</w:t>
            </w:r>
          </w:p>
        </w:tc>
        <w:tc>
          <w:tcPr>
            <w:tcW w:w="1417" w:type="dxa"/>
            <w:tcBorders>
              <w:top w:val="single" w:color="auto" w:sz="12" w:space="0"/>
              <w:bottom w:val="double" w:color="auto" w:sz="6" w:space="0"/>
            </w:tcBorders>
            <w:noWrap w:val="0"/>
            <w:vAlign w:val="center"/>
          </w:tcPr>
          <w:p w14:paraId="1728324D">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建筑面积(平方米)</w:t>
            </w:r>
          </w:p>
        </w:tc>
        <w:tc>
          <w:tcPr>
            <w:tcW w:w="2410" w:type="dxa"/>
            <w:tcBorders>
              <w:top w:val="single" w:color="auto" w:sz="12" w:space="0"/>
              <w:bottom w:val="double" w:color="auto" w:sz="6" w:space="0"/>
            </w:tcBorders>
            <w:noWrap w:val="0"/>
            <w:vAlign w:val="center"/>
          </w:tcPr>
          <w:p w14:paraId="682A7233">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结构形式</w:t>
            </w:r>
          </w:p>
        </w:tc>
        <w:tc>
          <w:tcPr>
            <w:tcW w:w="850" w:type="dxa"/>
            <w:tcBorders>
              <w:top w:val="single" w:color="auto" w:sz="12" w:space="0"/>
              <w:bottom w:val="double" w:color="auto" w:sz="6" w:space="0"/>
            </w:tcBorders>
            <w:noWrap w:val="0"/>
            <w:vAlign w:val="center"/>
          </w:tcPr>
          <w:p w14:paraId="78EB864E">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层数</w:t>
            </w:r>
          </w:p>
        </w:tc>
        <w:tc>
          <w:tcPr>
            <w:tcW w:w="1560" w:type="dxa"/>
            <w:tcBorders>
              <w:top w:val="single" w:color="auto" w:sz="12" w:space="0"/>
              <w:bottom w:val="double" w:color="auto" w:sz="6" w:space="0"/>
            </w:tcBorders>
            <w:noWrap w:val="0"/>
            <w:vAlign w:val="center"/>
          </w:tcPr>
          <w:p w14:paraId="0ECB6BFC">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生产能力</w:t>
            </w:r>
          </w:p>
        </w:tc>
        <w:tc>
          <w:tcPr>
            <w:tcW w:w="2126" w:type="dxa"/>
            <w:tcBorders>
              <w:top w:val="single" w:color="auto" w:sz="12" w:space="0"/>
              <w:bottom w:val="double" w:color="auto" w:sz="6" w:space="0"/>
            </w:tcBorders>
            <w:noWrap w:val="0"/>
            <w:vAlign w:val="center"/>
          </w:tcPr>
          <w:p w14:paraId="32C8B0FC">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设备安装内容</w:t>
            </w:r>
          </w:p>
        </w:tc>
        <w:tc>
          <w:tcPr>
            <w:tcW w:w="1417" w:type="dxa"/>
            <w:tcBorders>
              <w:top w:val="single" w:color="auto" w:sz="12" w:space="0"/>
              <w:bottom w:val="double" w:color="auto" w:sz="6" w:space="0"/>
            </w:tcBorders>
            <w:noWrap w:val="0"/>
            <w:vAlign w:val="center"/>
          </w:tcPr>
          <w:p w14:paraId="2EEE520C">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合同价格（元）</w:t>
            </w:r>
          </w:p>
        </w:tc>
        <w:tc>
          <w:tcPr>
            <w:tcW w:w="851" w:type="dxa"/>
            <w:tcBorders>
              <w:top w:val="single" w:color="auto" w:sz="12" w:space="0"/>
              <w:bottom w:val="double" w:color="auto" w:sz="6" w:space="0"/>
            </w:tcBorders>
            <w:noWrap w:val="0"/>
            <w:vAlign w:val="center"/>
          </w:tcPr>
          <w:p w14:paraId="3D4B6572">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开工日期</w:t>
            </w:r>
          </w:p>
        </w:tc>
        <w:tc>
          <w:tcPr>
            <w:tcW w:w="850" w:type="dxa"/>
            <w:tcBorders>
              <w:top w:val="single" w:color="auto" w:sz="12" w:space="0"/>
              <w:bottom w:val="double" w:color="auto" w:sz="6" w:space="0"/>
            </w:tcBorders>
            <w:noWrap w:val="0"/>
            <w:vAlign w:val="center"/>
          </w:tcPr>
          <w:p w14:paraId="4E66F33B">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竣工日期</w:t>
            </w:r>
          </w:p>
        </w:tc>
      </w:tr>
      <w:tr w14:paraId="4C2158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5067635C">
            <w:pPr>
              <w:pStyle w:val="6"/>
              <w:keepNext/>
              <w:spacing w:after="0" w:line="440" w:lineRule="exact"/>
              <w:ind w:left="63" w:right="63"/>
              <w:rPr>
                <w:rFonts w:hint="eastAsia" w:ascii="仿宋" w:hAnsi="仿宋" w:eastAsia="仿宋" w:cs="仿宋"/>
                <w:color w:val="auto"/>
                <w:sz w:val="24"/>
                <w:highlight w:val="none"/>
              </w:rPr>
            </w:pPr>
          </w:p>
        </w:tc>
        <w:tc>
          <w:tcPr>
            <w:tcW w:w="1843" w:type="dxa"/>
            <w:tcBorders>
              <w:top w:val="double" w:color="auto" w:sz="6" w:space="0"/>
              <w:bottom w:val="single" w:color="auto" w:sz="6" w:space="0"/>
            </w:tcBorders>
            <w:noWrap w:val="0"/>
            <w:vAlign w:val="center"/>
          </w:tcPr>
          <w:p w14:paraId="0571DD73">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double" w:color="auto" w:sz="6" w:space="0"/>
              <w:bottom w:val="single" w:color="auto" w:sz="6" w:space="0"/>
            </w:tcBorders>
            <w:noWrap w:val="0"/>
            <w:vAlign w:val="center"/>
          </w:tcPr>
          <w:p w14:paraId="159F9218">
            <w:pPr>
              <w:pStyle w:val="6"/>
              <w:keepNext/>
              <w:spacing w:after="0" w:line="440" w:lineRule="exact"/>
              <w:ind w:left="63" w:right="63"/>
              <w:rPr>
                <w:rFonts w:hint="eastAsia" w:ascii="仿宋" w:hAnsi="仿宋" w:eastAsia="仿宋" w:cs="仿宋"/>
                <w:color w:val="auto"/>
                <w:sz w:val="24"/>
                <w:highlight w:val="none"/>
              </w:rPr>
            </w:pPr>
          </w:p>
        </w:tc>
        <w:tc>
          <w:tcPr>
            <w:tcW w:w="2410" w:type="dxa"/>
            <w:tcBorders>
              <w:top w:val="double" w:color="auto" w:sz="6" w:space="0"/>
              <w:bottom w:val="single" w:color="auto" w:sz="6" w:space="0"/>
            </w:tcBorders>
            <w:noWrap w:val="0"/>
            <w:vAlign w:val="center"/>
          </w:tcPr>
          <w:p w14:paraId="7D25F884">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double" w:color="auto" w:sz="6" w:space="0"/>
              <w:bottom w:val="single" w:color="auto" w:sz="6" w:space="0"/>
            </w:tcBorders>
            <w:noWrap w:val="0"/>
            <w:vAlign w:val="center"/>
          </w:tcPr>
          <w:p w14:paraId="36CF730F">
            <w:pPr>
              <w:pStyle w:val="6"/>
              <w:keepNext/>
              <w:spacing w:after="0" w:line="440" w:lineRule="exact"/>
              <w:ind w:left="63" w:right="63"/>
              <w:rPr>
                <w:rFonts w:hint="eastAsia" w:ascii="仿宋" w:hAnsi="仿宋" w:eastAsia="仿宋" w:cs="仿宋"/>
                <w:color w:val="auto"/>
                <w:sz w:val="24"/>
                <w:highlight w:val="none"/>
              </w:rPr>
            </w:pPr>
          </w:p>
        </w:tc>
        <w:tc>
          <w:tcPr>
            <w:tcW w:w="1560" w:type="dxa"/>
            <w:tcBorders>
              <w:top w:val="double" w:color="auto" w:sz="6" w:space="0"/>
              <w:bottom w:val="single" w:color="auto" w:sz="6" w:space="0"/>
            </w:tcBorders>
            <w:noWrap w:val="0"/>
            <w:vAlign w:val="center"/>
          </w:tcPr>
          <w:p w14:paraId="6BFAC251">
            <w:pPr>
              <w:pStyle w:val="6"/>
              <w:keepNext/>
              <w:spacing w:after="0" w:line="440" w:lineRule="exact"/>
              <w:ind w:left="63" w:right="63"/>
              <w:rPr>
                <w:rFonts w:hint="eastAsia" w:ascii="仿宋" w:hAnsi="仿宋" w:eastAsia="仿宋" w:cs="仿宋"/>
                <w:color w:val="auto"/>
                <w:sz w:val="24"/>
                <w:highlight w:val="none"/>
              </w:rPr>
            </w:pPr>
          </w:p>
        </w:tc>
        <w:tc>
          <w:tcPr>
            <w:tcW w:w="2126" w:type="dxa"/>
            <w:tcBorders>
              <w:top w:val="double" w:color="auto" w:sz="6" w:space="0"/>
              <w:bottom w:val="single" w:color="auto" w:sz="6" w:space="0"/>
            </w:tcBorders>
            <w:noWrap w:val="0"/>
            <w:vAlign w:val="center"/>
          </w:tcPr>
          <w:p w14:paraId="14964DF7">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double" w:color="auto" w:sz="6" w:space="0"/>
              <w:bottom w:val="single" w:color="auto" w:sz="6" w:space="0"/>
            </w:tcBorders>
            <w:noWrap w:val="0"/>
            <w:vAlign w:val="center"/>
          </w:tcPr>
          <w:p w14:paraId="4A1F5AA1">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double" w:color="auto" w:sz="6" w:space="0"/>
              <w:bottom w:val="single" w:color="auto" w:sz="6" w:space="0"/>
            </w:tcBorders>
            <w:noWrap w:val="0"/>
            <w:vAlign w:val="center"/>
          </w:tcPr>
          <w:p w14:paraId="7175D36B">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double" w:color="auto" w:sz="6" w:space="0"/>
              <w:bottom w:val="single" w:color="auto" w:sz="6" w:space="0"/>
            </w:tcBorders>
            <w:noWrap w:val="0"/>
            <w:vAlign w:val="center"/>
          </w:tcPr>
          <w:p w14:paraId="7BC631FE">
            <w:pPr>
              <w:pStyle w:val="6"/>
              <w:keepNext/>
              <w:spacing w:after="0" w:line="440" w:lineRule="exact"/>
              <w:ind w:left="63" w:right="63"/>
              <w:rPr>
                <w:rFonts w:hint="eastAsia" w:ascii="仿宋" w:hAnsi="仿宋" w:eastAsia="仿宋" w:cs="仿宋"/>
                <w:color w:val="auto"/>
                <w:sz w:val="24"/>
                <w:highlight w:val="none"/>
              </w:rPr>
            </w:pPr>
          </w:p>
        </w:tc>
      </w:tr>
      <w:tr w14:paraId="384F35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7AD5A03">
            <w:pPr>
              <w:pStyle w:val="6"/>
              <w:keepNext/>
              <w:spacing w:after="0" w:line="440" w:lineRule="exact"/>
              <w:ind w:left="63" w:right="63"/>
              <w:rPr>
                <w:rFonts w:hint="eastAsia" w:ascii="仿宋" w:hAnsi="仿宋" w:eastAsia="仿宋" w:cs="仿宋"/>
                <w:color w:val="auto"/>
                <w:sz w:val="24"/>
                <w:highlight w:val="none"/>
              </w:rPr>
            </w:pPr>
          </w:p>
        </w:tc>
        <w:tc>
          <w:tcPr>
            <w:tcW w:w="1843" w:type="dxa"/>
            <w:tcBorders>
              <w:top w:val="nil"/>
            </w:tcBorders>
            <w:noWrap w:val="0"/>
            <w:vAlign w:val="center"/>
          </w:tcPr>
          <w:p w14:paraId="189A9708">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274A1C3B">
            <w:pPr>
              <w:pStyle w:val="6"/>
              <w:keepNext/>
              <w:spacing w:after="0" w:line="440" w:lineRule="exact"/>
              <w:ind w:left="63" w:right="63"/>
              <w:rPr>
                <w:rFonts w:hint="eastAsia" w:ascii="仿宋" w:hAnsi="仿宋" w:eastAsia="仿宋" w:cs="仿宋"/>
                <w:color w:val="auto"/>
                <w:sz w:val="24"/>
                <w:highlight w:val="none"/>
              </w:rPr>
            </w:pPr>
          </w:p>
        </w:tc>
        <w:tc>
          <w:tcPr>
            <w:tcW w:w="2410" w:type="dxa"/>
            <w:tcBorders>
              <w:top w:val="nil"/>
            </w:tcBorders>
            <w:noWrap w:val="0"/>
            <w:vAlign w:val="center"/>
          </w:tcPr>
          <w:p w14:paraId="49F3819D">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5D7051DA">
            <w:pPr>
              <w:pStyle w:val="6"/>
              <w:keepNext/>
              <w:spacing w:after="0" w:line="440" w:lineRule="exact"/>
              <w:ind w:left="63" w:right="63"/>
              <w:rPr>
                <w:rFonts w:hint="eastAsia" w:ascii="仿宋" w:hAnsi="仿宋" w:eastAsia="仿宋" w:cs="仿宋"/>
                <w:color w:val="auto"/>
                <w:sz w:val="24"/>
                <w:highlight w:val="none"/>
              </w:rPr>
            </w:pPr>
          </w:p>
        </w:tc>
        <w:tc>
          <w:tcPr>
            <w:tcW w:w="1560" w:type="dxa"/>
            <w:tcBorders>
              <w:top w:val="nil"/>
            </w:tcBorders>
            <w:noWrap w:val="0"/>
            <w:vAlign w:val="center"/>
          </w:tcPr>
          <w:p w14:paraId="76BA5984">
            <w:pPr>
              <w:pStyle w:val="6"/>
              <w:keepNext/>
              <w:spacing w:after="0" w:line="440" w:lineRule="exact"/>
              <w:ind w:left="63" w:right="63"/>
              <w:rPr>
                <w:rFonts w:hint="eastAsia" w:ascii="仿宋" w:hAnsi="仿宋" w:eastAsia="仿宋" w:cs="仿宋"/>
                <w:color w:val="auto"/>
                <w:sz w:val="24"/>
                <w:highlight w:val="none"/>
              </w:rPr>
            </w:pPr>
          </w:p>
        </w:tc>
        <w:tc>
          <w:tcPr>
            <w:tcW w:w="2126" w:type="dxa"/>
            <w:tcBorders>
              <w:top w:val="nil"/>
            </w:tcBorders>
            <w:noWrap w:val="0"/>
            <w:vAlign w:val="center"/>
          </w:tcPr>
          <w:p w14:paraId="2004408C">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008BAF4C">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nil"/>
            </w:tcBorders>
            <w:noWrap w:val="0"/>
            <w:vAlign w:val="center"/>
          </w:tcPr>
          <w:p w14:paraId="1C71086B">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5DAE04F7">
            <w:pPr>
              <w:pStyle w:val="6"/>
              <w:keepNext/>
              <w:spacing w:after="0" w:line="440" w:lineRule="exact"/>
              <w:ind w:left="63" w:right="63"/>
              <w:rPr>
                <w:rFonts w:hint="eastAsia" w:ascii="仿宋" w:hAnsi="仿宋" w:eastAsia="仿宋" w:cs="仿宋"/>
                <w:color w:val="auto"/>
                <w:sz w:val="24"/>
                <w:highlight w:val="none"/>
              </w:rPr>
            </w:pPr>
          </w:p>
        </w:tc>
      </w:tr>
      <w:tr w14:paraId="706F27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AC8B928">
            <w:pPr>
              <w:pStyle w:val="6"/>
              <w:keepNext/>
              <w:spacing w:after="0" w:line="440" w:lineRule="exact"/>
              <w:ind w:left="63" w:right="63"/>
              <w:rPr>
                <w:rFonts w:hint="eastAsia" w:ascii="仿宋" w:hAnsi="仿宋" w:eastAsia="仿宋" w:cs="仿宋"/>
                <w:color w:val="auto"/>
                <w:sz w:val="24"/>
                <w:highlight w:val="none"/>
              </w:rPr>
            </w:pPr>
          </w:p>
        </w:tc>
        <w:tc>
          <w:tcPr>
            <w:tcW w:w="1843" w:type="dxa"/>
            <w:tcBorders>
              <w:top w:val="nil"/>
            </w:tcBorders>
            <w:noWrap w:val="0"/>
            <w:vAlign w:val="center"/>
          </w:tcPr>
          <w:p w14:paraId="1C351EF1">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417FF0A5">
            <w:pPr>
              <w:pStyle w:val="6"/>
              <w:keepNext/>
              <w:spacing w:after="0" w:line="440" w:lineRule="exact"/>
              <w:ind w:left="63" w:right="63"/>
              <w:rPr>
                <w:rFonts w:hint="eastAsia" w:ascii="仿宋" w:hAnsi="仿宋" w:eastAsia="仿宋" w:cs="仿宋"/>
                <w:color w:val="auto"/>
                <w:sz w:val="24"/>
                <w:highlight w:val="none"/>
              </w:rPr>
            </w:pPr>
          </w:p>
        </w:tc>
        <w:tc>
          <w:tcPr>
            <w:tcW w:w="2410" w:type="dxa"/>
            <w:tcBorders>
              <w:top w:val="nil"/>
            </w:tcBorders>
            <w:noWrap w:val="0"/>
            <w:vAlign w:val="center"/>
          </w:tcPr>
          <w:p w14:paraId="4A1138B8">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3C096BD8">
            <w:pPr>
              <w:pStyle w:val="6"/>
              <w:keepNext/>
              <w:spacing w:after="0" w:line="440" w:lineRule="exact"/>
              <w:ind w:left="63" w:right="63"/>
              <w:rPr>
                <w:rFonts w:hint="eastAsia" w:ascii="仿宋" w:hAnsi="仿宋" w:eastAsia="仿宋" w:cs="仿宋"/>
                <w:color w:val="auto"/>
                <w:sz w:val="24"/>
                <w:highlight w:val="none"/>
              </w:rPr>
            </w:pPr>
          </w:p>
        </w:tc>
        <w:tc>
          <w:tcPr>
            <w:tcW w:w="1560" w:type="dxa"/>
            <w:tcBorders>
              <w:top w:val="nil"/>
            </w:tcBorders>
            <w:noWrap w:val="0"/>
            <w:vAlign w:val="center"/>
          </w:tcPr>
          <w:p w14:paraId="43E30292">
            <w:pPr>
              <w:pStyle w:val="6"/>
              <w:keepNext/>
              <w:spacing w:after="0" w:line="440" w:lineRule="exact"/>
              <w:ind w:left="63" w:right="63"/>
              <w:rPr>
                <w:rFonts w:hint="eastAsia" w:ascii="仿宋" w:hAnsi="仿宋" w:eastAsia="仿宋" w:cs="仿宋"/>
                <w:color w:val="auto"/>
                <w:sz w:val="24"/>
                <w:highlight w:val="none"/>
              </w:rPr>
            </w:pPr>
          </w:p>
        </w:tc>
        <w:tc>
          <w:tcPr>
            <w:tcW w:w="2126" w:type="dxa"/>
            <w:tcBorders>
              <w:top w:val="nil"/>
            </w:tcBorders>
            <w:noWrap w:val="0"/>
            <w:vAlign w:val="center"/>
          </w:tcPr>
          <w:p w14:paraId="4DAA02AB">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22BDBD82">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nil"/>
            </w:tcBorders>
            <w:noWrap w:val="0"/>
            <w:vAlign w:val="center"/>
          </w:tcPr>
          <w:p w14:paraId="21201684">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734F57C3">
            <w:pPr>
              <w:pStyle w:val="6"/>
              <w:keepNext/>
              <w:spacing w:after="0" w:line="440" w:lineRule="exact"/>
              <w:ind w:left="63" w:right="63"/>
              <w:rPr>
                <w:rFonts w:hint="eastAsia" w:ascii="仿宋" w:hAnsi="仿宋" w:eastAsia="仿宋" w:cs="仿宋"/>
                <w:color w:val="auto"/>
                <w:sz w:val="24"/>
                <w:highlight w:val="none"/>
              </w:rPr>
            </w:pPr>
          </w:p>
        </w:tc>
      </w:tr>
      <w:tr w14:paraId="6A2B5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5288519">
            <w:pPr>
              <w:pStyle w:val="6"/>
              <w:keepNext/>
              <w:spacing w:after="0" w:line="440" w:lineRule="exact"/>
              <w:ind w:left="63" w:right="63"/>
              <w:rPr>
                <w:rFonts w:hint="eastAsia" w:ascii="仿宋" w:hAnsi="仿宋" w:eastAsia="仿宋" w:cs="仿宋"/>
                <w:color w:val="auto"/>
                <w:sz w:val="24"/>
                <w:highlight w:val="none"/>
              </w:rPr>
            </w:pPr>
          </w:p>
        </w:tc>
        <w:tc>
          <w:tcPr>
            <w:tcW w:w="1843" w:type="dxa"/>
            <w:noWrap w:val="0"/>
            <w:vAlign w:val="center"/>
          </w:tcPr>
          <w:p w14:paraId="449EAFEC">
            <w:pPr>
              <w:pStyle w:val="6"/>
              <w:keepNext/>
              <w:spacing w:after="0" w:line="440" w:lineRule="exact"/>
              <w:ind w:left="63" w:right="63"/>
              <w:rPr>
                <w:rFonts w:hint="eastAsia" w:ascii="仿宋" w:hAnsi="仿宋" w:eastAsia="仿宋" w:cs="仿宋"/>
                <w:color w:val="auto"/>
                <w:sz w:val="24"/>
                <w:highlight w:val="none"/>
              </w:rPr>
            </w:pPr>
          </w:p>
        </w:tc>
        <w:tc>
          <w:tcPr>
            <w:tcW w:w="1417" w:type="dxa"/>
            <w:noWrap w:val="0"/>
            <w:vAlign w:val="center"/>
          </w:tcPr>
          <w:p w14:paraId="10C41188">
            <w:pPr>
              <w:pStyle w:val="6"/>
              <w:keepNext/>
              <w:spacing w:after="0" w:line="440" w:lineRule="exact"/>
              <w:ind w:left="63" w:right="63"/>
              <w:rPr>
                <w:rFonts w:hint="eastAsia" w:ascii="仿宋" w:hAnsi="仿宋" w:eastAsia="仿宋" w:cs="仿宋"/>
                <w:color w:val="auto"/>
                <w:sz w:val="24"/>
                <w:highlight w:val="none"/>
              </w:rPr>
            </w:pPr>
          </w:p>
        </w:tc>
        <w:tc>
          <w:tcPr>
            <w:tcW w:w="2410" w:type="dxa"/>
            <w:noWrap w:val="0"/>
            <w:vAlign w:val="center"/>
          </w:tcPr>
          <w:p w14:paraId="57CDF176">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66CE58D2">
            <w:pPr>
              <w:pStyle w:val="6"/>
              <w:keepNext/>
              <w:spacing w:after="0" w:line="440" w:lineRule="exact"/>
              <w:ind w:left="63" w:right="63"/>
              <w:rPr>
                <w:rFonts w:hint="eastAsia" w:ascii="仿宋" w:hAnsi="仿宋" w:eastAsia="仿宋" w:cs="仿宋"/>
                <w:color w:val="auto"/>
                <w:sz w:val="24"/>
                <w:highlight w:val="none"/>
              </w:rPr>
            </w:pPr>
          </w:p>
        </w:tc>
        <w:tc>
          <w:tcPr>
            <w:tcW w:w="1560" w:type="dxa"/>
            <w:noWrap w:val="0"/>
            <w:vAlign w:val="center"/>
          </w:tcPr>
          <w:p w14:paraId="607F273D">
            <w:pPr>
              <w:pStyle w:val="6"/>
              <w:keepNext/>
              <w:spacing w:after="0" w:line="440" w:lineRule="exact"/>
              <w:ind w:left="63" w:right="63"/>
              <w:rPr>
                <w:rFonts w:hint="eastAsia" w:ascii="仿宋" w:hAnsi="仿宋" w:eastAsia="仿宋" w:cs="仿宋"/>
                <w:color w:val="auto"/>
                <w:sz w:val="24"/>
                <w:highlight w:val="none"/>
              </w:rPr>
            </w:pPr>
          </w:p>
        </w:tc>
        <w:tc>
          <w:tcPr>
            <w:tcW w:w="2126" w:type="dxa"/>
            <w:noWrap w:val="0"/>
            <w:vAlign w:val="center"/>
          </w:tcPr>
          <w:p w14:paraId="17BC1E24">
            <w:pPr>
              <w:pStyle w:val="6"/>
              <w:keepNext/>
              <w:spacing w:after="0" w:line="440" w:lineRule="exact"/>
              <w:ind w:left="63" w:right="63"/>
              <w:rPr>
                <w:rFonts w:hint="eastAsia" w:ascii="仿宋" w:hAnsi="仿宋" w:eastAsia="仿宋" w:cs="仿宋"/>
                <w:color w:val="auto"/>
                <w:sz w:val="24"/>
                <w:highlight w:val="none"/>
              </w:rPr>
            </w:pPr>
          </w:p>
        </w:tc>
        <w:tc>
          <w:tcPr>
            <w:tcW w:w="1417" w:type="dxa"/>
            <w:noWrap w:val="0"/>
            <w:vAlign w:val="center"/>
          </w:tcPr>
          <w:p w14:paraId="6BA204D5">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51BA7831">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45D1949E">
            <w:pPr>
              <w:pStyle w:val="6"/>
              <w:keepNext/>
              <w:spacing w:after="0" w:line="440" w:lineRule="exact"/>
              <w:ind w:left="63" w:right="63"/>
              <w:rPr>
                <w:rFonts w:hint="eastAsia" w:ascii="仿宋" w:hAnsi="仿宋" w:eastAsia="仿宋" w:cs="仿宋"/>
                <w:color w:val="auto"/>
                <w:sz w:val="24"/>
                <w:highlight w:val="none"/>
              </w:rPr>
            </w:pPr>
          </w:p>
        </w:tc>
      </w:tr>
      <w:tr w14:paraId="4DC95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BF1687">
            <w:pPr>
              <w:pStyle w:val="6"/>
              <w:keepNext/>
              <w:spacing w:after="0" w:line="440" w:lineRule="exact"/>
              <w:ind w:left="63" w:right="63"/>
              <w:rPr>
                <w:rFonts w:hint="eastAsia" w:ascii="仿宋" w:hAnsi="仿宋" w:eastAsia="仿宋" w:cs="仿宋"/>
                <w:color w:val="auto"/>
                <w:sz w:val="24"/>
                <w:highlight w:val="none"/>
              </w:rPr>
            </w:pPr>
          </w:p>
        </w:tc>
        <w:tc>
          <w:tcPr>
            <w:tcW w:w="1843" w:type="dxa"/>
            <w:tcBorders>
              <w:top w:val="nil"/>
            </w:tcBorders>
            <w:noWrap w:val="0"/>
            <w:vAlign w:val="center"/>
          </w:tcPr>
          <w:p w14:paraId="1912C185">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61D28B92">
            <w:pPr>
              <w:pStyle w:val="6"/>
              <w:keepNext/>
              <w:spacing w:after="0" w:line="440" w:lineRule="exact"/>
              <w:ind w:left="63" w:right="63"/>
              <w:rPr>
                <w:rFonts w:hint="eastAsia" w:ascii="仿宋" w:hAnsi="仿宋" w:eastAsia="仿宋" w:cs="仿宋"/>
                <w:color w:val="auto"/>
                <w:sz w:val="24"/>
                <w:highlight w:val="none"/>
              </w:rPr>
            </w:pPr>
          </w:p>
        </w:tc>
        <w:tc>
          <w:tcPr>
            <w:tcW w:w="2410" w:type="dxa"/>
            <w:tcBorders>
              <w:top w:val="nil"/>
            </w:tcBorders>
            <w:noWrap w:val="0"/>
            <w:vAlign w:val="center"/>
          </w:tcPr>
          <w:p w14:paraId="61FA73E4">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37B3F6E6">
            <w:pPr>
              <w:pStyle w:val="6"/>
              <w:keepNext/>
              <w:spacing w:after="0" w:line="440" w:lineRule="exact"/>
              <w:ind w:left="63" w:right="63"/>
              <w:rPr>
                <w:rFonts w:hint="eastAsia" w:ascii="仿宋" w:hAnsi="仿宋" w:eastAsia="仿宋" w:cs="仿宋"/>
                <w:color w:val="auto"/>
                <w:sz w:val="24"/>
                <w:highlight w:val="none"/>
              </w:rPr>
            </w:pPr>
          </w:p>
        </w:tc>
        <w:tc>
          <w:tcPr>
            <w:tcW w:w="1560" w:type="dxa"/>
            <w:tcBorders>
              <w:top w:val="nil"/>
            </w:tcBorders>
            <w:noWrap w:val="0"/>
            <w:vAlign w:val="center"/>
          </w:tcPr>
          <w:p w14:paraId="3EF4FE19">
            <w:pPr>
              <w:pStyle w:val="6"/>
              <w:keepNext/>
              <w:spacing w:after="0" w:line="440" w:lineRule="exact"/>
              <w:ind w:left="63" w:right="63"/>
              <w:rPr>
                <w:rFonts w:hint="eastAsia" w:ascii="仿宋" w:hAnsi="仿宋" w:eastAsia="仿宋" w:cs="仿宋"/>
                <w:color w:val="auto"/>
                <w:sz w:val="24"/>
                <w:highlight w:val="none"/>
              </w:rPr>
            </w:pPr>
          </w:p>
        </w:tc>
        <w:tc>
          <w:tcPr>
            <w:tcW w:w="2126" w:type="dxa"/>
            <w:tcBorders>
              <w:top w:val="nil"/>
            </w:tcBorders>
            <w:noWrap w:val="0"/>
            <w:vAlign w:val="center"/>
          </w:tcPr>
          <w:p w14:paraId="13A80FD1">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4389B5E0">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nil"/>
            </w:tcBorders>
            <w:noWrap w:val="0"/>
            <w:vAlign w:val="center"/>
          </w:tcPr>
          <w:p w14:paraId="6775CA51">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16B5F7D2">
            <w:pPr>
              <w:pStyle w:val="6"/>
              <w:keepNext/>
              <w:spacing w:after="0" w:line="440" w:lineRule="exact"/>
              <w:ind w:left="63" w:right="63"/>
              <w:rPr>
                <w:rFonts w:hint="eastAsia" w:ascii="仿宋" w:hAnsi="仿宋" w:eastAsia="仿宋" w:cs="仿宋"/>
                <w:color w:val="auto"/>
                <w:sz w:val="24"/>
                <w:highlight w:val="none"/>
              </w:rPr>
            </w:pPr>
          </w:p>
        </w:tc>
      </w:tr>
      <w:tr w14:paraId="334DEE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5E2200D">
            <w:pPr>
              <w:pStyle w:val="6"/>
              <w:keepNext/>
              <w:spacing w:after="0" w:line="440" w:lineRule="exact"/>
              <w:ind w:left="63" w:right="63"/>
              <w:rPr>
                <w:rFonts w:hint="eastAsia" w:ascii="仿宋" w:hAnsi="仿宋" w:eastAsia="仿宋" w:cs="仿宋"/>
                <w:color w:val="auto"/>
                <w:sz w:val="24"/>
                <w:highlight w:val="none"/>
              </w:rPr>
            </w:pPr>
          </w:p>
        </w:tc>
        <w:tc>
          <w:tcPr>
            <w:tcW w:w="1843" w:type="dxa"/>
            <w:noWrap w:val="0"/>
            <w:vAlign w:val="center"/>
          </w:tcPr>
          <w:p w14:paraId="5A11D150">
            <w:pPr>
              <w:pStyle w:val="6"/>
              <w:keepNext/>
              <w:spacing w:after="0" w:line="440" w:lineRule="exact"/>
              <w:ind w:left="63" w:right="63"/>
              <w:rPr>
                <w:rFonts w:hint="eastAsia" w:ascii="仿宋" w:hAnsi="仿宋" w:eastAsia="仿宋" w:cs="仿宋"/>
                <w:color w:val="auto"/>
                <w:sz w:val="24"/>
                <w:highlight w:val="none"/>
              </w:rPr>
            </w:pPr>
          </w:p>
        </w:tc>
        <w:tc>
          <w:tcPr>
            <w:tcW w:w="1417" w:type="dxa"/>
            <w:noWrap w:val="0"/>
            <w:vAlign w:val="center"/>
          </w:tcPr>
          <w:p w14:paraId="56CA46F0">
            <w:pPr>
              <w:pStyle w:val="6"/>
              <w:keepNext/>
              <w:spacing w:after="0" w:line="440" w:lineRule="exact"/>
              <w:ind w:left="63" w:right="63"/>
              <w:rPr>
                <w:rFonts w:hint="eastAsia" w:ascii="仿宋" w:hAnsi="仿宋" w:eastAsia="仿宋" w:cs="仿宋"/>
                <w:color w:val="auto"/>
                <w:sz w:val="24"/>
                <w:highlight w:val="none"/>
              </w:rPr>
            </w:pPr>
          </w:p>
        </w:tc>
        <w:tc>
          <w:tcPr>
            <w:tcW w:w="2410" w:type="dxa"/>
            <w:noWrap w:val="0"/>
            <w:vAlign w:val="center"/>
          </w:tcPr>
          <w:p w14:paraId="61FB66DF">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619F8DDC">
            <w:pPr>
              <w:pStyle w:val="6"/>
              <w:keepNext/>
              <w:spacing w:after="0" w:line="440" w:lineRule="exact"/>
              <w:ind w:left="63" w:right="63"/>
              <w:rPr>
                <w:rFonts w:hint="eastAsia" w:ascii="仿宋" w:hAnsi="仿宋" w:eastAsia="仿宋" w:cs="仿宋"/>
                <w:color w:val="auto"/>
                <w:sz w:val="24"/>
                <w:highlight w:val="none"/>
              </w:rPr>
            </w:pPr>
          </w:p>
        </w:tc>
        <w:tc>
          <w:tcPr>
            <w:tcW w:w="1560" w:type="dxa"/>
            <w:noWrap w:val="0"/>
            <w:vAlign w:val="center"/>
          </w:tcPr>
          <w:p w14:paraId="6BE88967">
            <w:pPr>
              <w:pStyle w:val="6"/>
              <w:keepNext/>
              <w:spacing w:after="0" w:line="440" w:lineRule="exact"/>
              <w:ind w:left="63" w:right="63"/>
              <w:rPr>
                <w:rFonts w:hint="eastAsia" w:ascii="仿宋" w:hAnsi="仿宋" w:eastAsia="仿宋" w:cs="仿宋"/>
                <w:color w:val="auto"/>
                <w:sz w:val="24"/>
                <w:highlight w:val="none"/>
              </w:rPr>
            </w:pPr>
          </w:p>
        </w:tc>
        <w:tc>
          <w:tcPr>
            <w:tcW w:w="2126" w:type="dxa"/>
            <w:noWrap w:val="0"/>
            <w:vAlign w:val="center"/>
          </w:tcPr>
          <w:p w14:paraId="03FEE5F2">
            <w:pPr>
              <w:pStyle w:val="6"/>
              <w:keepNext/>
              <w:spacing w:after="0" w:line="440" w:lineRule="exact"/>
              <w:ind w:left="63" w:right="63"/>
              <w:rPr>
                <w:rFonts w:hint="eastAsia" w:ascii="仿宋" w:hAnsi="仿宋" w:eastAsia="仿宋" w:cs="仿宋"/>
                <w:color w:val="auto"/>
                <w:sz w:val="24"/>
                <w:highlight w:val="none"/>
              </w:rPr>
            </w:pPr>
          </w:p>
        </w:tc>
        <w:tc>
          <w:tcPr>
            <w:tcW w:w="1417" w:type="dxa"/>
            <w:noWrap w:val="0"/>
            <w:vAlign w:val="center"/>
          </w:tcPr>
          <w:p w14:paraId="2E14EA9E">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1B1F61C3">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02EE52FF">
            <w:pPr>
              <w:pStyle w:val="6"/>
              <w:keepNext/>
              <w:spacing w:after="0" w:line="440" w:lineRule="exact"/>
              <w:ind w:left="63" w:right="63"/>
              <w:rPr>
                <w:rFonts w:hint="eastAsia" w:ascii="仿宋" w:hAnsi="仿宋" w:eastAsia="仿宋" w:cs="仿宋"/>
                <w:color w:val="auto"/>
                <w:sz w:val="24"/>
                <w:highlight w:val="none"/>
              </w:rPr>
            </w:pPr>
          </w:p>
        </w:tc>
      </w:tr>
      <w:tr w14:paraId="49CB87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245834F">
            <w:pPr>
              <w:pStyle w:val="6"/>
              <w:keepNext/>
              <w:spacing w:after="0" w:line="440" w:lineRule="exact"/>
              <w:ind w:left="63" w:right="63"/>
              <w:rPr>
                <w:rFonts w:hint="eastAsia" w:ascii="仿宋" w:hAnsi="仿宋" w:eastAsia="仿宋" w:cs="仿宋"/>
                <w:color w:val="auto"/>
                <w:sz w:val="24"/>
                <w:highlight w:val="none"/>
              </w:rPr>
            </w:pPr>
          </w:p>
        </w:tc>
        <w:tc>
          <w:tcPr>
            <w:tcW w:w="1843" w:type="dxa"/>
            <w:tcBorders>
              <w:top w:val="nil"/>
            </w:tcBorders>
            <w:noWrap w:val="0"/>
            <w:vAlign w:val="center"/>
          </w:tcPr>
          <w:p w14:paraId="51B3F2AF">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2456C758">
            <w:pPr>
              <w:pStyle w:val="6"/>
              <w:keepNext/>
              <w:spacing w:after="0" w:line="440" w:lineRule="exact"/>
              <w:ind w:left="63" w:right="63"/>
              <w:rPr>
                <w:rFonts w:hint="eastAsia" w:ascii="仿宋" w:hAnsi="仿宋" w:eastAsia="仿宋" w:cs="仿宋"/>
                <w:color w:val="auto"/>
                <w:sz w:val="24"/>
                <w:highlight w:val="none"/>
              </w:rPr>
            </w:pPr>
          </w:p>
        </w:tc>
        <w:tc>
          <w:tcPr>
            <w:tcW w:w="2410" w:type="dxa"/>
            <w:tcBorders>
              <w:top w:val="nil"/>
            </w:tcBorders>
            <w:noWrap w:val="0"/>
            <w:vAlign w:val="center"/>
          </w:tcPr>
          <w:p w14:paraId="03B39754">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06DB8268">
            <w:pPr>
              <w:pStyle w:val="6"/>
              <w:keepNext/>
              <w:spacing w:after="0" w:line="440" w:lineRule="exact"/>
              <w:ind w:left="63" w:right="63"/>
              <w:rPr>
                <w:rFonts w:hint="eastAsia" w:ascii="仿宋" w:hAnsi="仿宋" w:eastAsia="仿宋" w:cs="仿宋"/>
                <w:color w:val="auto"/>
                <w:sz w:val="24"/>
                <w:highlight w:val="none"/>
              </w:rPr>
            </w:pPr>
          </w:p>
        </w:tc>
        <w:tc>
          <w:tcPr>
            <w:tcW w:w="1560" w:type="dxa"/>
            <w:tcBorders>
              <w:top w:val="nil"/>
            </w:tcBorders>
            <w:noWrap w:val="0"/>
            <w:vAlign w:val="center"/>
          </w:tcPr>
          <w:p w14:paraId="15696CBA">
            <w:pPr>
              <w:pStyle w:val="6"/>
              <w:keepNext/>
              <w:spacing w:after="0" w:line="440" w:lineRule="exact"/>
              <w:ind w:left="63" w:right="63"/>
              <w:rPr>
                <w:rFonts w:hint="eastAsia" w:ascii="仿宋" w:hAnsi="仿宋" w:eastAsia="仿宋" w:cs="仿宋"/>
                <w:color w:val="auto"/>
                <w:sz w:val="24"/>
                <w:highlight w:val="none"/>
              </w:rPr>
            </w:pPr>
          </w:p>
        </w:tc>
        <w:tc>
          <w:tcPr>
            <w:tcW w:w="2126" w:type="dxa"/>
            <w:tcBorders>
              <w:top w:val="nil"/>
            </w:tcBorders>
            <w:noWrap w:val="0"/>
            <w:vAlign w:val="center"/>
          </w:tcPr>
          <w:p w14:paraId="6080E0C7">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6F9995E4">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nil"/>
            </w:tcBorders>
            <w:noWrap w:val="0"/>
            <w:vAlign w:val="center"/>
          </w:tcPr>
          <w:p w14:paraId="58310D5D">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22E1F1CB">
            <w:pPr>
              <w:pStyle w:val="6"/>
              <w:keepNext/>
              <w:spacing w:after="0" w:line="440" w:lineRule="exact"/>
              <w:ind w:left="63" w:right="63"/>
              <w:rPr>
                <w:rFonts w:hint="eastAsia" w:ascii="仿宋" w:hAnsi="仿宋" w:eastAsia="仿宋" w:cs="仿宋"/>
                <w:color w:val="auto"/>
                <w:sz w:val="24"/>
                <w:highlight w:val="none"/>
              </w:rPr>
            </w:pPr>
          </w:p>
        </w:tc>
      </w:tr>
      <w:tr w14:paraId="7A6DF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95A0293">
            <w:pPr>
              <w:pStyle w:val="6"/>
              <w:keepNext/>
              <w:spacing w:after="0" w:line="440" w:lineRule="exact"/>
              <w:ind w:left="63" w:right="63"/>
              <w:rPr>
                <w:rFonts w:hint="eastAsia" w:ascii="仿宋" w:hAnsi="仿宋" w:eastAsia="仿宋" w:cs="仿宋"/>
                <w:color w:val="auto"/>
                <w:sz w:val="24"/>
                <w:highlight w:val="none"/>
              </w:rPr>
            </w:pPr>
          </w:p>
        </w:tc>
        <w:tc>
          <w:tcPr>
            <w:tcW w:w="1843" w:type="dxa"/>
            <w:tcBorders>
              <w:top w:val="nil"/>
            </w:tcBorders>
            <w:noWrap w:val="0"/>
            <w:vAlign w:val="center"/>
          </w:tcPr>
          <w:p w14:paraId="05261899">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7915E646">
            <w:pPr>
              <w:pStyle w:val="6"/>
              <w:keepNext/>
              <w:spacing w:after="0" w:line="440" w:lineRule="exact"/>
              <w:ind w:left="63" w:right="63"/>
              <w:rPr>
                <w:rFonts w:hint="eastAsia" w:ascii="仿宋" w:hAnsi="仿宋" w:eastAsia="仿宋" w:cs="仿宋"/>
                <w:color w:val="auto"/>
                <w:sz w:val="24"/>
                <w:highlight w:val="none"/>
              </w:rPr>
            </w:pPr>
          </w:p>
        </w:tc>
        <w:tc>
          <w:tcPr>
            <w:tcW w:w="2410" w:type="dxa"/>
            <w:tcBorders>
              <w:top w:val="nil"/>
            </w:tcBorders>
            <w:noWrap w:val="0"/>
            <w:vAlign w:val="center"/>
          </w:tcPr>
          <w:p w14:paraId="4FA22DF4">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04DB6AB4">
            <w:pPr>
              <w:pStyle w:val="6"/>
              <w:keepNext/>
              <w:spacing w:after="0" w:line="440" w:lineRule="exact"/>
              <w:ind w:left="63" w:right="63"/>
              <w:rPr>
                <w:rFonts w:hint="eastAsia" w:ascii="仿宋" w:hAnsi="仿宋" w:eastAsia="仿宋" w:cs="仿宋"/>
                <w:color w:val="auto"/>
                <w:sz w:val="24"/>
                <w:highlight w:val="none"/>
              </w:rPr>
            </w:pPr>
          </w:p>
        </w:tc>
        <w:tc>
          <w:tcPr>
            <w:tcW w:w="1560" w:type="dxa"/>
            <w:tcBorders>
              <w:top w:val="nil"/>
            </w:tcBorders>
            <w:noWrap w:val="0"/>
            <w:vAlign w:val="center"/>
          </w:tcPr>
          <w:p w14:paraId="4908C5D8">
            <w:pPr>
              <w:pStyle w:val="6"/>
              <w:keepNext/>
              <w:spacing w:after="0" w:line="440" w:lineRule="exact"/>
              <w:ind w:left="63" w:right="63"/>
              <w:rPr>
                <w:rFonts w:hint="eastAsia" w:ascii="仿宋" w:hAnsi="仿宋" w:eastAsia="仿宋" w:cs="仿宋"/>
                <w:color w:val="auto"/>
                <w:sz w:val="24"/>
                <w:highlight w:val="none"/>
              </w:rPr>
            </w:pPr>
          </w:p>
        </w:tc>
        <w:tc>
          <w:tcPr>
            <w:tcW w:w="2126" w:type="dxa"/>
            <w:tcBorders>
              <w:top w:val="nil"/>
            </w:tcBorders>
            <w:noWrap w:val="0"/>
            <w:vAlign w:val="center"/>
          </w:tcPr>
          <w:p w14:paraId="47452975">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1B89EB1B">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nil"/>
            </w:tcBorders>
            <w:noWrap w:val="0"/>
            <w:vAlign w:val="center"/>
          </w:tcPr>
          <w:p w14:paraId="7E054480">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1D6A567B">
            <w:pPr>
              <w:pStyle w:val="6"/>
              <w:keepNext/>
              <w:spacing w:after="0" w:line="440" w:lineRule="exact"/>
              <w:ind w:left="63" w:right="63"/>
              <w:rPr>
                <w:rFonts w:hint="eastAsia" w:ascii="仿宋" w:hAnsi="仿宋" w:eastAsia="仿宋" w:cs="仿宋"/>
                <w:color w:val="auto"/>
                <w:sz w:val="24"/>
                <w:highlight w:val="none"/>
              </w:rPr>
            </w:pPr>
          </w:p>
        </w:tc>
      </w:tr>
      <w:tr w14:paraId="643D3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4C7A70D">
            <w:pPr>
              <w:pStyle w:val="6"/>
              <w:keepNext/>
              <w:spacing w:after="0" w:line="440" w:lineRule="exact"/>
              <w:ind w:left="63" w:right="63"/>
              <w:rPr>
                <w:rFonts w:hint="eastAsia" w:ascii="仿宋" w:hAnsi="仿宋" w:eastAsia="仿宋" w:cs="仿宋"/>
                <w:color w:val="auto"/>
                <w:sz w:val="24"/>
                <w:highlight w:val="none"/>
              </w:rPr>
            </w:pPr>
          </w:p>
        </w:tc>
        <w:tc>
          <w:tcPr>
            <w:tcW w:w="1843" w:type="dxa"/>
            <w:noWrap w:val="0"/>
            <w:vAlign w:val="center"/>
          </w:tcPr>
          <w:p w14:paraId="35521370">
            <w:pPr>
              <w:pStyle w:val="6"/>
              <w:keepNext/>
              <w:spacing w:after="0" w:line="440" w:lineRule="exact"/>
              <w:ind w:left="63" w:right="63"/>
              <w:rPr>
                <w:rFonts w:hint="eastAsia" w:ascii="仿宋" w:hAnsi="仿宋" w:eastAsia="仿宋" w:cs="仿宋"/>
                <w:color w:val="auto"/>
                <w:sz w:val="24"/>
                <w:highlight w:val="none"/>
              </w:rPr>
            </w:pPr>
          </w:p>
        </w:tc>
        <w:tc>
          <w:tcPr>
            <w:tcW w:w="1417" w:type="dxa"/>
            <w:noWrap w:val="0"/>
            <w:vAlign w:val="center"/>
          </w:tcPr>
          <w:p w14:paraId="590D5FF1">
            <w:pPr>
              <w:pStyle w:val="6"/>
              <w:keepNext/>
              <w:spacing w:after="0" w:line="440" w:lineRule="exact"/>
              <w:ind w:left="63" w:right="63"/>
              <w:rPr>
                <w:rFonts w:hint="eastAsia" w:ascii="仿宋" w:hAnsi="仿宋" w:eastAsia="仿宋" w:cs="仿宋"/>
                <w:color w:val="auto"/>
                <w:sz w:val="24"/>
                <w:highlight w:val="none"/>
              </w:rPr>
            </w:pPr>
          </w:p>
        </w:tc>
        <w:tc>
          <w:tcPr>
            <w:tcW w:w="2410" w:type="dxa"/>
            <w:noWrap w:val="0"/>
            <w:vAlign w:val="center"/>
          </w:tcPr>
          <w:p w14:paraId="374C649A">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087D2DBB">
            <w:pPr>
              <w:pStyle w:val="6"/>
              <w:keepNext/>
              <w:spacing w:after="0" w:line="440" w:lineRule="exact"/>
              <w:ind w:left="63" w:right="63"/>
              <w:rPr>
                <w:rFonts w:hint="eastAsia" w:ascii="仿宋" w:hAnsi="仿宋" w:eastAsia="仿宋" w:cs="仿宋"/>
                <w:color w:val="auto"/>
                <w:sz w:val="24"/>
                <w:highlight w:val="none"/>
              </w:rPr>
            </w:pPr>
          </w:p>
        </w:tc>
        <w:tc>
          <w:tcPr>
            <w:tcW w:w="1560" w:type="dxa"/>
            <w:noWrap w:val="0"/>
            <w:vAlign w:val="center"/>
          </w:tcPr>
          <w:p w14:paraId="2D48A503">
            <w:pPr>
              <w:pStyle w:val="6"/>
              <w:keepNext/>
              <w:spacing w:after="0" w:line="440" w:lineRule="exact"/>
              <w:ind w:left="63" w:right="63"/>
              <w:rPr>
                <w:rFonts w:hint="eastAsia" w:ascii="仿宋" w:hAnsi="仿宋" w:eastAsia="仿宋" w:cs="仿宋"/>
                <w:color w:val="auto"/>
                <w:sz w:val="24"/>
                <w:highlight w:val="none"/>
              </w:rPr>
            </w:pPr>
          </w:p>
        </w:tc>
        <w:tc>
          <w:tcPr>
            <w:tcW w:w="2126" w:type="dxa"/>
            <w:noWrap w:val="0"/>
            <w:vAlign w:val="center"/>
          </w:tcPr>
          <w:p w14:paraId="25DB35F5">
            <w:pPr>
              <w:pStyle w:val="6"/>
              <w:keepNext/>
              <w:spacing w:after="0" w:line="440" w:lineRule="exact"/>
              <w:ind w:left="63" w:right="63"/>
              <w:rPr>
                <w:rFonts w:hint="eastAsia" w:ascii="仿宋" w:hAnsi="仿宋" w:eastAsia="仿宋" w:cs="仿宋"/>
                <w:color w:val="auto"/>
                <w:sz w:val="24"/>
                <w:highlight w:val="none"/>
              </w:rPr>
            </w:pPr>
          </w:p>
        </w:tc>
        <w:tc>
          <w:tcPr>
            <w:tcW w:w="1417" w:type="dxa"/>
            <w:noWrap w:val="0"/>
            <w:vAlign w:val="center"/>
          </w:tcPr>
          <w:p w14:paraId="5F70CD4D">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6D6DD79A">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719BE2D2">
            <w:pPr>
              <w:pStyle w:val="6"/>
              <w:keepNext/>
              <w:spacing w:after="0" w:line="440" w:lineRule="exact"/>
              <w:ind w:left="63" w:right="63"/>
              <w:rPr>
                <w:rFonts w:hint="eastAsia" w:ascii="仿宋" w:hAnsi="仿宋" w:eastAsia="仿宋" w:cs="仿宋"/>
                <w:color w:val="auto"/>
                <w:sz w:val="24"/>
                <w:highlight w:val="none"/>
              </w:rPr>
            </w:pPr>
          </w:p>
        </w:tc>
      </w:tr>
      <w:tr w14:paraId="49E76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C470701">
            <w:pPr>
              <w:pStyle w:val="6"/>
              <w:keepNext/>
              <w:spacing w:after="0" w:line="440" w:lineRule="exact"/>
              <w:ind w:left="63" w:right="63"/>
              <w:rPr>
                <w:rFonts w:hint="eastAsia" w:ascii="仿宋" w:hAnsi="仿宋" w:eastAsia="仿宋" w:cs="仿宋"/>
                <w:color w:val="auto"/>
                <w:sz w:val="24"/>
                <w:highlight w:val="none"/>
              </w:rPr>
            </w:pPr>
          </w:p>
        </w:tc>
        <w:tc>
          <w:tcPr>
            <w:tcW w:w="1843" w:type="dxa"/>
            <w:tcBorders>
              <w:top w:val="nil"/>
            </w:tcBorders>
            <w:noWrap w:val="0"/>
            <w:vAlign w:val="center"/>
          </w:tcPr>
          <w:p w14:paraId="7299D225">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540A13FF">
            <w:pPr>
              <w:pStyle w:val="6"/>
              <w:keepNext/>
              <w:spacing w:after="0" w:line="440" w:lineRule="exact"/>
              <w:ind w:left="63" w:right="63"/>
              <w:rPr>
                <w:rFonts w:hint="eastAsia" w:ascii="仿宋" w:hAnsi="仿宋" w:eastAsia="仿宋" w:cs="仿宋"/>
                <w:color w:val="auto"/>
                <w:sz w:val="24"/>
                <w:highlight w:val="none"/>
              </w:rPr>
            </w:pPr>
          </w:p>
        </w:tc>
        <w:tc>
          <w:tcPr>
            <w:tcW w:w="2410" w:type="dxa"/>
            <w:tcBorders>
              <w:top w:val="nil"/>
            </w:tcBorders>
            <w:noWrap w:val="0"/>
            <w:vAlign w:val="center"/>
          </w:tcPr>
          <w:p w14:paraId="1C5C8B47">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1AFAA8A9">
            <w:pPr>
              <w:pStyle w:val="6"/>
              <w:keepNext/>
              <w:spacing w:after="0" w:line="440" w:lineRule="exact"/>
              <w:ind w:left="63" w:right="63"/>
              <w:rPr>
                <w:rFonts w:hint="eastAsia" w:ascii="仿宋" w:hAnsi="仿宋" w:eastAsia="仿宋" w:cs="仿宋"/>
                <w:color w:val="auto"/>
                <w:sz w:val="24"/>
                <w:highlight w:val="none"/>
              </w:rPr>
            </w:pPr>
          </w:p>
        </w:tc>
        <w:tc>
          <w:tcPr>
            <w:tcW w:w="1560" w:type="dxa"/>
            <w:tcBorders>
              <w:top w:val="nil"/>
            </w:tcBorders>
            <w:noWrap w:val="0"/>
            <w:vAlign w:val="center"/>
          </w:tcPr>
          <w:p w14:paraId="474E304F">
            <w:pPr>
              <w:pStyle w:val="6"/>
              <w:keepNext/>
              <w:spacing w:after="0" w:line="440" w:lineRule="exact"/>
              <w:ind w:left="63" w:right="63"/>
              <w:rPr>
                <w:rFonts w:hint="eastAsia" w:ascii="仿宋" w:hAnsi="仿宋" w:eastAsia="仿宋" w:cs="仿宋"/>
                <w:color w:val="auto"/>
                <w:sz w:val="24"/>
                <w:highlight w:val="none"/>
              </w:rPr>
            </w:pPr>
          </w:p>
        </w:tc>
        <w:tc>
          <w:tcPr>
            <w:tcW w:w="2126" w:type="dxa"/>
            <w:tcBorders>
              <w:top w:val="nil"/>
            </w:tcBorders>
            <w:noWrap w:val="0"/>
            <w:vAlign w:val="center"/>
          </w:tcPr>
          <w:p w14:paraId="14B89032">
            <w:pPr>
              <w:pStyle w:val="6"/>
              <w:keepNext/>
              <w:spacing w:after="0" w:line="440" w:lineRule="exact"/>
              <w:ind w:left="63" w:right="63"/>
              <w:rPr>
                <w:rFonts w:hint="eastAsia" w:ascii="仿宋" w:hAnsi="仿宋" w:eastAsia="仿宋" w:cs="仿宋"/>
                <w:color w:val="auto"/>
                <w:sz w:val="24"/>
                <w:highlight w:val="none"/>
              </w:rPr>
            </w:pPr>
          </w:p>
        </w:tc>
        <w:tc>
          <w:tcPr>
            <w:tcW w:w="1417" w:type="dxa"/>
            <w:tcBorders>
              <w:top w:val="nil"/>
            </w:tcBorders>
            <w:noWrap w:val="0"/>
            <w:vAlign w:val="center"/>
          </w:tcPr>
          <w:p w14:paraId="53B853C5">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nil"/>
            </w:tcBorders>
            <w:noWrap w:val="0"/>
            <w:vAlign w:val="center"/>
          </w:tcPr>
          <w:p w14:paraId="2D8178CE">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3B4EB607">
            <w:pPr>
              <w:pStyle w:val="6"/>
              <w:keepNext/>
              <w:spacing w:after="0" w:line="440" w:lineRule="exact"/>
              <w:ind w:left="63" w:right="63"/>
              <w:rPr>
                <w:rFonts w:hint="eastAsia" w:ascii="仿宋" w:hAnsi="仿宋" w:eastAsia="仿宋" w:cs="仿宋"/>
                <w:color w:val="auto"/>
                <w:sz w:val="24"/>
                <w:highlight w:val="none"/>
              </w:rPr>
            </w:pPr>
          </w:p>
        </w:tc>
      </w:tr>
      <w:tr w14:paraId="50CF37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C657071">
            <w:pPr>
              <w:pStyle w:val="6"/>
              <w:keepNext/>
              <w:spacing w:after="0" w:line="440" w:lineRule="exact"/>
              <w:ind w:left="63" w:right="63"/>
              <w:rPr>
                <w:rFonts w:hint="eastAsia" w:ascii="仿宋" w:hAnsi="仿宋" w:eastAsia="仿宋" w:cs="仿宋"/>
                <w:color w:val="auto"/>
                <w:sz w:val="24"/>
                <w:highlight w:val="none"/>
              </w:rPr>
            </w:pPr>
          </w:p>
        </w:tc>
        <w:tc>
          <w:tcPr>
            <w:tcW w:w="1843" w:type="dxa"/>
            <w:noWrap w:val="0"/>
            <w:vAlign w:val="center"/>
          </w:tcPr>
          <w:p w14:paraId="292C4068">
            <w:pPr>
              <w:pStyle w:val="6"/>
              <w:keepNext/>
              <w:spacing w:after="0" w:line="440" w:lineRule="exact"/>
              <w:ind w:left="63" w:right="63"/>
              <w:rPr>
                <w:rFonts w:hint="eastAsia" w:ascii="仿宋" w:hAnsi="仿宋" w:eastAsia="仿宋" w:cs="仿宋"/>
                <w:color w:val="auto"/>
                <w:sz w:val="24"/>
                <w:highlight w:val="none"/>
              </w:rPr>
            </w:pPr>
          </w:p>
        </w:tc>
        <w:tc>
          <w:tcPr>
            <w:tcW w:w="1417" w:type="dxa"/>
            <w:noWrap w:val="0"/>
            <w:vAlign w:val="center"/>
          </w:tcPr>
          <w:p w14:paraId="0A0FEA72">
            <w:pPr>
              <w:pStyle w:val="6"/>
              <w:keepNext/>
              <w:spacing w:after="0" w:line="440" w:lineRule="exact"/>
              <w:ind w:left="63" w:right="63"/>
              <w:rPr>
                <w:rFonts w:hint="eastAsia" w:ascii="仿宋" w:hAnsi="仿宋" w:eastAsia="仿宋" w:cs="仿宋"/>
                <w:color w:val="auto"/>
                <w:sz w:val="24"/>
                <w:highlight w:val="none"/>
              </w:rPr>
            </w:pPr>
          </w:p>
        </w:tc>
        <w:tc>
          <w:tcPr>
            <w:tcW w:w="2410" w:type="dxa"/>
            <w:noWrap w:val="0"/>
            <w:vAlign w:val="center"/>
          </w:tcPr>
          <w:p w14:paraId="2F813574">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1F2B3520">
            <w:pPr>
              <w:pStyle w:val="6"/>
              <w:keepNext/>
              <w:spacing w:after="0" w:line="440" w:lineRule="exact"/>
              <w:ind w:left="63" w:right="63"/>
              <w:rPr>
                <w:rFonts w:hint="eastAsia" w:ascii="仿宋" w:hAnsi="仿宋" w:eastAsia="仿宋" w:cs="仿宋"/>
                <w:color w:val="auto"/>
                <w:sz w:val="24"/>
                <w:highlight w:val="none"/>
              </w:rPr>
            </w:pPr>
          </w:p>
        </w:tc>
        <w:tc>
          <w:tcPr>
            <w:tcW w:w="1560" w:type="dxa"/>
            <w:noWrap w:val="0"/>
            <w:vAlign w:val="center"/>
          </w:tcPr>
          <w:p w14:paraId="7EA76E24">
            <w:pPr>
              <w:pStyle w:val="6"/>
              <w:keepNext/>
              <w:spacing w:after="0" w:line="440" w:lineRule="exact"/>
              <w:ind w:left="63" w:right="63"/>
              <w:rPr>
                <w:rFonts w:hint="eastAsia" w:ascii="仿宋" w:hAnsi="仿宋" w:eastAsia="仿宋" w:cs="仿宋"/>
                <w:color w:val="auto"/>
                <w:sz w:val="24"/>
                <w:highlight w:val="none"/>
              </w:rPr>
            </w:pPr>
          </w:p>
        </w:tc>
        <w:tc>
          <w:tcPr>
            <w:tcW w:w="2126" w:type="dxa"/>
            <w:noWrap w:val="0"/>
            <w:vAlign w:val="center"/>
          </w:tcPr>
          <w:p w14:paraId="152A62E3">
            <w:pPr>
              <w:pStyle w:val="6"/>
              <w:keepNext/>
              <w:spacing w:after="0" w:line="440" w:lineRule="exact"/>
              <w:ind w:left="63" w:right="63"/>
              <w:rPr>
                <w:rFonts w:hint="eastAsia" w:ascii="仿宋" w:hAnsi="仿宋" w:eastAsia="仿宋" w:cs="仿宋"/>
                <w:color w:val="auto"/>
                <w:sz w:val="24"/>
                <w:highlight w:val="none"/>
              </w:rPr>
            </w:pPr>
          </w:p>
        </w:tc>
        <w:tc>
          <w:tcPr>
            <w:tcW w:w="1417" w:type="dxa"/>
            <w:noWrap w:val="0"/>
            <w:vAlign w:val="center"/>
          </w:tcPr>
          <w:p w14:paraId="4FA68E56">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123C851A">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6076C5A4">
            <w:pPr>
              <w:pStyle w:val="6"/>
              <w:keepNext/>
              <w:spacing w:after="0" w:line="440" w:lineRule="exact"/>
              <w:ind w:left="63" w:right="63"/>
              <w:rPr>
                <w:rFonts w:hint="eastAsia" w:ascii="仿宋" w:hAnsi="仿宋" w:eastAsia="仿宋" w:cs="仿宋"/>
                <w:color w:val="auto"/>
                <w:sz w:val="24"/>
                <w:highlight w:val="none"/>
              </w:rPr>
            </w:pPr>
          </w:p>
        </w:tc>
      </w:tr>
    </w:tbl>
    <w:p w14:paraId="30855A1F">
      <w:pPr>
        <w:spacing w:line="440" w:lineRule="exact"/>
        <w:rPr>
          <w:rFonts w:hint="eastAsia" w:ascii="仿宋" w:hAnsi="仿宋" w:eastAsia="仿宋" w:cs="仿宋"/>
          <w:b/>
          <w:color w:val="auto"/>
          <w:sz w:val="24"/>
          <w:highlight w:val="none"/>
        </w:rPr>
        <w:sectPr>
          <w:footerReference r:id="rId9" w:type="first"/>
          <w:footerReference r:id="rId8" w:type="default"/>
          <w:pgSz w:w="16838" w:h="11906" w:orient="landscape"/>
          <w:pgMar w:top="1554" w:right="1418" w:bottom="1531" w:left="1418" w:header="851" w:footer="992" w:gutter="0"/>
          <w:cols w:space="720" w:num="1"/>
          <w:titlePg/>
          <w:docGrid w:type="linesAndChars" w:linePitch="312" w:charSpace="0"/>
        </w:sectPr>
      </w:pPr>
    </w:p>
    <w:p w14:paraId="46DEEA5F">
      <w:pPr>
        <w:spacing w:line="44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附</w:t>
      </w:r>
      <w:bookmarkStart w:id="921" w:name="_Toc296891053"/>
      <w:bookmarkStart w:id="922" w:name="_Toc296347224"/>
      <w:bookmarkStart w:id="923" w:name="_Toc296891265"/>
      <w:bookmarkStart w:id="924" w:name="_Toc296944564"/>
      <w:bookmarkStart w:id="925" w:name="_Toc267261692"/>
      <w:bookmarkStart w:id="926" w:name="_Toc296346726"/>
      <w:bookmarkStart w:id="927" w:name="_Toc296503225"/>
      <w:r>
        <w:rPr>
          <w:rFonts w:hint="eastAsia" w:ascii="仿宋" w:hAnsi="仿宋" w:eastAsia="仿宋" w:cs="仿宋"/>
          <w:color w:val="auto"/>
          <w:sz w:val="24"/>
          <w:highlight w:val="none"/>
        </w:rPr>
        <w:t>件2：</w:t>
      </w:r>
    </w:p>
    <w:bookmarkEnd w:id="921"/>
    <w:bookmarkEnd w:id="922"/>
    <w:bookmarkEnd w:id="923"/>
    <w:bookmarkEnd w:id="924"/>
    <w:bookmarkEnd w:id="925"/>
    <w:bookmarkEnd w:id="926"/>
    <w:bookmarkEnd w:id="927"/>
    <w:p w14:paraId="7D8838D2">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发包人供应材料设备一览表</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6FF5CD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33D02539">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276" w:type="dxa"/>
            <w:tcBorders>
              <w:top w:val="single" w:color="auto" w:sz="12" w:space="0"/>
              <w:bottom w:val="double" w:color="auto" w:sz="6" w:space="0"/>
            </w:tcBorders>
            <w:noWrap w:val="0"/>
            <w:vAlign w:val="center"/>
          </w:tcPr>
          <w:p w14:paraId="79AFE7E0">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材料、</w:t>
            </w:r>
          </w:p>
          <w:p w14:paraId="7331BAD5">
            <w:pPr>
              <w:pStyle w:val="6"/>
              <w:keepNext/>
              <w:spacing w:after="0" w:line="440" w:lineRule="exact"/>
              <w:ind w:left="0" w:leftChars="0" w:right="63"/>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设备品种</w:t>
            </w:r>
          </w:p>
        </w:tc>
        <w:tc>
          <w:tcPr>
            <w:tcW w:w="1418" w:type="dxa"/>
            <w:tcBorders>
              <w:top w:val="single" w:color="auto" w:sz="12" w:space="0"/>
              <w:bottom w:val="double" w:color="auto" w:sz="6" w:space="0"/>
            </w:tcBorders>
            <w:noWrap w:val="0"/>
            <w:vAlign w:val="center"/>
          </w:tcPr>
          <w:p w14:paraId="382864D8">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规格型号</w:t>
            </w:r>
          </w:p>
        </w:tc>
        <w:tc>
          <w:tcPr>
            <w:tcW w:w="940" w:type="dxa"/>
            <w:tcBorders>
              <w:top w:val="single" w:color="auto" w:sz="12" w:space="0"/>
              <w:bottom w:val="double" w:color="auto" w:sz="6" w:space="0"/>
            </w:tcBorders>
            <w:noWrap w:val="0"/>
            <w:vAlign w:val="center"/>
          </w:tcPr>
          <w:p w14:paraId="734BE5BC">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单位</w:t>
            </w:r>
          </w:p>
        </w:tc>
        <w:tc>
          <w:tcPr>
            <w:tcW w:w="851" w:type="dxa"/>
            <w:tcBorders>
              <w:top w:val="single" w:color="auto" w:sz="12" w:space="0"/>
              <w:bottom w:val="double" w:color="auto" w:sz="6" w:space="0"/>
            </w:tcBorders>
            <w:noWrap w:val="0"/>
            <w:vAlign w:val="center"/>
          </w:tcPr>
          <w:p w14:paraId="3430E491">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1044" w:type="dxa"/>
            <w:tcBorders>
              <w:top w:val="single" w:color="auto" w:sz="12" w:space="0"/>
              <w:bottom w:val="double" w:color="auto" w:sz="6" w:space="0"/>
            </w:tcBorders>
            <w:noWrap w:val="0"/>
            <w:vAlign w:val="center"/>
          </w:tcPr>
          <w:p w14:paraId="1DE300ED">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单价（元）</w:t>
            </w:r>
          </w:p>
        </w:tc>
        <w:tc>
          <w:tcPr>
            <w:tcW w:w="992" w:type="dxa"/>
            <w:tcBorders>
              <w:top w:val="single" w:color="auto" w:sz="12" w:space="0"/>
              <w:bottom w:val="double" w:color="auto" w:sz="6" w:space="0"/>
            </w:tcBorders>
            <w:noWrap w:val="0"/>
            <w:vAlign w:val="center"/>
          </w:tcPr>
          <w:p w14:paraId="20DA5D73">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质量等级</w:t>
            </w:r>
          </w:p>
        </w:tc>
        <w:tc>
          <w:tcPr>
            <w:tcW w:w="851" w:type="dxa"/>
            <w:tcBorders>
              <w:top w:val="single" w:color="auto" w:sz="12" w:space="0"/>
              <w:bottom w:val="double" w:color="auto" w:sz="6" w:space="0"/>
            </w:tcBorders>
            <w:noWrap w:val="0"/>
            <w:vAlign w:val="center"/>
          </w:tcPr>
          <w:p w14:paraId="23DBCAE4">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供应时间</w:t>
            </w:r>
          </w:p>
        </w:tc>
        <w:tc>
          <w:tcPr>
            <w:tcW w:w="1487" w:type="dxa"/>
            <w:tcBorders>
              <w:top w:val="single" w:color="auto" w:sz="12" w:space="0"/>
              <w:bottom w:val="double" w:color="auto" w:sz="6" w:space="0"/>
            </w:tcBorders>
            <w:noWrap w:val="0"/>
            <w:vAlign w:val="center"/>
          </w:tcPr>
          <w:p w14:paraId="32E97EDB">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送达地点</w:t>
            </w:r>
          </w:p>
        </w:tc>
        <w:tc>
          <w:tcPr>
            <w:tcW w:w="992" w:type="dxa"/>
            <w:tcBorders>
              <w:top w:val="single" w:color="auto" w:sz="12" w:space="0"/>
              <w:bottom w:val="double" w:color="auto" w:sz="6" w:space="0"/>
            </w:tcBorders>
            <w:noWrap w:val="0"/>
            <w:vAlign w:val="center"/>
          </w:tcPr>
          <w:p w14:paraId="6A002D99">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49E643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6E078B38">
            <w:pPr>
              <w:pStyle w:val="6"/>
              <w:keepNext/>
              <w:spacing w:after="0" w:line="440" w:lineRule="exact"/>
              <w:ind w:left="63" w:right="63"/>
              <w:rPr>
                <w:rFonts w:hint="eastAsia" w:ascii="仿宋" w:hAnsi="仿宋" w:eastAsia="仿宋" w:cs="仿宋"/>
                <w:color w:val="auto"/>
                <w:sz w:val="24"/>
                <w:highlight w:val="none"/>
              </w:rPr>
            </w:pPr>
          </w:p>
        </w:tc>
        <w:tc>
          <w:tcPr>
            <w:tcW w:w="1276" w:type="dxa"/>
            <w:tcBorders>
              <w:top w:val="double" w:color="auto" w:sz="6" w:space="0"/>
              <w:bottom w:val="single" w:color="auto" w:sz="6" w:space="0"/>
            </w:tcBorders>
            <w:noWrap w:val="0"/>
            <w:vAlign w:val="center"/>
          </w:tcPr>
          <w:p w14:paraId="2BDD3F31">
            <w:pPr>
              <w:pStyle w:val="6"/>
              <w:keepNext/>
              <w:spacing w:after="0" w:line="440" w:lineRule="exact"/>
              <w:ind w:left="63" w:right="63"/>
              <w:rPr>
                <w:rFonts w:hint="eastAsia" w:ascii="仿宋" w:hAnsi="仿宋" w:eastAsia="仿宋" w:cs="仿宋"/>
                <w:color w:val="auto"/>
                <w:sz w:val="24"/>
                <w:highlight w:val="none"/>
              </w:rPr>
            </w:pPr>
          </w:p>
        </w:tc>
        <w:tc>
          <w:tcPr>
            <w:tcW w:w="1418" w:type="dxa"/>
            <w:tcBorders>
              <w:top w:val="double" w:color="auto" w:sz="6" w:space="0"/>
              <w:bottom w:val="single" w:color="auto" w:sz="6" w:space="0"/>
            </w:tcBorders>
            <w:noWrap w:val="0"/>
            <w:vAlign w:val="center"/>
          </w:tcPr>
          <w:p w14:paraId="18CD4D4E">
            <w:pPr>
              <w:pStyle w:val="6"/>
              <w:keepNext/>
              <w:spacing w:after="0" w:line="440" w:lineRule="exact"/>
              <w:ind w:left="63" w:right="63"/>
              <w:rPr>
                <w:rFonts w:hint="eastAsia" w:ascii="仿宋" w:hAnsi="仿宋" w:eastAsia="仿宋" w:cs="仿宋"/>
                <w:color w:val="auto"/>
                <w:sz w:val="24"/>
                <w:highlight w:val="none"/>
              </w:rPr>
            </w:pPr>
          </w:p>
        </w:tc>
        <w:tc>
          <w:tcPr>
            <w:tcW w:w="940" w:type="dxa"/>
            <w:tcBorders>
              <w:top w:val="double" w:color="auto" w:sz="6" w:space="0"/>
              <w:bottom w:val="single" w:color="auto" w:sz="6" w:space="0"/>
            </w:tcBorders>
            <w:noWrap w:val="0"/>
            <w:vAlign w:val="center"/>
          </w:tcPr>
          <w:p w14:paraId="05E2EEF0">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double" w:color="auto" w:sz="6" w:space="0"/>
              <w:bottom w:val="single" w:color="auto" w:sz="6" w:space="0"/>
            </w:tcBorders>
            <w:noWrap w:val="0"/>
            <w:vAlign w:val="center"/>
          </w:tcPr>
          <w:p w14:paraId="55BE8705">
            <w:pPr>
              <w:pStyle w:val="6"/>
              <w:keepNext/>
              <w:spacing w:after="0" w:line="440" w:lineRule="exact"/>
              <w:ind w:left="63" w:right="63"/>
              <w:rPr>
                <w:rFonts w:hint="eastAsia" w:ascii="仿宋" w:hAnsi="仿宋" w:eastAsia="仿宋" w:cs="仿宋"/>
                <w:color w:val="auto"/>
                <w:sz w:val="24"/>
                <w:highlight w:val="none"/>
              </w:rPr>
            </w:pPr>
          </w:p>
        </w:tc>
        <w:tc>
          <w:tcPr>
            <w:tcW w:w="1044" w:type="dxa"/>
            <w:tcBorders>
              <w:top w:val="double" w:color="auto" w:sz="6" w:space="0"/>
              <w:bottom w:val="single" w:color="auto" w:sz="6" w:space="0"/>
            </w:tcBorders>
            <w:noWrap w:val="0"/>
            <w:vAlign w:val="center"/>
          </w:tcPr>
          <w:p w14:paraId="193C36B0">
            <w:pPr>
              <w:pStyle w:val="6"/>
              <w:keepNext/>
              <w:spacing w:after="0" w:line="440" w:lineRule="exact"/>
              <w:ind w:left="63" w:right="63"/>
              <w:rPr>
                <w:rFonts w:hint="eastAsia" w:ascii="仿宋" w:hAnsi="仿宋" w:eastAsia="仿宋" w:cs="仿宋"/>
                <w:color w:val="auto"/>
                <w:sz w:val="24"/>
                <w:highlight w:val="none"/>
              </w:rPr>
            </w:pPr>
          </w:p>
        </w:tc>
        <w:tc>
          <w:tcPr>
            <w:tcW w:w="992" w:type="dxa"/>
            <w:tcBorders>
              <w:top w:val="double" w:color="auto" w:sz="6" w:space="0"/>
              <w:bottom w:val="single" w:color="auto" w:sz="6" w:space="0"/>
            </w:tcBorders>
            <w:noWrap w:val="0"/>
            <w:vAlign w:val="center"/>
          </w:tcPr>
          <w:p w14:paraId="080F99CC">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double" w:color="auto" w:sz="6" w:space="0"/>
              <w:bottom w:val="single" w:color="auto" w:sz="6" w:space="0"/>
            </w:tcBorders>
            <w:noWrap w:val="0"/>
            <w:vAlign w:val="center"/>
          </w:tcPr>
          <w:p w14:paraId="4561DB96">
            <w:pPr>
              <w:pStyle w:val="6"/>
              <w:keepNext/>
              <w:spacing w:after="0" w:line="440" w:lineRule="exact"/>
              <w:ind w:left="63" w:right="63"/>
              <w:rPr>
                <w:rFonts w:hint="eastAsia" w:ascii="仿宋" w:hAnsi="仿宋" w:eastAsia="仿宋" w:cs="仿宋"/>
                <w:color w:val="auto"/>
                <w:sz w:val="24"/>
                <w:highlight w:val="none"/>
              </w:rPr>
            </w:pPr>
          </w:p>
        </w:tc>
        <w:tc>
          <w:tcPr>
            <w:tcW w:w="1487" w:type="dxa"/>
            <w:tcBorders>
              <w:top w:val="double" w:color="auto" w:sz="6" w:space="0"/>
              <w:bottom w:val="single" w:color="auto" w:sz="6" w:space="0"/>
            </w:tcBorders>
            <w:noWrap w:val="0"/>
            <w:vAlign w:val="center"/>
          </w:tcPr>
          <w:p w14:paraId="52265FD1">
            <w:pPr>
              <w:pStyle w:val="6"/>
              <w:keepNext/>
              <w:spacing w:after="0" w:line="440" w:lineRule="exact"/>
              <w:ind w:left="63" w:right="63"/>
              <w:rPr>
                <w:rFonts w:hint="eastAsia" w:ascii="仿宋" w:hAnsi="仿宋" w:eastAsia="仿宋" w:cs="仿宋"/>
                <w:color w:val="auto"/>
                <w:sz w:val="24"/>
                <w:highlight w:val="none"/>
              </w:rPr>
            </w:pPr>
          </w:p>
        </w:tc>
        <w:tc>
          <w:tcPr>
            <w:tcW w:w="992" w:type="dxa"/>
            <w:tcBorders>
              <w:top w:val="double" w:color="auto" w:sz="6" w:space="0"/>
              <w:bottom w:val="single" w:color="auto" w:sz="6" w:space="0"/>
            </w:tcBorders>
            <w:noWrap w:val="0"/>
            <w:vAlign w:val="center"/>
          </w:tcPr>
          <w:p w14:paraId="63339B12">
            <w:pPr>
              <w:pStyle w:val="6"/>
              <w:keepNext/>
              <w:spacing w:after="0" w:line="440" w:lineRule="exact"/>
              <w:ind w:left="63" w:right="63"/>
              <w:rPr>
                <w:rFonts w:hint="eastAsia" w:ascii="仿宋" w:hAnsi="仿宋" w:eastAsia="仿宋" w:cs="仿宋"/>
                <w:color w:val="auto"/>
                <w:sz w:val="24"/>
                <w:highlight w:val="none"/>
              </w:rPr>
            </w:pPr>
          </w:p>
        </w:tc>
      </w:tr>
      <w:tr w14:paraId="515AD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69019FA6">
            <w:pPr>
              <w:pStyle w:val="6"/>
              <w:keepNext/>
              <w:spacing w:after="0" w:line="440" w:lineRule="exact"/>
              <w:ind w:left="63" w:right="63"/>
              <w:rPr>
                <w:rFonts w:hint="eastAsia" w:ascii="仿宋" w:hAnsi="仿宋" w:eastAsia="仿宋" w:cs="仿宋"/>
                <w:color w:val="auto"/>
                <w:sz w:val="24"/>
                <w:highlight w:val="none"/>
              </w:rPr>
            </w:pPr>
          </w:p>
        </w:tc>
        <w:tc>
          <w:tcPr>
            <w:tcW w:w="1276" w:type="dxa"/>
            <w:tcBorders>
              <w:top w:val="nil"/>
            </w:tcBorders>
            <w:noWrap w:val="0"/>
            <w:vAlign w:val="center"/>
          </w:tcPr>
          <w:p w14:paraId="1B1E8345">
            <w:pPr>
              <w:pStyle w:val="6"/>
              <w:keepNext/>
              <w:spacing w:after="0" w:line="440" w:lineRule="exact"/>
              <w:ind w:left="63" w:right="63"/>
              <w:rPr>
                <w:rFonts w:hint="eastAsia" w:ascii="仿宋" w:hAnsi="仿宋" w:eastAsia="仿宋" w:cs="仿宋"/>
                <w:color w:val="auto"/>
                <w:sz w:val="24"/>
                <w:highlight w:val="none"/>
              </w:rPr>
            </w:pPr>
          </w:p>
        </w:tc>
        <w:tc>
          <w:tcPr>
            <w:tcW w:w="1418" w:type="dxa"/>
            <w:tcBorders>
              <w:top w:val="nil"/>
            </w:tcBorders>
            <w:noWrap w:val="0"/>
            <w:vAlign w:val="center"/>
          </w:tcPr>
          <w:p w14:paraId="032322C1">
            <w:pPr>
              <w:pStyle w:val="6"/>
              <w:keepNext/>
              <w:spacing w:after="0" w:line="440" w:lineRule="exact"/>
              <w:ind w:left="63" w:right="63"/>
              <w:rPr>
                <w:rFonts w:hint="eastAsia" w:ascii="仿宋" w:hAnsi="仿宋" w:eastAsia="仿宋" w:cs="仿宋"/>
                <w:color w:val="auto"/>
                <w:sz w:val="24"/>
                <w:highlight w:val="none"/>
              </w:rPr>
            </w:pPr>
          </w:p>
        </w:tc>
        <w:tc>
          <w:tcPr>
            <w:tcW w:w="940" w:type="dxa"/>
            <w:tcBorders>
              <w:top w:val="nil"/>
            </w:tcBorders>
            <w:noWrap w:val="0"/>
            <w:vAlign w:val="center"/>
          </w:tcPr>
          <w:p w14:paraId="663B873F">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nil"/>
            </w:tcBorders>
            <w:noWrap w:val="0"/>
            <w:vAlign w:val="center"/>
          </w:tcPr>
          <w:p w14:paraId="5286462F">
            <w:pPr>
              <w:pStyle w:val="6"/>
              <w:keepNext/>
              <w:spacing w:after="0" w:line="440" w:lineRule="exact"/>
              <w:ind w:left="63" w:right="63"/>
              <w:rPr>
                <w:rFonts w:hint="eastAsia" w:ascii="仿宋" w:hAnsi="仿宋" w:eastAsia="仿宋" w:cs="仿宋"/>
                <w:color w:val="auto"/>
                <w:sz w:val="24"/>
                <w:highlight w:val="none"/>
              </w:rPr>
            </w:pPr>
          </w:p>
        </w:tc>
        <w:tc>
          <w:tcPr>
            <w:tcW w:w="1044" w:type="dxa"/>
            <w:tcBorders>
              <w:top w:val="nil"/>
            </w:tcBorders>
            <w:noWrap w:val="0"/>
            <w:vAlign w:val="center"/>
          </w:tcPr>
          <w:p w14:paraId="5A18ED5A">
            <w:pPr>
              <w:pStyle w:val="6"/>
              <w:keepNext/>
              <w:spacing w:after="0" w:line="440" w:lineRule="exact"/>
              <w:ind w:left="63" w:right="63"/>
              <w:rPr>
                <w:rFonts w:hint="eastAsia" w:ascii="仿宋" w:hAnsi="仿宋" w:eastAsia="仿宋" w:cs="仿宋"/>
                <w:color w:val="auto"/>
                <w:sz w:val="24"/>
                <w:highlight w:val="none"/>
              </w:rPr>
            </w:pPr>
          </w:p>
        </w:tc>
        <w:tc>
          <w:tcPr>
            <w:tcW w:w="992" w:type="dxa"/>
            <w:tcBorders>
              <w:top w:val="nil"/>
            </w:tcBorders>
            <w:noWrap w:val="0"/>
            <w:vAlign w:val="center"/>
          </w:tcPr>
          <w:p w14:paraId="414BF4F2">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nil"/>
            </w:tcBorders>
            <w:noWrap w:val="0"/>
            <w:vAlign w:val="center"/>
          </w:tcPr>
          <w:p w14:paraId="75A160AB">
            <w:pPr>
              <w:pStyle w:val="6"/>
              <w:keepNext/>
              <w:spacing w:after="0" w:line="440" w:lineRule="exact"/>
              <w:ind w:left="63" w:right="63"/>
              <w:rPr>
                <w:rFonts w:hint="eastAsia" w:ascii="仿宋" w:hAnsi="仿宋" w:eastAsia="仿宋" w:cs="仿宋"/>
                <w:color w:val="auto"/>
                <w:sz w:val="24"/>
                <w:highlight w:val="none"/>
              </w:rPr>
            </w:pPr>
          </w:p>
        </w:tc>
        <w:tc>
          <w:tcPr>
            <w:tcW w:w="1487" w:type="dxa"/>
            <w:tcBorders>
              <w:top w:val="nil"/>
            </w:tcBorders>
            <w:noWrap w:val="0"/>
            <w:vAlign w:val="center"/>
          </w:tcPr>
          <w:p w14:paraId="791C6368">
            <w:pPr>
              <w:pStyle w:val="6"/>
              <w:keepNext/>
              <w:spacing w:after="0" w:line="440" w:lineRule="exact"/>
              <w:ind w:left="63" w:right="63"/>
              <w:rPr>
                <w:rFonts w:hint="eastAsia" w:ascii="仿宋" w:hAnsi="仿宋" w:eastAsia="仿宋" w:cs="仿宋"/>
                <w:color w:val="auto"/>
                <w:sz w:val="24"/>
                <w:highlight w:val="none"/>
              </w:rPr>
            </w:pPr>
          </w:p>
        </w:tc>
        <w:tc>
          <w:tcPr>
            <w:tcW w:w="992" w:type="dxa"/>
            <w:tcBorders>
              <w:top w:val="nil"/>
            </w:tcBorders>
            <w:noWrap w:val="0"/>
            <w:vAlign w:val="center"/>
          </w:tcPr>
          <w:p w14:paraId="6729C284">
            <w:pPr>
              <w:pStyle w:val="6"/>
              <w:keepNext/>
              <w:spacing w:after="0" w:line="440" w:lineRule="exact"/>
              <w:ind w:left="63" w:right="63"/>
              <w:rPr>
                <w:rFonts w:hint="eastAsia" w:ascii="仿宋" w:hAnsi="仿宋" w:eastAsia="仿宋" w:cs="仿宋"/>
                <w:color w:val="auto"/>
                <w:sz w:val="24"/>
                <w:highlight w:val="none"/>
              </w:rPr>
            </w:pPr>
          </w:p>
        </w:tc>
      </w:tr>
      <w:tr w14:paraId="622C0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A5C98F3">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486F3053">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7B86B138">
            <w:pPr>
              <w:pStyle w:val="6"/>
              <w:keepNext/>
              <w:spacing w:after="0" w:line="440" w:lineRule="exact"/>
              <w:ind w:left="63" w:right="63"/>
              <w:rPr>
                <w:rFonts w:hint="eastAsia" w:ascii="仿宋" w:hAnsi="仿宋" w:eastAsia="仿宋" w:cs="仿宋"/>
                <w:color w:val="auto"/>
                <w:sz w:val="24"/>
                <w:highlight w:val="none"/>
              </w:rPr>
            </w:pPr>
          </w:p>
        </w:tc>
        <w:tc>
          <w:tcPr>
            <w:tcW w:w="940" w:type="dxa"/>
            <w:noWrap w:val="0"/>
            <w:vAlign w:val="center"/>
          </w:tcPr>
          <w:p w14:paraId="48905148">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6D527FEB">
            <w:pPr>
              <w:pStyle w:val="6"/>
              <w:keepNext/>
              <w:spacing w:after="0" w:line="440" w:lineRule="exact"/>
              <w:ind w:left="63" w:right="63"/>
              <w:rPr>
                <w:rFonts w:hint="eastAsia" w:ascii="仿宋" w:hAnsi="仿宋" w:eastAsia="仿宋" w:cs="仿宋"/>
                <w:color w:val="auto"/>
                <w:sz w:val="24"/>
                <w:highlight w:val="none"/>
              </w:rPr>
            </w:pPr>
          </w:p>
        </w:tc>
        <w:tc>
          <w:tcPr>
            <w:tcW w:w="1044" w:type="dxa"/>
            <w:noWrap w:val="0"/>
            <w:vAlign w:val="center"/>
          </w:tcPr>
          <w:p w14:paraId="18ABC8E6">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6A3658F1">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2F7FAFBB">
            <w:pPr>
              <w:pStyle w:val="6"/>
              <w:keepNext/>
              <w:spacing w:after="0" w:line="440" w:lineRule="exact"/>
              <w:ind w:left="63" w:right="63"/>
              <w:rPr>
                <w:rFonts w:hint="eastAsia" w:ascii="仿宋" w:hAnsi="仿宋" w:eastAsia="仿宋" w:cs="仿宋"/>
                <w:color w:val="auto"/>
                <w:sz w:val="24"/>
                <w:highlight w:val="none"/>
              </w:rPr>
            </w:pPr>
          </w:p>
        </w:tc>
        <w:tc>
          <w:tcPr>
            <w:tcW w:w="1487" w:type="dxa"/>
            <w:noWrap w:val="0"/>
            <w:vAlign w:val="center"/>
          </w:tcPr>
          <w:p w14:paraId="26CCA7C8">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71737A19">
            <w:pPr>
              <w:pStyle w:val="6"/>
              <w:keepNext/>
              <w:spacing w:after="0" w:line="440" w:lineRule="exact"/>
              <w:ind w:left="63" w:right="63"/>
              <w:rPr>
                <w:rFonts w:hint="eastAsia" w:ascii="仿宋" w:hAnsi="仿宋" w:eastAsia="仿宋" w:cs="仿宋"/>
                <w:color w:val="auto"/>
                <w:sz w:val="24"/>
                <w:highlight w:val="none"/>
              </w:rPr>
            </w:pPr>
          </w:p>
        </w:tc>
      </w:tr>
      <w:tr w14:paraId="42945D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DA137DF">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2E7FFAD8">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236D190F">
            <w:pPr>
              <w:pStyle w:val="6"/>
              <w:keepNext/>
              <w:spacing w:after="0" w:line="440" w:lineRule="exact"/>
              <w:ind w:left="63" w:right="63"/>
              <w:rPr>
                <w:rFonts w:hint="eastAsia" w:ascii="仿宋" w:hAnsi="仿宋" w:eastAsia="仿宋" w:cs="仿宋"/>
                <w:color w:val="auto"/>
                <w:sz w:val="24"/>
                <w:highlight w:val="none"/>
              </w:rPr>
            </w:pPr>
          </w:p>
        </w:tc>
        <w:tc>
          <w:tcPr>
            <w:tcW w:w="940" w:type="dxa"/>
            <w:noWrap w:val="0"/>
            <w:vAlign w:val="center"/>
          </w:tcPr>
          <w:p w14:paraId="60FE6DA3">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18D1AD7D">
            <w:pPr>
              <w:pStyle w:val="6"/>
              <w:keepNext/>
              <w:spacing w:after="0" w:line="440" w:lineRule="exact"/>
              <w:ind w:left="63" w:right="63"/>
              <w:rPr>
                <w:rFonts w:hint="eastAsia" w:ascii="仿宋" w:hAnsi="仿宋" w:eastAsia="仿宋" w:cs="仿宋"/>
                <w:color w:val="auto"/>
                <w:sz w:val="24"/>
                <w:highlight w:val="none"/>
              </w:rPr>
            </w:pPr>
          </w:p>
        </w:tc>
        <w:tc>
          <w:tcPr>
            <w:tcW w:w="1044" w:type="dxa"/>
            <w:noWrap w:val="0"/>
            <w:vAlign w:val="center"/>
          </w:tcPr>
          <w:p w14:paraId="4F84DA01">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57D68AB7">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660FE6BE">
            <w:pPr>
              <w:pStyle w:val="6"/>
              <w:keepNext/>
              <w:spacing w:after="0" w:line="440" w:lineRule="exact"/>
              <w:ind w:left="63" w:right="63"/>
              <w:rPr>
                <w:rFonts w:hint="eastAsia" w:ascii="仿宋" w:hAnsi="仿宋" w:eastAsia="仿宋" w:cs="仿宋"/>
                <w:color w:val="auto"/>
                <w:sz w:val="24"/>
                <w:highlight w:val="none"/>
              </w:rPr>
            </w:pPr>
          </w:p>
        </w:tc>
        <w:tc>
          <w:tcPr>
            <w:tcW w:w="1487" w:type="dxa"/>
            <w:noWrap w:val="0"/>
            <w:vAlign w:val="center"/>
          </w:tcPr>
          <w:p w14:paraId="5EED71EB">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29A1144E">
            <w:pPr>
              <w:pStyle w:val="6"/>
              <w:keepNext/>
              <w:spacing w:after="0" w:line="440" w:lineRule="exact"/>
              <w:ind w:left="63" w:right="63"/>
              <w:rPr>
                <w:rFonts w:hint="eastAsia" w:ascii="仿宋" w:hAnsi="仿宋" w:eastAsia="仿宋" w:cs="仿宋"/>
                <w:color w:val="auto"/>
                <w:sz w:val="24"/>
                <w:highlight w:val="none"/>
              </w:rPr>
            </w:pPr>
          </w:p>
        </w:tc>
      </w:tr>
      <w:tr w14:paraId="470624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82D1DBA">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6FECEC4E">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73A1A391">
            <w:pPr>
              <w:pStyle w:val="6"/>
              <w:keepNext/>
              <w:spacing w:after="0" w:line="440" w:lineRule="exact"/>
              <w:ind w:left="63" w:right="63"/>
              <w:rPr>
                <w:rFonts w:hint="eastAsia" w:ascii="仿宋" w:hAnsi="仿宋" w:eastAsia="仿宋" w:cs="仿宋"/>
                <w:color w:val="auto"/>
                <w:sz w:val="24"/>
                <w:highlight w:val="none"/>
              </w:rPr>
            </w:pPr>
          </w:p>
        </w:tc>
        <w:tc>
          <w:tcPr>
            <w:tcW w:w="940" w:type="dxa"/>
            <w:noWrap w:val="0"/>
            <w:vAlign w:val="center"/>
          </w:tcPr>
          <w:p w14:paraId="1AB66C45">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2A2FF4DE">
            <w:pPr>
              <w:pStyle w:val="6"/>
              <w:keepNext/>
              <w:spacing w:after="0" w:line="440" w:lineRule="exact"/>
              <w:ind w:left="63" w:right="63"/>
              <w:rPr>
                <w:rFonts w:hint="eastAsia" w:ascii="仿宋" w:hAnsi="仿宋" w:eastAsia="仿宋" w:cs="仿宋"/>
                <w:color w:val="auto"/>
                <w:sz w:val="24"/>
                <w:highlight w:val="none"/>
              </w:rPr>
            </w:pPr>
          </w:p>
        </w:tc>
        <w:tc>
          <w:tcPr>
            <w:tcW w:w="1044" w:type="dxa"/>
            <w:noWrap w:val="0"/>
            <w:vAlign w:val="center"/>
          </w:tcPr>
          <w:p w14:paraId="75D0C359">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6269F50C">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5ACDF426">
            <w:pPr>
              <w:pStyle w:val="6"/>
              <w:keepNext/>
              <w:spacing w:after="0" w:line="440" w:lineRule="exact"/>
              <w:ind w:left="63" w:right="63"/>
              <w:rPr>
                <w:rFonts w:hint="eastAsia" w:ascii="仿宋" w:hAnsi="仿宋" w:eastAsia="仿宋" w:cs="仿宋"/>
                <w:color w:val="auto"/>
                <w:sz w:val="24"/>
                <w:highlight w:val="none"/>
              </w:rPr>
            </w:pPr>
          </w:p>
        </w:tc>
        <w:tc>
          <w:tcPr>
            <w:tcW w:w="1487" w:type="dxa"/>
            <w:noWrap w:val="0"/>
            <w:vAlign w:val="center"/>
          </w:tcPr>
          <w:p w14:paraId="4257B8FC">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16D50AE8">
            <w:pPr>
              <w:pStyle w:val="6"/>
              <w:keepNext/>
              <w:spacing w:after="0" w:line="440" w:lineRule="exact"/>
              <w:ind w:left="63" w:right="63"/>
              <w:rPr>
                <w:rFonts w:hint="eastAsia" w:ascii="仿宋" w:hAnsi="仿宋" w:eastAsia="仿宋" w:cs="仿宋"/>
                <w:color w:val="auto"/>
                <w:sz w:val="24"/>
                <w:highlight w:val="none"/>
              </w:rPr>
            </w:pPr>
          </w:p>
        </w:tc>
      </w:tr>
      <w:tr w14:paraId="4BE9F8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5A82113">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3077B99D">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50F4BBDA">
            <w:pPr>
              <w:pStyle w:val="6"/>
              <w:keepNext/>
              <w:spacing w:after="0" w:line="440" w:lineRule="exact"/>
              <w:ind w:left="63" w:right="63"/>
              <w:rPr>
                <w:rFonts w:hint="eastAsia" w:ascii="仿宋" w:hAnsi="仿宋" w:eastAsia="仿宋" w:cs="仿宋"/>
                <w:color w:val="auto"/>
                <w:sz w:val="24"/>
                <w:highlight w:val="none"/>
              </w:rPr>
            </w:pPr>
          </w:p>
        </w:tc>
        <w:tc>
          <w:tcPr>
            <w:tcW w:w="940" w:type="dxa"/>
            <w:noWrap w:val="0"/>
            <w:vAlign w:val="center"/>
          </w:tcPr>
          <w:p w14:paraId="40D2F2F2">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473F4BC3">
            <w:pPr>
              <w:pStyle w:val="6"/>
              <w:keepNext/>
              <w:spacing w:after="0" w:line="440" w:lineRule="exact"/>
              <w:ind w:left="63" w:right="63"/>
              <w:rPr>
                <w:rFonts w:hint="eastAsia" w:ascii="仿宋" w:hAnsi="仿宋" w:eastAsia="仿宋" w:cs="仿宋"/>
                <w:color w:val="auto"/>
                <w:sz w:val="24"/>
                <w:highlight w:val="none"/>
              </w:rPr>
            </w:pPr>
          </w:p>
        </w:tc>
        <w:tc>
          <w:tcPr>
            <w:tcW w:w="1044" w:type="dxa"/>
            <w:noWrap w:val="0"/>
            <w:vAlign w:val="center"/>
          </w:tcPr>
          <w:p w14:paraId="45924992">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6503AE4E">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2613AC70">
            <w:pPr>
              <w:pStyle w:val="6"/>
              <w:keepNext/>
              <w:spacing w:after="0" w:line="440" w:lineRule="exact"/>
              <w:ind w:left="63" w:right="63"/>
              <w:rPr>
                <w:rFonts w:hint="eastAsia" w:ascii="仿宋" w:hAnsi="仿宋" w:eastAsia="仿宋" w:cs="仿宋"/>
                <w:color w:val="auto"/>
                <w:sz w:val="24"/>
                <w:highlight w:val="none"/>
              </w:rPr>
            </w:pPr>
          </w:p>
        </w:tc>
        <w:tc>
          <w:tcPr>
            <w:tcW w:w="1487" w:type="dxa"/>
            <w:noWrap w:val="0"/>
            <w:vAlign w:val="center"/>
          </w:tcPr>
          <w:p w14:paraId="77940613">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587697E7">
            <w:pPr>
              <w:pStyle w:val="6"/>
              <w:keepNext/>
              <w:spacing w:after="0" w:line="440" w:lineRule="exact"/>
              <w:ind w:left="63" w:right="63"/>
              <w:rPr>
                <w:rFonts w:hint="eastAsia" w:ascii="仿宋" w:hAnsi="仿宋" w:eastAsia="仿宋" w:cs="仿宋"/>
                <w:color w:val="auto"/>
                <w:sz w:val="24"/>
                <w:highlight w:val="none"/>
              </w:rPr>
            </w:pPr>
          </w:p>
        </w:tc>
      </w:tr>
      <w:tr w14:paraId="71C1F2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4B0E640">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0F696988">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03559BF8">
            <w:pPr>
              <w:pStyle w:val="6"/>
              <w:keepNext/>
              <w:spacing w:after="0" w:line="440" w:lineRule="exact"/>
              <w:ind w:left="63" w:right="63"/>
              <w:rPr>
                <w:rFonts w:hint="eastAsia" w:ascii="仿宋" w:hAnsi="仿宋" w:eastAsia="仿宋" w:cs="仿宋"/>
                <w:color w:val="auto"/>
                <w:sz w:val="24"/>
                <w:highlight w:val="none"/>
              </w:rPr>
            </w:pPr>
          </w:p>
        </w:tc>
        <w:tc>
          <w:tcPr>
            <w:tcW w:w="940" w:type="dxa"/>
            <w:noWrap w:val="0"/>
            <w:vAlign w:val="center"/>
          </w:tcPr>
          <w:p w14:paraId="01B436AC">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1C07415D">
            <w:pPr>
              <w:pStyle w:val="6"/>
              <w:keepNext/>
              <w:spacing w:after="0" w:line="440" w:lineRule="exact"/>
              <w:ind w:left="63" w:right="63"/>
              <w:rPr>
                <w:rFonts w:hint="eastAsia" w:ascii="仿宋" w:hAnsi="仿宋" w:eastAsia="仿宋" w:cs="仿宋"/>
                <w:color w:val="auto"/>
                <w:sz w:val="24"/>
                <w:highlight w:val="none"/>
              </w:rPr>
            </w:pPr>
          </w:p>
        </w:tc>
        <w:tc>
          <w:tcPr>
            <w:tcW w:w="1044" w:type="dxa"/>
            <w:noWrap w:val="0"/>
            <w:vAlign w:val="center"/>
          </w:tcPr>
          <w:p w14:paraId="6B611F49">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4286CEAF">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0B7B2B3F">
            <w:pPr>
              <w:pStyle w:val="6"/>
              <w:keepNext/>
              <w:spacing w:after="0" w:line="440" w:lineRule="exact"/>
              <w:ind w:left="63" w:right="63"/>
              <w:rPr>
                <w:rFonts w:hint="eastAsia" w:ascii="仿宋" w:hAnsi="仿宋" w:eastAsia="仿宋" w:cs="仿宋"/>
                <w:color w:val="auto"/>
                <w:sz w:val="24"/>
                <w:highlight w:val="none"/>
              </w:rPr>
            </w:pPr>
          </w:p>
        </w:tc>
        <w:tc>
          <w:tcPr>
            <w:tcW w:w="1487" w:type="dxa"/>
            <w:noWrap w:val="0"/>
            <w:vAlign w:val="center"/>
          </w:tcPr>
          <w:p w14:paraId="2BE40EC6">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1F16CDFD">
            <w:pPr>
              <w:pStyle w:val="6"/>
              <w:keepNext/>
              <w:spacing w:after="0" w:line="440" w:lineRule="exact"/>
              <w:ind w:left="63" w:right="63"/>
              <w:rPr>
                <w:rFonts w:hint="eastAsia" w:ascii="仿宋" w:hAnsi="仿宋" w:eastAsia="仿宋" w:cs="仿宋"/>
                <w:color w:val="auto"/>
                <w:sz w:val="24"/>
                <w:highlight w:val="none"/>
              </w:rPr>
            </w:pPr>
          </w:p>
        </w:tc>
      </w:tr>
      <w:tr w14:paraId="2F4DF9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65354C3">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5131B3A3">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110972C5">
            <w:pPr>
              <w:pStyle w:val="6"/>
              <w:keepNext/>
              <w:spacing w:after="0" w:line="440" w:lineRule="exact"/>
              <w:ind w:left="63" w:right="63"/>
              <w:rPr>
                <w:rFonts w:hint="eastAsia" w:ascii="仿宋" w:hAnsi="仿宋" w:eastAsia="仿宋" w:cs="仿宋"/>
                <w:color w:val="auto"/>
                <w:sz w:val="24"/>
                <w:highlight w:val="none"/>
              </w:rPr>
            </w:pPr>
          </w:p>
        </w:tc>
        <w:tc>
          <w:tcPr>
            <w:tcW w:w="940" w:type="dxa"/>
            <w:noWrap w:val="0"/>
            <w:vAlign w:val="center"/>
          </w:tcPr>
          <w:p w14:paraId="6B67C743">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007CDAEE">
            <w:pPr>
              <w:pStyle w:val="6"/>
              <w:keepNext/>
              <w:spacing w:after="0" w:line="440" w:lineRule="exact"/>
              <w:ind w:left="63" w:right="63"/>
              <w:rPr>
                <w:rFonts w:hint="eastAsia" w:ascii="仿宋" w:hAnsi="仿宋" w:eastAsia="仿宋" w:cs="仿宋"/>
                <w:color w:val="auto"/>
                <w:sz w:val="24"/>
                <w:highlight w:val="none"/>
              </w:rPr>
            </w:pPr>
          </w:p>
        </w:tc>
        <w:tc>
          <w:tcPr>
            <w:tcW w:w="1044" w:type="dxa"/>
            <w:noWrap w:val="0"/>
            <w:vAlign w:val="center"/>
          </w:tcPr>
          <w:p w14:paraId="21F14A72">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29C29269">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464E633D">
            <w:pPr>
              <w:pStyle w:val="6"/>
              <w:keepNext/>
              <w:spacing w:after="0" w:line="440" w:lineRule="exact"/>
              <w:ind w:left="63" w:right="63"/>
              <w:rPr>
                <w:rFonts w:hint="eastAsia" w:ascii="仿宋" w:hAnsi="仿宋" w:eastAsia="仿宋" w:cs="仿宋"/>
                <w:color w:val="auto"/>
                <w:sz w:val="24"/>
                <w:highlight w:val="none"/>
              </w:rPr>
            </w:pPr>
          </w:p>
        </w:tc>
        <w:tc>
          <w:tcPr>
            <w:tcW w:w="1487" w:type="dxa"/>
            <w:noWrap w:val="0"/>
            <w:vAlign w:val="center"/>
          </w:tcPr>
          <w:p w14:paraId="28E9172D">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4C838F36">
            <w:pPr>
              <w:pStyle w:val="6"/>
              <w:keepNext/>
              <w:spacing w:after="0" w:line="440" w:lineRule="exact"/>
              <w:ind w:left="63" w:right="63"/>
              <w:rPr>
                <w:rFonts w:hint="eastAsia" w:ascii="仿宋" w:hAnsi="仿宋" w:eastAsia="仿宋" w:cs="仿宋"/>
                <w:color w:val="auto"/>
                <w:sz w:val="24"/>
                <w:highlight w:val="none"/>
              </w:rPr>
            </w:pPr>
          </w:p>
        </w:tc>
      </w:tr>
      <w:tr w14:paraId="463B3E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12B183">
            <w:pPr>
              <w:jc w:val="center"/>
              <w:rPr>
                <w:rFonts w:hint="eastAsia" w:ascii="仿宋" w:hAnsi="仿宋" w:eastAsia="仿宋" w:cs="仿宋"/>
                <w:color w:val="auto"/>
                <w:sz w:val="24"/>
                <w:highlight w:val="none"/>
              </w:rPr>
            </w:pPr>
          </w:p>
        </w:tc>
        <w:tc>
          <w:tcPr>
            <w:tcW w:w="1276" w:type="dxa"/>
            <w:noWrap w:val="0"/>
            <w:vAlign w:val="center"/>
          </w:tcPr>
          <w:p w14:paraId="7A7B5DE1">
            <w:pPr>
              <w:jc w:val="center"/>
              <w:rPr>
                <w:rFonts w:hint="eastAsia" w:ascii="仿宋" w:hAnsi="仿宋" w:eastAsia="仿宋" w:cs="仿宋"/>
                <w:color w:val="auto"/>
                <w:sz w:val="24"/>
                <w:highlight w:val="none"/>
              </w:rPr>
            </w:pPr>
          </w:p>
        </w:tc>
        <w:tc>
          <w:tcPr>
            <w:tcW w:w="1418" w:type="dxa"/>
            <w:noWrap w:val="0"/>
            <w:vAlign w:val="center"/>
          </w:tcPr>
          <w:p w14:paraId="6D23610A">
            <w:pPr>
              <w:jc w:val="center"/>
              <w:rPr>
                <w:rFonts w:hint="eastAsia" w:ascii="仿宋" w:hAnsi="仿宋" w:eastAsia="仿宋" w:cs="仿宋"/>
                <w:color w:val="auto"/>
                <w:sz w:val="24"/>
                <w:highlight w:val="none"/>
              </w:rPr>
            </w:pPr>
          </w:p>
        </w:tc>
        <w:tc>
          <w:tcPr>
            <w:tcW w:w="940" w:type="dxa"/>
            <w:noWrap w:val="0"/>
            <w:vAlign w:val="center"/>
          </w:tcPr>
          <w:p w14:paraId="220CFD28">
            <w:pPr>
              <w:jc w:val="center"/>
              <w:rPr>
                <w:rFonts w:hint="eastAsia" w:ascii="仿宋" w:hAnsi="仿宋" w:eastAsia="仿宋" w:cs="仿宋"/>
                <w:color w:val="auto"/>
                <w:sz w:val="24"/>
                <w:highlight w:val="none"/>
              </w:rPr>
            </w:pPr>
          </w:p>
        </w:tc>
        <w:tc>
          <w:tcPr>
            <w:tcW w:w="851" w:type="dxa"/>
            <w:noWrap w:val="0"/>
            <w:vAlign w:val="center"/>
          </w:tcPr>
          <w:p w14:paraId="740EF230">
            <w:pPr>
              <w:jc w:val="center"/>
              <w:rPr>
                <w:rFonts w:hint="eastAsia" w:ascii="仿宋" w:hAnsi="仿宋" w:eastAsia="仿宋" w:cs="仿宋"/>
                <w:color w:val="auto"/>
                <w:sz w:val="24"/>
                <w:highlight w:val="none"/>
              </w:rPr>
            </w:pPr>
          </w:p>
        </w:tc>
        <w:tc>
          <w:tcPr>
            <w:tcW w:w="1044" w:type="dxa"/>
            <w:noWrap w:val="0"/>
            <w:vAlign w:val="center"/>
          </w:tcPr>
          <w:p w14:paraId="50276F30">
            <w:pPr>
              <w:jc w:val="center"/>
              <w:rPr>
                <w:rFonts w:hint="eastAsia" w:ascii="仿宋" w:hAnsi="仿宋" w:eastAsia="仿宋" w:cs="仿宋"/>
                <w:color w:val="auto"/>
                <w:sz w:val="24"/>
                <w:highlight w:val="none"/>
              </w:rPr>
            </w:pPr>
          </w:p>
        </w:tc>
        <w:tc>
          <w:tcPr>
            <w:tcW w:w="992" w:type="dxa"/>
            <w:noWrap w:val="0"/>
            <w:vAlign w:val="center"/>
          </w:tcPr>
          <w:p w14:paraId="71501585">
            <w:pPr>
              <w:jc w:val="center"/>
              <w:rPr>
                <w:rFonts w:hint="eastAsia" w:ascii="仿宋" w:hAnsi="仿宋" w:eastAsia="仿宋" w:cs="仿宋"/>
                <w:color w:val="auto"/>
                <w:sz w:val="24"/>
                <w:highlight w:val="none"/>
              </w:rPr>
            </w:pPr>
          </w:p>
        </w:tc>
        <w:tc>
          <w:tcPr>
            <w:tcW w:w="851" w:type="dxa"/>
            <w:noWrap w:val="0"/>
            <w:vAlign w:val="center"/>
          </w:tcPr>
          <w:p w14:paraId="48D9A907">
            <w:pPr>
              <w:jc w:val="center"/>
              <w:rPr>
                <w:rFonts w:hint="eastAsia" w:ascii="仿宋" w:hAnsi="仿宋" w:eastAsia="仿宋" w:cs="仿宋"/>
                <w:color w:val="auto"/>
                <w:sz w:val="24"/>
                <w:highlight w:val="none"/>
              </w:rPr>
            </w:pPr>
          </w:p>
        </w:tc>
        <w:tc>
          <w:tcPr>
            <w:tcW w:w="1487" w:type="dxa"/>
            <w:noWrap w:val="0"/>
            <w:vAlign w:val="center"/>
          </w:tcPr>
          <w:p w14:paraId="474A12D2">
            <w:pPr>
              <w:jc w:val="center"/>
              <w:rPr>
                <w:rFonts w:hint="eastAsia" w:ascii="仿宋" w:hAnsi="仿宋" w:eastAsia="仿宋" w:cs="仿宋"/>
                <w:color w:val="auto"/>
                <w:sz w:val="24"/>
                <w:highlight w:val="none"/>
              </w:rPr>
            </w:pPr>
          </w:p>
        </w:tc>
        <w:tc>
          <w:tcPr>
            <w:tcW w:w="992" w:type="dxa"/>
            <w:noWrap w:val="0"/>
            <w:vAlign w:val="center"/>
          </w:tcPr>
          <w:p w14:paraId="2E26AE31">
            <w:pPr>
              <w:jc w:val="center"/>
              <w:rPr>
                <w:rFonts w:hint="eastAsia" w:ascii="仿宋" w:hAnsi="仿宋" w:eastAsia="仿宋" w:cs="仿宋"/>
                <w:color w:val="auto"/>
                <w:sz w:val="24"/>
                <w:highlight w:val="none"/>
              </w:rPr>
            </w:pPr>
          </w:p>
        </w:tc>
      </w:tr>
      <w:tr w14:paraId="49CE1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991455F">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51847EB2">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48C4D1F0">
            <w:pPr>
              <w:pStyle w:val="6"/>
              <w:keepNext/>
              <w:spacing w:after="0" w:line="440" w:lineRule="exact"/>
              <w:ind w:left="63" w:right="63"/>
              <w:rPr>
                <w:rFonts w:hint="eastAsia" w:ascii="仿宋" w:hAnsi="仿宋" w:eastAsia="仿宋" w:cs="仿宋"/>
                <w:color w:val="auto"/>
                <w:sz w:val="24"/>
                <w:highlight w:val="none"/>
              </w:rPr>
            </w:pPr>
          </w:p>
        </w:tc>
        <w:tc>
          <w:tcPr>
            <w:tcW w:w="940" w:type="dxa"/>
            <w:noWrap w:val="0"/>
            <w:vAlign w:val="center"/>
          </w:tcPr>
          <w:p w14:paraId="334088BD">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2EEB57D1">
            <w:pPr>
              <w:pStyle w:val="6"/>
              <w:keepNext/>
              <w:spacing w:after="0" w:line="440" w:lineRule="exact"/>
              <w:ind w:left="63" w:right="63"/>
              <w:rPr>
                <w:rFonts w:hint="eastAsia" w:ascii="仿宋" w:hAnsi="仿宋" w:eastAsia="仿宋" w:cs="仿宋"/>
                <w:color w:val="auto"/>
                <w:sz w:val="24"/>
                <w:highlight w:val="none"/>
              </w:rPr>
            </w:pPr>
          </w:p>
        </w:tc>
        <w:tc>
          <w:tcPr>
            <w:tcW w:w="1044" w:type="dxa"/>
            <w:noWrap w:val="0"/>
            <w:vAlign w:val="center"/>
          </w:tcPr>
          <w:p w14:paraId="4293152D">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7CC31675">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center"/>
          </w:tcPr>
          <w:p w14:paraId="7DFD25FB">
            <w:pPr>
              <w:pStyle w:val="6"/>
              <w:keepNext/>
              <w:spacing w:after="0" w:line="440" w:lineRule="exact"/>
              <w:ind w:left="63" w:right="63"/>
              <w:rPr>
                <w:rFonts w:hint="eastAsia" w:ascii="仿宋" w:hAnsi="仿宋" w:eastAsia="仿宋" w:cs="仿宋"/>
                <w:color w:val="auto"/>
                <w:sz w:val="24"/>
                <w:highlight w:val="none"/>
              </w:rPr>
            </w:pPr>
          </w:p>
        </w:tc>
        <w:tc>
          <w:tcPr>
            <w:tcW w:w="1487" w:type="dxa"/>
            <w:noWrap w:val="0"/>
            <w:vAlign w:val="center"/>
          </w:tcPr>
          <w:p w14:paraId="0DA2A1C7">
            <w:pPr>
              <w:pStyle w:val="6"/>
              <w:keepNext/>
              <w:spacing w:after="0" w:line="440" w:lineRule="exact"/>
              <w:ind w:left="63" w:right="63"/>
              <w:rPr>
                <w:rFonts w:hint="eastAsia" w:ascii="仿宋" w:hAnsi="仿宋" w:eastAsia="仿宋" w:cs="仿宋"/>
                <w:color w:val="auto"/>
                <w:sz w:val="24"/>
                <w:highlight w:val="none"/>
              </w:rPr>
            </w:pPr>
          </w:p>
        </w:tc>
        <w:tc>
          <w:tcPr>
            <w:tcW w:w="992" w:type="dxa"/>
            <w:noWrap w:val="0"/>
            <w:vAlign w:val="center"/>
          </w:tcPr>
          <w:p w14:paraId="2A3AFBC6">
            <w:pPr>
              <w:pStyle w:val="6"/>
              <w:keepNext/>
              <w:spacing w:after="0" w:line="440" w:lineRule="exact"/>
              <w:ind w:left="63" w:right="63"/>
              <w:rPr>
                <w:rFonts w:hint="eastAsia" w:ascii="仿宋" w:hAnsi="仿宋" w:eastAsia="仿宋" w:cs="仿宋"/>
                <w:color w:val="auto"/>
                <w:sz w:val="24"/>
                <w:highlight w:val="none"/>
              </w:rPr>
            </w:pPr>
          </w:p>
        </w:tc>
      </w:tr>
      <w:tr w14:paraId="68E29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3F8CADB">
            <w:pPr>
              <w:jc w:val="center"/>
              <w:rPr>
                <w:rFonts w:hint="eastAsia" w:ascii="仿宋" w:hAnsi="仿宋" w:eastAsia="仿宋" w:cs="仿宋"/>
                <w:color w:val="auto"/>
                <w:sz w:val="24"/>
                <w:highlight w:val="none"/>
              </w:rPr>
            </w:pPr>
          </w:p>
        </w:tc>
        <w:tc>
          <w:tcPr>
            <w:tcW w:w="1276" w:type="dxa"/>
            <w:noWrap w:val="0"/>
            <w:vAlign w:val="center"/>
          </w:tcPr>
          <w:p w14:paraId="4E54ECEA">
            <w:pPr>
              <w:jc w:val="center"/>
              <w:rPr>
                <w:rFonts w:hint="eastAsia" w:ascii="仿宋" w:hAnsi="仿宋" w:eastAsia="仿宋" w:cs="仿宋"/>
                <w:color w:val="auto"/>
                <w:sz w:val="24"/>
                <w:highlight w:val="none"/>
              </w:rPr>
            </w:pPr>
          </w:p>
        </w:tc>
        <w:tc>
          <w:tcPr>
            <w:tcW w:w="1418" w:type="dxa"/>
            <w:noWrap w:val="0"/>
            <w:vAlign w:val="center"/>
          </w:tcPr>
          <w:p w14:paraId="0D3E32C3">
            <w:pPr>
              <w:jc w:val="center"/>
              <w:rPr>
                <w:rFonts w:hint="eastAsia" w:ascii="仿宋" w:hAnsi="仿宋" w:eastAsia="仿宋" w:cs="仿宋"/>
                <w:color w:val="auto"/>
                <w:sz w:val="24"/>
                <w:highlight w:val="none"/>
              </w:rPr>
            </w:pPr>
          </w:p>
        </w:tc>
        <w:tc>
          <w:tcPr>
            <w:tcW w:w="940" w:type="dxa"/>
            <w:noWrap w:val="0"/>
            <w:vAlign w:val="center"/>
          </w:tcPr>
          <w:p w14:paraId="4FB4E224">
            <w:pPr>
              <w:jc w:val="center"/>
              <w:rPr>
                <w:rFonts w:hint="eastAsia" w:ascii="仿宋" w:hAnsi="仿宋" w:eastAsia="仿宋" w:cs="仿宋"/>
                <w:color w:val="auto"/>
                <w:sz w:val="24"/>
                <w:highlight w:val="none"/>
              </w:rPr>
            </w:pPr>
          </w:p>
        </w:tc>
        <w:tc>
          <w:tcPr>
            <w:tcW w:w="851" w:type="dxa"/>
            <w:noWrap w:val="0"/>
            <w:vAlign w:val="center"/>
          </w:tcPr>
          <w:p w14:paraId="2F31FEDF">
            <w:pPr>
              <w:jc w:val="center"/>
              <w:rPr>
                <w:rFonts w:hint="eastAsia" w:ascii="仿宋" w:hAnsi="仿宋" w:eastAsia="仿宋" w:cs="仿宋"/>
                <w:color w:val="auto"/>
                <w:sz w:val="24"/>
                <w:highlight w:val="none"/>
              </w:rPr>
            </w:pPr>
          </w:p>
        </w:tc>
        <w:tc>
          <w:tcPr>
            <w:tcW w:w="1044" w:type="dxa"/>
            <w:noWrap w:val="0"/>
            <w:vAlign w:val="center"/>
          </w:tcPr>
          <w:p w14:paraId="2D810B16">
            <w:pPr>
              <w:jc w:val="center"/>
              <w:rPr>
                <w:rFonts w:hint="eastAsia" w:ascii="仿宋" w:hAnsi="仿宋" w:eastAsia="仿宋" w:cs="仿宋"/>
                <w:color w:val="auto"/>
                <w:sz w:val="24"/>
                <w:highlight w:val="none"/>
              </w:rPr>
            </w:pPr>
          </w:p>
        </w:tc>
        <w:tc>
          <w:tcPr>
            <w:tcW w:w="992" w:type="dxa"/>
            <w:noWrap w:val="0"/>
            <w:vAlign w:val="center"/>
          </w:tcPr>
          <w:p w14:paraId="460C88CA">
            <w:pPr>
              <w:jc w:val="center"/>
              <w:rPr>
                <w:rFonts w:hint="eastAsia" w:ascii="仿宋" w:hAnsi="仿宋" w:eastAsia="仿宋" w:cs="仿宋"/>
                <w:color w:val="auto"/>
                <w:sz w:val="24"/>
                <w:highlight w:val="none"/>
              </w:rPr>
            </w:pPr>
          </w:p>
        </w:tc>
        <w:tc>
          <w:tcPr>
            <w:tcW w:w="851" w:type="dxa"/>
            <w:noWrap w:val="0"/>
            <w:vAlign w:val="center"/>
          </w:tcPr>
          <w:p w14:paraId="4FBAFA36">
            <w:pPr>
              <w:jc w:val="center"/>
              <w:rPr>
                <w:rFonts w:hint="eastAsia" w:ascii="仿宋" w:hAnsi="仿宋" w:eastAsia="仿宋" w:cs="仿宋"/>
                <w:color w:val="auto"/>
                <w:sz w:val="24"/>
                <w:highlight w:val="none"/>
              </w:rPr>
            </w:pPr>
          </w:p>
        </w:tc>
        <w:tc>
          <w:tcPr>
            <w:tcW w:w="1487" w:type="dxa"/>
            <w:noWrap w:val="0"/>
            <w:vAlign w:val="center"/>
          </w:tcPr>
          <w:p w14:paraId="2EBA71BF">
            <w:pPr>
              <w:jc w:val="center"/>
              <w:rPr>
                <w:rFonts w:hint="eastAsia" w:ascii="仿宋" w:hAnsi="仿宋" w:eastAsia="仿宋" w:cs="仿宋"/>
                <w:color w:val="auto"/>
                <w:sz w:val="24"/>
                <w:highlight w:val="none"/>
              </w:rPr>
            </w:pPr>
          </w:p>
        </w:tc>
        <w:tc>
          <w:tcPr>
            <w:tcW w:w="992" w:type="dxa"/>
            <w:noWrap w:val="0"/>
            <w:vAlign w:val="center"/>
          </w:tcPr>
          <w:p w14:paraId="213F5330">
            <w:pPr>
              <w:jc w:val="center"/>
              <w:rPr>
                <w:rFonts w:hint="eastAsia" w:ascii="仿宋" w:hAnsi="仿宋" w:eastAsia="仿宋" w:cs="仿宋"/>
                <w:color w:val="auto"/>
                <w:sz w:val="24"/>
                <w:highlight w:val="none"/>
              </w:rPr>
            </w:pPr>
          </w:p>
        </w:tc>
      </w:tr>
      <w:tr w14:paraId="1673BD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2C7FB20">
            <w:pPr>
              <w:jc w:val="center"/>
              <w:rPr>
                <w:rFonts w:hint="eastAsia" w:ascii="仿宋" w:hAnsi="仿宋" w:eastAsia="仿宋" w:cs="仿宋"/>
                <w:color w:val="auto"/>
                <w:sz w:val="24"/>
                <w:highlight w:val="none"/>
              </w:rPr>
            </w:pPr>
          </w:p>
        </w:tc>
        <w:tc>
          <w:tcPr>
            <w:tcW w:w="1276" w:type="dxa"/>
            <w:noWrap w:val="0"/>
            <w:vAlign w:val="center"/>
          </w:tcPr>
          <w:p w14:paraId="68DFB6FE">
            <w:pPr>
              <w:jc w:val="center"/>
              <w:rPr>
                <w:rFonts w:hint="eastAsia" w:ascii="仿宋" w:hAnsi="仿宋" w:eastAsia="仿宋" w:cs="仿宋"/>
                <w:color w:val="auto"/>
                <w:sz w:val="24"/>
                <w:highlight w:val="none"/>
              </w:rPr>
            </w:pPr>
          </w:p>
        </w:tc>
        <w:tc>
          <w:tcPr>
            <w:tcW w:w="1418" w:type="dxa"/>
            <w:noWrap w:val="0"/>
            <w:vAlign w:val="center"/>
          </w:tcPr>
          <w:p w14:paraId="7F769DAB">
            <w:pPr>
              <w:jc w:val="center"/>
              <w:rPr>
                <w:rFonts w:hint="eastAsia" w:ascii="仿宋" w:hAnsi="仿宋" w:eastAsia="仿宋" w:cs="仿宋"/>
                <w:color w:val="auto"/>
                <w:sz w:val="24"/>
                <w:highlight w:val="none"/>
              </w:rPr>
            </w:pPr>
          </w:p>
        </w:tc>
        <w:tc>
          <w:tcPr>
            <w:tcW w:w="940" w:type="dxa"/>
            <w:noWrap w:val="0"/>
            <w:vAlign w:val="center"/>
          </w:tcPr>
          <w:p w14:paraId="26A3707C">
            <w:pPr>
              <w:jc w:val="center"/>
              <w:rPr>
                <w:rFonts w:hint="eastAsia" w:ascii="仿宋" w:hAnsi="仿宋" w:eastAsia="仿宋" w:cs="仿宋"/>
                <w:color w:val="auto"/>
                <w:sz w:val="24"/>
                <w:highlight w:val="none"/>
              </w:rPr>
            </w:pPr>
          </w:p>
        </w:tc>
        <w:tc>
          <w:tcPr>
            <w:tcW w:w="851" w:type="dxa"/>
            <w:noWrap w:val="0"/>
            <w:vAlign w:val="center"/>
          </w:tcPr>
          <w:p w14:paraId="42FF93AE">
            <w:pPr>
              <w:jc w:val="center"/>
              <w:rPr>
                <w:rFonts w:hint="eastAsia" w:ascii="仿宋" w:hAnsi="仿宋" w:eastAsia="仿宋" w:cs="仿宋"/>
                <w:color w:val="auto"/>
                <w:sz w:val="24"/>
                <w:highlight w:val="none"/>
              </w:rPr>
            </w:pPr>
          </w:p>
        </w:tc>
        <w:tc>
          <w:tcPr>
            <w:tcW w:w="1044" w:type="dxa"/>
            <w:noWrap w:val="0"/>
            <w:vAlign w:val="center"/>
          </w:tcPr>
          <w:p w14:paraId="78862B73">
            <w:pPr>
              <w:jc w:val="center"/>
              <w:rPr>
                <w:rFonts w:hint="eastAsia" w:ascii="仿宋" w:hAnsi="仿宋" w:eastAsia="仿宋" w:cs="仿宋"/>
                <w:color w:val="auto"/>
                <w:sz w:val="24"/>
                <w:highlight w:val="none"/>
              </w:rPr>
            </w:pPr>
          </w:p>
        </w:tc>
        <w:tc>
          <w:tcPr>
            <w:tcW w:w="992" w:type="dxa"/>
            <w:noWrap w:val="0"/>
            <w:vAlign w:val="center"/>
          </w:tcPr>
          <w:p w14:paraId="74019C97">
            <w:pPr>
              <w:jc w:val="center"/>
              <w:rPr>
                <w:rFonts w:hint="eastAsia" w:ascii="仿宋" w:hAnsi="仿宋" w:eastAsia="仿宋" w:cs="仿宋"/>
                <w:color w:val="auto"/>
                <w:sz w:val="24"/>
                <w:highlight w:val="none"/>
              </w:rPr>
            </w:pPr>
          </w:p>
        </w:tc>
        <w:tc>
          <w:tcPr>
            <w:tcW w:w="851" w:type="dxa"/>
            <w:noWrap w:val="0"/>
            <w:vAlign w:val="center"/>
          </w:tcPr>
          <w:p w14:paraId="557FA071">
            <w:pPr>
              <w:jc w:val="center"/>
              <w:rPr>
                <w:rFonts w:hint="eastAsia" w:ascii="仿宋" w:hAnsi="仿宋" w:eastAsia="仿宋" w:cs="仿宋"/>
                <w:color w:val="auto"/>
                <w:sz w:val="24"/>
                <w:highlight w:val="none"/>
              </w:rPr>
            </w:pPr>
          </w:p>
        </w:tc>
        <w:tc>
          <w:tcPr>
            <w:tcW w:w="1487" w:type="dxa"/>
            <w:noWrap w:val="0"/>
            <w:vAlign w:val="center"/>
          </w:tcPr>
          <w:p w14:paraId="303DBBCF">
            <w:pPr>
              <w:jc w:val="center"/>
              <w:rPr>
                <w:rFonts w:hint="eastAsia" w:ascii="仿宋" w:hAnsi="仿宋" w:eastAsia="仿宋" w:cs="仿宋"/>
                <w:color w:val="auto"/>
                <w:sz w:val="24"/>
                <w:highlight w:val="none"/>
              </w:rPr>
            </w:pPr>
          </w:p>
        </w:tc>
        <w:tc>
          <w:tcPr>
            <w:tcW w:w="992" w:type="dxa"/>
            <w:noWrap w:val="0"/>
            <w:vAlign w:val="center"/>
          </w:tcPr>
          <w:p w14:paraId="72DD2E57">
            <w:pPr>
              <w:jc w:val="center"/>
              <w:rPr>
                <w:rFonts w:hint="eastAsia" w:ascii="仿宋" w:hAnsi="仿宋" w:eastAsia="仿宋" w:cs="仿宋"/>
                <w:color w:val="auto"/>
                <w:sz w:val="24"/>
                <w:highlight w:val="none"/>
              </w:rPr>
            </w:pPr>
          </w:p>
        </w:tc>
      </w:tr>
      <w:tr w14:paraId="56A77F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CD8096F">
            <w:pPr>
              <w:jc w:val="center"/>
              <w:rPr>
                <w:rFonts w:hint="eastAsia" w:ascii="仿宋" w:hAnsi="仿宋" w:eastAsia="仿宋" w:cs="仿宋"/>
                <w:color w:val="auto"/>
                <w:sz w:val="24"/>
                <w:highlight w:val="none"/>
              </w:rPr>
            </w:pPr>
          </w:p>
        </w:tc>
        <w:tc>
          <w:tcPr>
            <w:tcW w:w="1276" w:type="dxa"/>
            <w:noWrap w:val="0"/>
            <w:vAlign w:val="center"/>
          </w:tcPr>
          <w:p w14:paraId="64B7CBEE">
            <w:pPr>
              <w:jc w:val="center"/>
              <w:rPr>
                <w:rFonts w:hint="eastAsia" w:ascii="仿宋" w:hAnsi="仿宋" w:eastAsia="仿宋" w:cs="仿宋"/>
                <w:color w:val="auto"/>
                <w:sz w:val="24"/>
                <w:highlight w:val="none"/>
              </w:rPr>
            </w:pPr>
          </w:p>
        </w:tc>
        <w:tc>
          <w:tcPr>
            <w:tcW w:w="1418" w:type="dxa"/>
            <w:noWrap w:val="0"/>
            <w:vAlign w:val="center"/>
          </w:tcPr>
          <w:p w14:paraId="10C71D50">
            <w:pPr>
              <w:jc w:val="center"/>
              <w:rPr>
                <w:rFonts w:hint="eastAsia" w:ascii="仿宋" w:hAnsi="仿宋" w:eastAsia="仿宋" w:cs="仿宋"/>
                <w:color w:val="auto"/>
                <w:sz w:val="24"/>
                <w:highlight w:val="none"/>
              </w:rPr>
            </w:pPr>
          </w:p>
        </w:tc>
        <w:tc>
          <w:tcPr>
            <w:tcW w:w="940" w:type="dxa"/>
            <w:noWrap w:val="0"/>
            <w:vAlign w:val="center"/>
          </w:tcPr>
          <w:p w14:paraId="5E1047A0">
            <w:pPr>
              <w:jc w:val="center"/>
              <w:rPr>
                <w:rFonts w:hint="eastAsia" w:ascii="仿宋" w:hAnsi="仿宋" w:eastAsia="仿宋" w:cs="仿宋"/>
                <w:color w:val="auto"/>
                <w:sz w:val="24"/>
                <w:highlight w:val="none"/>
              </w:rPr>
            </w:pPr>
          </w:p>
        </w:tc>
        <w:tc>
          <w:tcPr>
            <w:tcW w:w="851" w:type="dxa"/>
            <w:noWrap w:val="0"/>
            <w:vAlign w:val="center"/>
          </w:tcPr>
          <w:p w14:paraId="61F0160D">
            <w:pPr>
              <w:jc w:val="center"/>
              <w:rPr>
                <w:rFonts w:hint="eastAsia" w:ascii="仿宋" w:hAnsi="仿宋" w:eastAsia="仿宋" w:cs="仿宋"/>
                <w:color w:val="auto"/>
                <w:sz w:val="24"/>
                <w:highlight w:val="none"/>
              </w:rPr>
            </w:pPr>
          </w:p>
        </w:tc>
        <w:tc>
          <w:tcPr>
            <w:tcW w:w="1044" w:type="dxa"/>
            <w:noWrap w:val="0"/>
            <w:vAlign w:val="center"/>
          </w:tcPr>
          <w:p w14:paraId="0B069F51">
            <w:pPr>
              <w:jc w:val="center"/>
              <w:rPr>
                <w:rFonts w:hint="eastAsia" w:ascii="仿宋" w:hAnsi="仿宋" w:eastAsia="仿宋" w:cs="仿宋"/>
                <w:color w:val="auto"/>
                <w:sz w:val="24"/>
                <w:highlight w:val="none"/>
              </w:rPr>
            </w:pPr>
          </w:p>
        </w:tc>
        <w:tc>
          <w:tcPr>
            <w:tcW w:w="992" w:type="dxa"/>
            <w:noWrap w:val="0"/>
            <w:vAlign w:val="center"/>
          </w:tcPr>
          <w:p w14:paraId="68D8D86A">
            <w:pPr>
              <w:jc w:val="center"/>
              <w:rPr>
                <w:rFonts w:hint="eastAsia" w:ascii="仿宋" w:hAnsi="仿宋" w:eastAsia="仿宋" w:cs="仿宋"/>
                <w:color w:val="auto"/>
                <w:sz w:val="24"/>
                <w:highlight w:val="none"/>
              </w:rPr>
            </w:pPr>
          </w:p>
        </w:tc>
        <w:tc>
          <w:tcPr>
            <w:tcW w:w="851" w:type="dxa"/>
            <w:noWrap w:val="0"/>
            <w:vAlign w:val="center"/>
          </w:tcPr>
          <w:p w14:paraId="76403632">
            <w:pPr>
              <w:jc w:val="center"/>
              <w:rPr>
                <w:rFonts w:hint="eastAsia" w:ascii="仿宋" w:hAnsi="仿宋" w:eastAsia="仿宋" w:cs="仿宋"/>
                <w:color w:val="auto"/>
                <w:sz w:val="24"/>
                <w:highlight w:val="none"/>
              </w:rPr>
            </w:pPr>
          </w:p>
        </w:tc>
        <w:tc>
          <w:tcPr>
            <w:tcW w:w="1487" w:type="dxa"/>
            <w:noWrap w:val="0"/>
            <w:vAlign w:val="center"/>
          </w:tcPr>
          <w:p w14:paraId="295591B2">
            <w:pPr>
              <w:jc w:val="center"/>
              <w:rPr>
                <w:rFonts w:hint="eastAsia" w:ascii="仿宋" w:hAnsi="仿宋" w:eastAsia="仿宋" w:cs="仿宋"/>
                <w:color w:val="auto"/>
                <w:sz w:val="24"/>
                <w:highlight w:val="none"/>
              </w:rPr>
            </w:pPr>
          </w:p>
        </w:tc>
        <w:tc>
          <w:tcPr>
            <w:tcW w:w="992" w:type="dxa"/>
            <w:noWrap w:val="0"/>
            <w:vAlign w:val="center"/>
          </w:tcPr>
          <w:p w14:paraId="15688293">
            <w:pPr>
              <w:jc w:val="center"/>
              <w:rPr>
                <w:rFonts w:hint="eastAsia" w:ascii="仿宋" w:hAnsi="仿宋" w:eastAsia="仿宋" w:cs="仿宋"/>
                <w:color w:val="auto"/>
                <w:sz w:val="24"/>
                <w:highlight w:val="none"/>
              </w:rPr>
            </w:pPr>
          </w:p>
        </w:tc>
      </w:tr>
      <w:tr w14:paraId="5570DA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F538E2E">
            <w:pPr>
              <w:jc w:val="center"/>
              <w:rPr>
                <w:rFonts w:hint="eastAsia" w:ascii="仿宋" w:hAnsi="仿宋" w:eastAsia="仿宋" w:cs="仿宋"/>
                <w:color w:val="auto"/>
                <w:sz w:val="24"/>
                <w:highlight w:val="none"/>
              </w:rPr>
            </w:pPr>
          </w:p>
        </w:tc>
        <w:tc>
          <w:tcPr>
            <w:tcW w:w="1276" w:type="dxa"/>
            <w:noWrap w:val="0"/>
            <w:vAlign w:val="center"/>
          </w:tcPr>
          <w:p w14:paraId="162AE4EC">
            <w:pPr>
              <w:jc w:val="center"/>
              <w:rPr>
                <w:rFonts w:hint="eastAsia" w:ascii="仿宋" w:hAnsi="仿宋" w:eastAsia="仿宋" w:cs="仿宋"/>
                <w:color w:val="auto"/>
                <w:sz w:val="24"/>
                <w:highlight w:val="none"/>
              </w:rPr>
            </w:pPr>
          </w:p>
        </w:tc>
        <w:tc>
          <w:tcPr>
            <w:tcW w:w="1418" w:type="dxa"/>
            <w:noWrap w:val="0"/>
            <w:vAlign w:val="center"/>
          </w:tcPr>
          <w:p w14:paraId="231D9B4A">
            <w:pPr>
              <w:jc w:val="center"/>
              <w:rPr>
                <w:rFonts w:hint="eastAsia" w:ascii="仿宋" w:hAnsi="仿宋" w:eastAsia="仿宋" w:cs="仿宋"/>
                <w:color w:val="auto"/>
                <w:sz w:val="24"/>
                <w:highlight w:val="none"/>
              </w:rPr>
            </w:pPr>
          </w:p>
        </w:tc>
        <w:tc>
          <w:tcPr>
            <w:tcW w:w="940" w:type="dxa"/>
            <w:noWrap w:val="0"/>
            <w:vAlign w:val="center"/>
          </w:tcPr>
          <w:p w14:paraId="2B009A31">
            <w:pPr>
              <w:jc w:val="center"/>
              <w:rPr>
                <w:rFonts w:hint="eastAsia" w:ascii="仿宋" w:hAnsi="仿宋" w:eastAsia="仿宋" w:cs="仿宋"/>
                <w:color w:val="auto"/>
                <w:sz w:val="24"/>
                <w:highlight w:val="none"/>
              </w:rPr>
            </w:pPr>
          </w:p>
        </w:tc>
        <w:tc>
          <w:tcPr>
            <w:tcW w:w="851" w:type="dxa"/>
            <w:noWrap w:val="0"/>
            <w:vAlign w:val="center"/>
          </w:tcPr>
          <w:p w14:paraId="43278D81">
            <w:pPr>
              <w:jc w:val="center"/>
              <w:rPr>
                <w:rFonts w:hint="eastAsia" w:ascii="仿宋" w:hAnsi="仿宋" w:eastAsia="仿宋" w:cs="仿宋"/>
                <w:color w:val="auto"/>
                <w:sz w:val="24"/>
                <w:highlight w:val="none"/>
              </w:rPr>
            </w:pPr>
          </w:p>
        </w:tc>
        <w:tc>
          <w:tcPr>
            <w:tcW w:w="1044" w:type="dxa"/>
            <w:noWrap w:val="0"/>
            <w:vAlign w:val="center"/>
          </w:tcPr>
          <w:p w14:paraId="380E9F6F">
            <w:pPr>
              <w:jc w:val="center"/>
              <w:rPr>
                <w:rFonts w:hint="eastAsia" w:ascii="仿宋" w:hAnsi="仿宋" w:eastAsia="仿宋" w:cs="仿宋"/>
                <w:color w:val="auto"/>
                <w:sz w:val="24"/>
                <w:highlight w:val="none"/>
              </w:rPr>
            </w:pPr>
          </w:p>
        </w:tc>
        <w:tc>
          <w:tcPr>
            <w:tcW w:w="992" w:type="dxa"/>
            <w:noWrap w:val="0"/>
            <w:vAlign w:val="center"/>
          </w:tcPr>
          <w:p w14:paraId="5DDF6AF2">
            <w:pPr>
              <w:jc w:val="center"/>
              <w:rPr>
                <w:rFonts w:hint="eastAsia" w:ascii="仿宋" w:hAnsi="仿宋" w:eastAsia="仿宋" w:cs="仿宋"/>
                <w:color w:val="auto"/>
                <w:sz w:val="24"/>
                <w:highlight w:val="none"/>
              </w:rPr>
            </w:pPr>
          </w:p>
        </w:tc>
        <w:tc>
          <w:tcPr>
            <w:tcW w:w="851" w:type="dxa"/>
            <w:noWrap w:val="0"/>
            <w:vAlign w:val="center"/>
          </w:tcPr>
          <w:p w14:paraId="21B2DA4F">
            <w:pPr>
              <w:jc w:val="center"/>
              <w:rPr>
                <w:rFonts w:hint="eastAsia" w:ascii="仿宋" w:hAnsi="仿宋" w:eastAsia="仿宋" w:cs="仿宋"/>
                <w:color w:val="auto"/>
                <w:sz w:val="24"/>
                <w:highlight w:val="none"/>
              </w:rPr>
            </w:pPr>
          </w:p>
        </w:tc>
        <w:tc>
          <w:tcPr>
            <w:tcW w:w="1487" w:type="dxa"/>
            <w:noWrap w:val="0"/>
            <w:vAlign w:val="center"/>
          </w:tcPr>
          <w:p w14:paraId="70AE946A">
            <w:pPr>
              <w:jc w:val="center"/>
              <w:rPr>
                <w:rFonts w:hint="eastAsia" w:ascii="仿宋" w:hAnsi="仿宋" w:eastAsia="仿宋" w:cs="仿宋"/>
                <w:color w:val="auto"/>
                <w:sz w:val="24"/>
                <w:highlight w:val="none"/>
              </w:rPr>
            </w:pPr>
          </w:p>
        </w:tc>
        <w:tc>
          <w:tcPr>
            <w:tcW w:w="992" w:type="dxa"/>
            <w:noWrap w:val="0"/>
            <w:vAlign w:val="center"/>
          </w:tcPr>
          <w:p w14:paraId="7EA6384E">
            <w:pPr>
              <w:jc w:val="center"/>
              <w:rPr>
                <w:rFonts w:hint="eastAsia" w:ascii="仿宋" w:hAnsi="仿宋" w:eastAsia="仿宋" w:cs="仿宋"/>
                <w:color w:val="auto"/>
                <w:sz w:val="24"/>
                <w:highlight w:val="none"/>
              </w:rPr>
            </w:pPr>
          </w:p>
        </w:tc>
      </w:tr>
      <w:tr w14:paraId="19D39A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91C648">
            <w:pPr>
              <w:jc w:val="center"/>
              <w:rPr>
                <w:rFonts w:hint="eastAsia" w:ascii="仿宋" w:hAnsi="仿宋" w:eastAsia="仿宋" w:cs="仿宋"/>
                <w:color w:val="auto"/>
                <w:sz w:val="24"/>
                <w:highlight w:val="none"/>
              </w:rPr>
            </w:pPr>
          </w:p>
        </w:tc>
        <w:tc>
          <w:tcPr>
            <w:tcW w:w="1276" w:type="dxa"/>
            <w:noWrap w:val="0"/>
            <w:vAlign w:val="center"/>
          </w:tcPr>
          <w:p w14:paraId="01DBDF82">
            <w:pPr>
              <w:jc w:val="center"/>
              <w:rPr>
                <w:rFonts w:hint="eastAsia" w:ascii="仿宋" w:hAnsi="仿宋" w:eastAsia="仿宋" w:cs="仿宋"/>
                <w:color w:val="auto"/>
                <w:sz w:val="24"/>
                <w:highlight w:val="none"/>
              </w:rPr>
            </w:pPr>
          </w:p>
        </w:tc>
        <w:tc>
          <w:tcPr>
            <w:tcW w:w="1418" w:type="dxa"/>
            <w:noWrap w:val="0"/>
            <w:vAlign w:val="center"/>
          </w:tcPr>
          <w:p w14:paraId="71F8D573">
            <w:pPr>
              <w:jc w:val="center"/>
              <w:rPr>
                <w:rFonts w:hint="eastAsia" w:ascii="仿宋" w:hAnsi="仿宋" w:eastAsia="仿宋" w:cs="仿宋"/>
                <w:color w:val="auto"/>
                <w:sz w:val="24"/>
                <w:highlight w:val="none"/>
              </w:rPr>
            </w:pPr>
          </w:p>
        </w:tc>
        <w:tc>
          <w:tcPr>
            <w:tcW w:w="940" w:type="dxa"/>
            <w:noWrap w:val="0"/>
            <w:vAlign w:val="center"/>
          </w:tcPr>
          <w:p w14:paraId="2020B924">
            <w:pPr>
              <w:jc w:val="center"/>
              <w:rPr>
                <w:rFonts w:hint="eastAsia" w:ascii="仿宋" w:hAnsi="仿宋" w:eastAsia="仿宋" w:cs="仿宋"/>
                <w:color w:val="auto"/>
                <w:sz w:val="24"/>
                <w:highlight w:val="none"/>
              </w:rPr>
            </w:pPr>
          </w:p>
        </w:tc>
        <w:tc>
          <w:tcPr>
            <w:tcW w:w="851" w:type="dxa"/>
            <w:noWrap w:val="0"/>
            <w:vAlign w:val="center"/>
          </w:tcPr>
          <w:p w14:paraId="61A1A55C">
            <w:pPr>
              <w:jc w:val="center"/>
              <w:rPr>
                <w:rFonts w:hint="eastAsia" w:ascii="仿宋" w:hAnsi="仿宋" w:eastAsia="仿宋" w:cs="仿宋"/>
                <w:color w:val="auto"/>
                <w:sz w:val="24"/>
                <w:highlight w:val="none"/>
              </w:rPr>
            </w:pPr>
          </w:p>
        </w:tc>
        <w:tc>
          <w:tcPr>
            <w:tcW w:w="1044" w:type="dxa"/>
            <w:noWrap w:val="0"/>
            <w:vAlign w:val="center"/>
          </w:tcPr>
          <w:p w14:paraId="3A7BDC81">
            <w:pPr>
              <w:jc w:val="center"/>
              <w:rPr>
                <w:rFonts w:hint="eastAsia" w:ascii="仿宋" w:hAnsi="仿宋" w:eastAsia="仿宋" w:cs="仿宋"/>
                <w:color w:val="auto"/>
                <w:sz w:val="24"/>
                <w:highlight w:val="none"/>
              </w:rPr>
            </w:pPr>
          </w:p>
        </w:tc>
        <w:tc>
          <w:tcPr>
            <w:tcW w:w="992" w:type="dxa"/>
            <w:noWrap w:val="0"/>
            <w:vAlign w:val="center"/>
          </w:tcPr>
          <w:p w14:paraId="0352ADBA">
            <w:pPr>
              <w:jc w:val="center"/>
              <w:rPr>
                <w:rFonts w:hint="eastAsia" w:ascii="仿宋" w:hAnsi="仿宋" w:eastAsia="仿宋" w:cs="仿宋"/>
                <w:color w:val="auto"/>
                <w:sz w:val="24"/>
                <w:highlight w:val="none"/>
              </w:rPr>
            </w:pPr>
          </w:p>
        </w:tc>
        <w:tc>
          <w:tcPr>
            <w:tcW w:w="851" w:type="dxa"/>
            <w:noWrap w:val="0"/>
            <w:vAlign w:val="center"/>
          </w:tcPr>
          <w:p w14:paraId="41BB276D">
            <w:pPr>
              <w:jc w:val="center"/>
              <w:rPr>
                <w:rFonts w:hint="eastAsia" w:ascii="仿宋" w:hAnsi="仿宋" w:eastAsia="仿宋" w:cs="仿宋"/>
                <w:color w:val="auto"/>
                <w:sz w:val="24"/>
                <w:highlight w:val="none"/>
              </w:rPr>
            </w:pPr>
          </w:p>
        </w:tc>
        <w:tc>
          <w:tcPr>
            <w:tcW w:w="1487" w:type="dxa"/>
            <w:noWrap w:val="0"/>
            <w:vAlign w:val="center"/>
          </w:tcPr>
          <w:p w14:paraId="58A9B0C1">
            <w:pPr>
              <w:jc w:val="center"/>
              <w:rPr>
                <w:rFonts w:hint="eastAsia" w:ascii="仿宋" w:hAnsi="仿宋" w:eastAsia="仿宋" w:cs="仿宋"/>
                <w:color w:val="auto"/>
                <w:sz w:val="24"/>
                <w:highlight w:val="none"/>
              </w:rPr>
            </w:pPr>
          </w:p>
        </w:tc>
        <w:tc>
          <w:tcPr>
            <w:tcW w:w="992" w:type="dxa"/>
            <w:noWrap w:val="0"/>
            <w:vAlign w:val="center"/>
          </w:tcPr>
          <w:p w14:paraId="24124ABC">
            <w:pPr>
              <w:jc w:val="center"/>
              <w:rPr>
                <w:rFonts w:hint="eastAsia" w:ascii="仿宋" w:hAnsi="仿宋" w:eastAsia="仿宋" w:cs="仿宋"/>
                <w:color w:val="auto"/>
                <w:sz w:val="24"/>
                <w:highlight w:val="none"/>
              </w:rPr>
            </w:pPr>
          </w:p>
        </w:tc>
      </w:tr>
      <w:tr w14:paraId="4109F2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BA408FE">
            <w:pPr>
              <w:jc w:val="center"/>
              <w:rPr>
                <w:rFonts w:hint="eastAsia" w:ascii="仿宋" w:hAnsi="仿宋" w:eastAsia="仿宋" w:cs="仿宋"/>
                <w:color w:val="auto"/>
                <w:sz w:val="24"/>
                <w:highlight w:val="none"/>
              </w:rPr>
            </w:pPr>
          </w:p>
        </w:tc>
        <w:tc>
          <w:tcPr>
            <w:tcW w:w="1276" w:type="dxa"/>
            <w:noWrap w:val="0"/>
            <w:vAlign w:val="center"/>
          </w:tcPr>
          <w:p w14:paraId="128CD8AA">
            <w:pPr>
              <w:jc w:val="center"/>
              <w:rPr>
                <w:rFonts w:hint="eastAsia" w:ascii="仿宋" w:hAnsi="仿宋" w:eastAsia="仿宋" w:cs="仿宋"/>
                <w:color w:val="auto"/>
                <w:sz w:val="24"/>
                <w:highlight w:val="none"/>
              </w:rPr>
            </w:pPr>
          </w:p>
        </w:tc>
        <w:tc>
          <w:tcPr>
            <w:tcW w:w="1418" w:type="dxa"/>
            <w:noWrap w:val="0"/>
            <w:vAlign w:val="center"/>
          </w:tcPr>
          <w:p w14:paraId="2AFCD6D8">
            <w:pPr>
              <w:jc w:val="center"/>
              <w:rPr>
                <w:rFonts w:hint="eastAsia" w:ascii="仿宋" w:hAnsi="仿宋" w:eastAsia="仿宋" w:cs="仿宋"/>
                <w:color w:val="auto"/>
                <w:sz w:val="24"/>
                <w:highlight w:val="none"/>
              </w:rPr>
            </w:pPr>
          </w:p>
        </w:tc>
        <w:tc>
          <w:tcPr>
            <w:tcW w:w="940" w:type="dxa"/>
            <w:noWrap w:val="0"/>
            <w:vAlign w:val="center"/>
          </w:tcPr>
          <w:p w14:paraId="48FBB3C0">
            <w:pPr>
              <w:jc w:val="center"/>
              <w:rPr>
                <w:rFonts w:hint="eastAsia" w:ascii="仿宋" w:hAnsi="仿宋" w:eastAsia="仿宋" w:cs="仿宋"/>
                <w:color w:val="auto"/>
                <w:sz w:val="24"/>
                <w:highlight w:val="none"/>
              </w:rPr>
            </w:pPr>
          </w:p>
        </w:tc>
        <w:tc>
          <w:tcPr>
            <w:tcW w:w="851" w:type="dxa"/>
            <w:noWrap w:val="0"/>
            <w:vAlign w:val="center"/>
          </w:tcPr>
          <w:p w14:paraId="6066DA64">
            <w:pPr>
              <w:jc w:val="center"/>
              <w:rPr>
                <w:rFonts w:hint="eastAsia" w:ascii="仿宋" w:hAnsi="仿宋" w:eastAsia="仿宋" w:cs="仿宋"/>
                <w:color w:val="auto"/>
                <w:sz w:val="24"/>
                <w:highlight w:val="none"/>
              </w:rPr>
            </w:pPr>
          </w:p>
        </w:tc>
        <w:tc>
          <w:tcPr>
            <w:tcW w:w="1044" w:type="dxa"/>
            <w:noWrap w:val="0"/>
            <w:vAlign w:val="center"/>
          </w:tcPr>
          <w:p w14:paraId="4C571336">
            <w:pPr>
              <w:jc w:val="center"/>
              <w:rPr>
                <w:rFonts w:hint="eastAsia" w:ascii="仿宋" w:hAnsi="仿宋" w:eastAsia="仿宋" w:cs="仿宋"/>
                <w:color w:val="auto"/>
                <w:sz w:val="24"/>
                <w:highlight w:val="none"/>
              </w:rPr>
            </w:pPr>
          </w:p>
        </w:tc>
        <w:tc>
          <w:tcPr>
            <w:tcW w:w="992" w:type="dxa"/>
            <w:noWrap w:val="0"/>
            <w:vAlign w:val="center"/>
          </w:tcPr>
          <w:p w14:paraId="636CD3C4">
            <w:pPr>
              <w:jc w:val="center"/>
              <w:rPr>
                <w:rFonts w:hint="eastAsia" w:ascii="仿宋" w:hAnsi="仿宋" w:eastAsia="仿宋" w:cs="仿宋"/>
                <w:color w:val="auto"/>
                <w:sz w:val="24"/>
                <w:highlight w:val="none"/>
              </w:rPr>
            </w:pPr>
          </w:p>
        </w:tc>
        <w:tc>
          <w:tcPr>
            <w:tcW w:w="851" w:type="dxa"/>
            <w:noWrap w:val="0"/>
            <w:vAlign w:val="center"/>
          </w:tcPr>
          <w:p w14:paraId="0337749B">
            <w:pPr>
              <w:jc w:val="center"/>
              <w:rPr>
                <w:rFonts w:hint="eastAsia" w:ascii="仿宋" w:hAnsi="仿宋" w:eastAsia="仿宋" w:cs="仿宋"/>
                <w:color w:val="auto"/>
                <w:sz w:val="24"/>
                <w:highlight w:val="none"/>
              </w:rPr>
            </w:pPr>
          </w:p>
        </w:tc>
        <w:tc>
          <w:tcPr>
            <w:tcW w:w="1487" w:type="dxa"/>
            <w:noWrap w:val="0"/>
            <w:vAlign w:val="center"/>
          </w:tcPr>
          <w:p w14:paraId="7A372E73">
            <w:pPr>
              <w:jc w:val="center"/>
              <w:rPr>
                <w:rFonts w:hint="eastAsia" w:ascii="仿宋" w:hAnsi="仿宋" w:eastAsia="仿宋" w:cs="仿宋"/>
                <w:color w:val="auto"/>
                <w:sz w:val="24"/>
                <w:highlight w:val="none"/>
              </w:rPr>
            </w:pPr>
          </w:p>
        </w:tc>
        <w:tc>
          <w:tcPr>
            <w:tcW w:w="992" w:type="dxa"/>
            <w:noWrap w:val="0"/>
            <w:vAlign w:val="center"/>
          </w:tcPr>
          <w:p w14:paraId="2C3846BF">
            <w:pPr>
              <w:jc w:val="center"/>
              <w:rPr>
                <w:rFonts w:hint="eastAsia" w:ascii="仿宋" w:hAnsi="仿宋" w:eastAsia="仿宋" w:cs="仿宋"/>
                <w:color w:val="auto"/>
                <w:sz w:val="24"/>
                <w:highlight w:val="none"/>
              </w:rPr>
            </w:pPr>
          </w:p>
        </w:tc>
      </w:tr>
      <w:tr w14:paraId="6EFFE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E3DE697">
            <w:pPr>
              <w:jc w:val="center"/>
              <w:rPr>
                <w:rFonts w:hint="eastAsia" w:ascii="仿宋" w:hAnsi="仿宋" w:eastAsia="仿宋" w:cs="仿宋"/>
                <w:color w:val="auto"/>
                <w:sz w:val="24"/>
                <w:highlight w:val="none"/>
              </w:rPr>
            </w:pPr>
          </w:p>
        </w:tc>
        <w:tc>
          <w:tcPr>
            <w:tcW w:w="1276" w:type="dxa"/>
            <w:noWrap w:val="0"/>
            <w:vAlign w:val="center"/>
          </w:tcPr>
          <w:p w14:paraId="720CA1FC">
            <w:pPr>
              <w:jc w:val="center"/>
              <w:rPr>
                <w:rFonts w:hint="eastAsia" w:ascii="仿宋" w:hAnsi="仿宋" w:eastAsia="仿宋" w:cs="仿宋"/>
                <w:color w:val="auto"/>
                <w:sz w:val="24"/>
                <w:highlight w:val="none"/>
              </w:rPr>
            </w:pPr>
          </w:p>
        </w:tc>
        <w:tc>
          <w:tcPr>
            <w:tcW w:w="1418" w:type="dxa"/>
            <w:noWrap w:val="0"/>
            <w:vAlign w:val="center"/>
          </w:tcPr>
          <w:p w14:paraId="45AEADD5">
            <w:pPr>
              <w:jc w:val="center"/>
              <w:rPr>
                <w:rFonts w:hint="eastAsia" w:ascii="仿宋" w:hAnsi="仿宋" w:eastAsia="仿宋" w:cs="仿宋"/>
                <w:color w:val="auto"/>
                <w:sz w:val="24"/>
                <w:highlight w:val="none"/>
              </w:rPr>
            </w:pPr>
          </w:p>
        </w:tc>
        <w:tc>
          <w:tcPr>
            <w:tcW w:w="940" w:type="dxa"/>
            <w:noWrap w:val="0"/>
            <w:vAlign w:val="center"/>
          </w:tcPr>
          <w:p w14:paraId="6716492F">
            <w:pPr>
              <w:jc w:val="center"/>
              <w:rPr>
                <w:rFonts w:hint="eastAsia" w:ascii="仿宋" w:hAnsi="仿宋" w:eastAsia="仿宋" w:cs="仿宋"/>
                <w:color w:val="auto"/>
                <w:sz w:val="24"/>
                <w:highlight w:val="none"/>
              </w:rPr>
            </w:pPr>
          </w:p>
        </w:tc>
        <w:tc>
          <w:tcPr>
            <w:tcW w:w="851" w:type="dxa"/>
            <w:noWrap w:val="0"/>
            <w:vAlign w:val="center"/>
          </w:tcPr>
          <w:p w14:paraId="58252624">
            <w:pPr>
              <w:jc w:val="center"/>
              <w:rPr>
                <w:rFonts w:hint="eastAsia" w:ascii="仿宋" w:hAnsi="仿宋" w:eastAsia="仿宋" w:cs="仿宋"/>
                <w:color w:val="auto"/>
                <w:sz w:val="24"/>
                <w:highlight w:val="none"/>
              </w:rPr>
            </w:pPr>
          </w:p>
        </w:tc>
        <w:tc>
          <w:tcPr>
            <w:tcW w:w="1044" w:type="dxa"/>
            <w:noWrap w:val="0"/>
            <w:vAlign w:val="center"/>
          </w:tcPr>
          <w:p w14:paraId="322C28B2">
            <w:pPr>
              <w:jc w:val="center"/>
              <w:rPr>
                <w:rFonts w:hint="eastAsia" w:ascii="仿宋" w:hAnsi="仿宋" w:eastAsia="仿宋" w:cs="仿宋"/>
                <w:color w:val="auto"/>
                <w:sz w:val="24"/>
                <w:highlight w:val="none"/>
              </w:rPr>
            </w:pPr>
          </w:p>
        </w:tc>
        <w:tc>
          <w:tcPr>
            <w:tcW w:w="992" w:type="dxa"/>
            <w:noWrap w:val="0"/>
            <w:vAlign w:val="center"/>
          </w:tcPr>
          <w:p w14:paraId="699A2A2A">
            <w:pPr>
              <w:jc w:val="center"/>
              <w:rPr>
                <w:rFonts w:hint="eastAsia" w:ascii="仿宋" w:hAnsi="仿宋" w:eastAsia="仿宋" w:cs="仿宋"/>
                <w:color w:val="auto"/>
                <w:sz w:val="24"/>
                <w:highlight w:val="none"/>
              </w:rPr>
            </w:pPr>
          </w:p>
        </w:tc>
        <w:tc>
          <w:tcPr>
            <w:tcW w:w="851" w:type="dxa"/>
            <w:noWrap w:val="0"/>
            <w:vAlign w:val="center"/>
          </w:tcPr>
          <w:p w14:paraId="1367A7F0">
            <w:pPr>
              <w:jc w:val="center"/>
              <w:rPr>
                <w:rFonts w:hint="eastAsia" w:ascii="仿宋" w:hAnsi="仿宋" w:eastAsia="仿宋" w:cs="仿宋"/>
                <w:color w:val="auto"/>
                <w:sz w:val="24"/>
                <w:highlight w:val="none"/>
              </w:rPr>
            </w:pPr>
          </w:p>
        </w:tc>
        <w:tc>
          <w:tcPr>
            <w:tcW w:w="1487" w:type="dxa"/>
            <w:noWrap w:val="0"/>
            <w:vAlign w:val="center"/>
          </w:tcPr>
          <w:p w14:paraId="4087C92C">
            <w:pPr>
              <w:jc w:val="center"/>
              <w:rPr>
                <w:rFonts w:hint="eastAsia" w:ascii="仿宋" w:hAnsi="仿宋" w:eastAsia="仿宋" w:cs="仿宋"/>
                <w:color w:val="auto"/>
                <w:sz w:val="24"/>
                <w:highlight w:val="none"/>
              </w:rPr>
            </w:pPr>
          </w:p>
        </w:tc>
        <w:tc>
          <w:tcPr>
            <w:tcW w:w="992" w:type="dxa"/>
            <w:noWrap w:val="0"/>
            <w:vAlign w:val="center"/>
          </w:tcPr>
          <w:p w14:paraId="1B71FA31">
            <w:pPr>
              <w:jc w:val="center"/>
              <w:rPr>
                <w:rFonts w:hint="eastAsia" w:ascii="仿宋" w:hAnsi="仿宋" w:eastAsia="仿宋" w:cs="仿宋"/>
                <w:color w:val="auto"/>
                <w:sz w:val="24"/>
                <w:highlight w:val="none"/>
              </w:rPr>
            </w:pPr>
          </w:p>
        </w:tc>
      </w:tr>
      <w:tr w14:paraId="5B91CC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1DB5A49">
            <w:pPr>
              <w:jc w:val="center"/>
              <w:rPr>
                <w:rFonts w:hint="eastAsia" w:ascii="仿宋" w:hAnsi="仿宋" w:eastAsia="仿宋" w:cs="仿宋"/>
                <w:color w:val="auto"/>
                <w:sz w:val="24"/>
                <w:highlight w:val="none"/>
              </w:rPr>
            </w:pPr>
          </w:p>
        </w:tc>
        <w:tc>
          <w:tcPr>
            <w:tcW w:w="1276" w:type="dxa"/>
            <w:noWrap w:val="0"/>
            <w:vAlign w:val="center"/>
          </w:tcPr>
          <w:p w14:paraId="1B29DC95">
            <w:pPr>
              <w:jc w:val="center"/>
              <w:rPr>
                <w:rFonts w:hint="eastAsia" w:ascii="仿宋" w:hAnsi="仿宋" w:eastAsia="仿宋" w:cs="仿宋"/>
                <w:color w:val="auto"/>
                <w:sz w:val="24"/>
                <w:highlight w:val="none"/>
              </w:rPr>
            </w:pPr>
          </w:p>
        </w:tc>
        <w:tc>
          <w:tcPr>
            <w:tcW w:w="1418" w:type="dxa"/>
            <w:noWrap w:val="0"/>
            <w:vAlign w:val="center"/>
          </w:tcPr>
          <w:p w14:paraId="7B53684B">
            <w:pPr>
              <w:jc w:val="center"/>
              <w:rPr>
                <w:rFonts w:hint="eastAsia" w:ascii="仿宋" w:hAnsi="仿宋" w:eastAsia="仿宋" w:cs="仿宋"/>
                <w:color w:val="auto"/>
                <w:sz w:val="24"/>
                <w:highlight w:val="none"/>
              </w:rPr>
            </w:pPr>
          </w:p>
        </w:tc>
        <w:tc>
          <w:tcPr>
            <w:tcW w:w="940" w:type="dxa"/>
            <w:noWrap w:val="0"/>
            <w:vAlign w:val="center"/>
          </w:tcPr>
          <w:p w14:paraId="3DFD4940">
            <w:pPr>
              <w:jc w:val="center"/>
              <w:rPr>
                <w:rFonts w:hint="eastAsia" w:ascii="仿宋" w:hAnsi="仿宋" w:eastAsia="仿宋" w:cs="仿宋"/>
                <w:color w:val="auto"/>
                <w:sz w:val="24"/>
                <w:highlight w:val="none"/>
              </w:rPr>
            </w:pPr>
          </w:p>
        </w:tc>
        <w:tc>
          <w:tcPr>
            <w:tcW w:w="851" w:type="dxa"/>
            <w:noWrap w:val="0"/>
            <w:vAlign w:val="center"/>
          </w:tcPr>
          <w:p w14:paraId="4FA69328">
            <w:pPr>
              <w:jc w:val="center"/>
              <w:rPr>
                <w:rFonts w:hint="eastAsia" w:ascii="仿宋" w:hAnsi="仿宋" w:eastAsia="仿宋" w:cs="仿宋"/>
                <w:color w:val="auto"/>
                <w:sz w:val="24"/>
                <w:highlight w:val="none"/>
              </w:rPr>
            </w:pPr>
          </w:p>
        </w:tc>
        <w:tc>
          <w:tcPr>
            <w:tcW w:w="1044" w:type="dxa"/>
            <w:noWrap w:val="0"/>
            <w:vAlign w:val="center"/>
          </w:tcPr>
          <w:p w14:paraId="08677F92">
            <w:pPr>
              <w:jc w:val="center"/>
              <w:rPr>
                <w:rFonts w:hint="eastAsia" w:ascii="仿宋" w:hAnsi="仿宋" w:eastAsia="仿宋" w:cs="仿宋"/>
                <w:color w:val="auto"/>
                <w:sz w:val="24"/>
                <w:highlight w:val="none"/>
              </w:rPr>
            </w:pPr>
          </w:p>
        </w:tc>
        <w:tc>
          <w:tcPr>
            <w:tcW w:w="992" w:type="dxa"/>
            <w:noWrap w:val="0"/>
            <w:vAlign w:val="center"/>
          </w:tcPr>
          <w:p w14:paraId="3F54209B">
            <w:pPr>
              <w:jc w:val="center"/>
              <w:rPr>
                <w:rFonts w:hint="eastAsia" w:ascii="仿宋" w:hAnsi="仿宋" w:eastAsia="仿宋" w:cs="仿宋"/>
                <w:color w:val="auto"/>
                <w:sz w:val="24"/>
                <w:highlight w:val="none"/>
              </w:rPr>
            </w:pPr>
          </w:p>
        </w:tc>
        <w:tc>
          <w:tcPr>
            <w:tcW w:w="851" w:type="dxa"/>
            <w:noWrap w:val="0"/>
            <w:vAlign w:val="center"/>
          </w:tcPr>
          <w:p w14:paraId="6C6CD6B7">
            <w:pPr>
              <w:jc w:val="center"/>
              <w:rPr>
                <w:rFonts w:hint="eastAsia" w:ascii="仿宋" w:hAnsi="仿宋" w:eastAsia="仿宋" w:cs="仿宋"/>
                <w:color w:val="auto"/>
                <w:sz w:val="24"/>
                <w:highlight w:val="none"/>
              </w:rPr>
            </w:pPr>
          </w:p>
        </w:tc>
        <w:tc>
          <w:tcPr>
            <w:tcW w:w="1487" w:type="dxa"/>
            <w:noWrap w:val="0"/>
            <w:vAlign w:val="center"/>
          </w:tcPr>
          <w:p w14:paraId="3A25C17C">
            <w:pPr>
              <w:jc w:val="center"/>
              <w:rPr>
                <w:rFonts w:hint="eastAsia" w:ascii="仿宋" w:hAnsi="仿宋" w:eastAsia="仿宋" w:cs="仿宋"/>
                <w:color w:val="auto"/>
                <w:sz w:val="24"/>
                <w:highlight w:val="none"/>
              </w:rPr>
            </w:pPr>
          </w:p>
        </w:tc>
        <w:tc>
          <w:tcPr>
            <w:tcW w:w="992" w:type="dxa"/>
            <w:noWrap w:val="0"/>
            <w:vAlign w:val="center"/>
          </w:tcPr>
          <w:p w14:paraId="7E739CEA">
            <w:pPr>
              <w:jc w:val="center"/>
              <w:rPr>
                <w:rFonts w:hint="eastAsia" w:ascii="仿宋" w:hAnsi="仿宋" w:eastAsia="仿宋" w:cs="仿宋"/>
                <w:color w:val="auto"/>
                <w:sz w:val="24"/>
                <w:highlight w:val="none"/>
              </w:rPr>
            </w:pPr>
          </w:p>
        </w:tc>
      </w:tr>
    </w:tbl>
    <w:p w14:paraId="6600C62A">
      <w:pPr>
        <w:spacing w:line="440" w:lineRule="exact"/>
        <w:rPr>
          <w:rFonts w:hint="eastAsia" w:ascii="仿宋" w:hAnsi="仿宋" w:eastAsia="仿宋" w:cs="仿宋"/>
          <w:color w:val="auto"/>
          <w:sz w:val="24"/>
          <w:highlight w:val="none"/>
        </w:rPr>
      </w:pPr>
    </w:p>
    <w:p w14:paraId="0DC4767A">
      <w:pPr>
        <w:spacing w:line="440" w:lineRule="exact"/>
        <w:rPr>
          <w:rFonts w:hint="eastAsia" w:ascii="仿宋" w:hAnsi="仿宋" w:eastAsia="仿宋" w:cs="仿宋"/>
          <w:color w:val="auto"/>
          <w:sz w:val="24"/>
          <w:highlight w:val="none"/>
        </w:rPr>
      </w:pPr>
    </w:p>
    <w:p w14:paraId="7D582F80">
      <w:pPr>
        <w:spacing w:line="440" w:lineRule="exact"/>
        <w:rPr>
          <w:rFonts w:hint="eastAsia" w:ascii="仿宋" w:hAnsi="仿宋" w:eastAsia="仿宋" w:cs="仿宋"/>
          <w:color w:val="auto"/>
          <w:sz w:val="24"/>
          <w:highlight w:val="none"/>
        </w:rPr>
      </w:pPr>
    </w:p>
    <w:p w14:paraId="5D28F8EE">
      <w:pPr>
        <w:spacing w:line="44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附</w:t>
      </w:r>
      <w:bookmarkStart w:id="928" w:name="_Toc296346727"/>
      <w:bookmarkStart w:id="929" w:name="_Toc296503226"/>
      <w:bookmarkStart w:id="930" w:name="_Toc296891054"/>
      <w:bookmarkStart w:id="931" w:name="_Toc296944565"/>
      <w:bookmarkStart w:id="932" w:name="_Toc296891266"/>
      <w:bookmarkStart w:id="933" w:name="_Toc296347225"/>
      <w:bookmarkStart w:id="934" w:name="_Toc267261693"/>
      <w:r>
        <w:rPr>
          <w:rFonts w:hint="eastAsia" w:ascii="仿宋" w:hAnsi="仿宋" w:eastAsia="仿宋" w:cs="仿宋"/>
          <w:color w:val="auto"/>
          <w:sz w:val="24"/>
          <w:highlight w:val="none"/>
        </w:rPr>
        <w:t>件3：</w:t>
      </w:r>
      <w:bookmarkEnd w:id="928"/>
      <w:bookmarkEnd w:id="929"/>
      <w:bookmarkEnd w:id="930"/>
      <w:bookmarkEnd w:id="931"/>
      <w:bookmarkEnd w:id="932"/>
      <w:bookmarkEnd w:id="933"/>
      <w:bookmarkEnd w:id="934"/>
      <w:r>
        <w:rPr>
          <w:rFonts w:hint="eastAsia" w:ascii="仿宋" w:hAnsi="仿宋" w:eastAsia="仿宋" w:cs="仿宋"/>
          <w:color w:val="auto"/>
          <w:sz w:val="24"/>
          <w:highlight w:val="none"/>
        </w:rPr>
        <w:t xml:space="preserve">    </w:t>
      </w:r>
    </w:p>
    <w:p w14:paraId="660E56DA">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工程质量保修书</w:t>
      </w:r>
    </w:p>
    <w:p w14:paraId="4496365F">
      <w:pPr>
        <w:spacing w:line="44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发包人（全称）：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21803788">
      <w:pPr>
        <w:spacing w:line="44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　　承包人（全称）：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3B2EF821">
      <w:pPr>
        <w:spacing w:line="440" w:lineRule="exact"/>
        <w:rPr>
          <w:rFonts w:hint="eastAsia" w:ascii="仿宋" w:hAnsi="仿宋" w:eastAsia="仿宋" w:cs="仿宋"/>
          <w:color w:val="auto"/>
          <w:sz w:val="24"/>
          <w:highlight w:val="none"/>
        </w:rPr>
      </w:pPr>
    </w:p>
    <w:p w14:paraId="6D565F8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发包人和承包人根据《中华人民共和国建筑法》和《建设工程质量管理条例》，经协商一致就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（工程全称）签订工程质量保修书。</w:t>
      </w:r>
    </w:p>
    <w:p w14:paraId="122B962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一、工程质量保修范围和内容</w:t>
      </w:r>
    </w:p>
    <w:p w14:paraId="4830198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承包人在质量保修期内，按照有关法律规定和合同约定，承担工程质量保修责任。</w:t>
      </w:r>
    </w:p>
    <w:p w14:paraId="0E225974">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82D8AE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759EB510">
      <w:pPr>
        <w:spacing w:line="360" w:lineRule="auto"/>
        <w:rPr>
          <w:rFonts w:hint="eastAsia" w:ascii="仿宋" w:hAnsi="仿宋" w:eastAsia="仿宋" w:cs="仿宋"/>
          <w:color w:val="auto"/>
          <w:sz w:val="24"/>
          <w:highlight w:val="none"/>
        </w:rPr>
      </w:pPr>
      <w:r>
        <w:rPr>
          <w:rFonts w:hint="eastAsia" w:ascii="仿宋" w:hAnsi="仿宋" w:eastAsia="仿宋" w:cs="仿宋"/>
          <w:b/>
          <w:color w:val="auto"/>
          <w:sz w:val="24"/>
          <w:highlight w:val="none"/>
        </w:rPr>
        <w:t>　　</w:t>
      </w:r>
      <w:r>
        <w:rPr>
          <w:rFonts w:hint="eastAsia" w:ascii="仿宋" w:hAnsi="仿宋" w:eastAsia="仿宋" w:cs="仿宋"/>
          <w:color w:val="auto"/>
          <w:sz w:val="24"/>
          <w:highlight w:val="none"/>
        </w:rPr>
        <w:t>二、质量保修期</w:t>
      </w:r>
    </w:p>
    <w:p w14:paraId="1920D35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根据《建设工程质量管理条例》及有关规定，工程的质量保修期如下：</w:t>
      </w:r>
    </w:p>
    <w:p w14:paraId="2FDF763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1．地基基础工程和主体结构工程为设计文件规定的工程合理使用年限；</w:t>
      </w:r>
    </w:p>
    <w:p w14:paraId="1F8707B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2．屋面防水工程、有防水要求的卫生间、房间和外墙面的防渗为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p>
    <w:p w14:paraId="48CE0BB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3．装修工程为</w:t>
      </w:r>
      <w:r>
        <w:rPr>
          <w:rFonts w:hint="eastAsia" w:ascii="仿宋" w:hAnsi="仿宋" w:eastAsia="仿宋" w:cs="仿宋"/>
          <w:color w:val="auto"/>
          <w:sz w:val="24"/>
          <w:highlight w:val="none"/>
          <w:u w:val="single"/>
        </w:rPr>
        <w:t xml:space="preserve"> 贰 </w:t>
      </w:r>
      <w:r>
        <w:rPr>
          <w:rFonts w:hint="eastAsia" w:ascii="仿宋" w:hAnsi="仿宋" w:eastAsia="仿宋" w:cs="仿宋"/>
          <w:color w:val="auto"/>
          <w:sz w:val="24"/>
          <w:highlight w:val="none"/>
        </w:rPr>
        <w:t>年；</w:t>
      </w:r>
    </w:p>
    <w:p w14:paraId="772F148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4．电气管线、给排水管道、设备安装工程为</w:t>
      </w:r>
      <w:r>
        <w:rPr>
          <w:rFonts w:hint="eastAsia" w:ascii="仿宋" w:hAnsi="仿宋" w:eastAsia="仿宋" w:cs="仿宋"/>
          <w:color w:val="auto"/>
          <w:sz w:val="24"/>
          <w:highlight w:val="none"/>
          <w:u w:val="single"/>
        </w:rPr>
        <w:t xml:space="preserve"> 贰 </w:t>
      </w:r>
      <w:r>
        <w:rPr>
          <w:rFonts w:hint="eastAsia" w:ascii="仿宋" w:hAnsi="仿宋" w:eastAsia="仿宋" w:cs="仿宋"/>
          <w:color w:val="auto"/>
          <w:sz w:val="24"/>
          <w:highlight w:val="none"/>
        </w:rPr>
        <w:t>年；</w:t>
      </w:r>
    </w:p>
    <w:p w14:paraId="0FB5F53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5．供热与供冷系统为</w:t>
      </w:r>
      <w:r>
        <w:rPr>
          <w:rFonts w:hint="eastAsia" w:ascii="仿宋" w:hAnsi="仿宋" w:eastAsia="仿宋" w:cs="仿宋"/>
          <w:color w:val="auto"/>
          <w:sz w:val="24"/>
          <w:highlight w:val="none"/>
          <w:u w:val="single"/>
        </w:rPr>
        <w:t xml:space="preserve"> 贰 </w:t>
      </w:r>
      <w:r>
        <w:rPr>
          <w:rFonts w:hint="eastAsia" w:ascii="仿宋" w:hAnsi="仿宋" w:eastAsia="仿宋" w:cs="仿宋"/>
          <w:color w:val="auto"/>
          <w:sz w:val="24"/>
          <w:highlight w:val="none"/>
        </w:rPr>
        <w:t>个采暖期、供冷期；</w:t>
      </w:r>
    </w:p>
    <w:p w14:paraId="6121238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6．住宅小区内的给排水设施、道路等配套工程为</w:t>
      </w:r>
      <w:r>
        <w:rPr>
          <w:rFonts w:hint="eastAsia" w:ascii="仿宋" w:hAnsi="仿宋" w:eastAsia="仿宋" w:cs="仿宋"/>
          <w:color w:val="auto"/>
          <w:sz w:val="24"/>
          <w:highlight w:val="none"/>
          <w:u w:val="single"/>
        </w:rPr>
        <w:t xml:space="preserve"> 贰 </w:t>
      </w:r>
      <w:r>
        <w:rPr>
          <w:rFonts w:hint="eastAsia" w:ascii="仿宋" w:hAnsi="仿宋" w:eastAsia="仿宋" w:cs="仿宋"/>
          <w:color w:val="auto"/>
          <w:sz w:val="24"/>
          <w:highlight w:val="none"/>
        </w:rPr>
        <w:t>年；</w:t>
      </w:r>
    </w:p>
    <w:p w14:paraId="0EF4366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7．其他项目保修期限约定如下：</w:t>
      </w:r>
      <w:r>
        <w:rPr>
          <w:rFonts w:hint="eastAsia" w:ascii="仿宋" w:hAnsi="仿宋" w:eastAsia="仿宋" w:cs="仿宋"/>
          <w:color w:val="auto"/>
          <w:sz w:val="24"/>
          <w:highlight w:val="none"/>
          <w:u w:val="single"/>
        </w:rPr>
        <w:t>本项目保修期为</w:t>
      </w:r>
      <w:r>
        <w:rPr>
          <w:rFonts w:hint="eastAsia" w:ascii="仿宋" w:hAnsi="仿宋" w:eastAsia="仿宋" w:cs="仿宋"/>
          <w:color w:val="auto"/>
          <w:sz w:val="24"/>
          <w:highlight w:val="none"/>
          <w:u w:val="single"/>
          <w:lang w:val="en-US" w:eastAsia="zh-CN"/>
        </w:rPr>
        <w:t>壹</w:t>
      </w:r>
      <w:r>
        <w:rPr>
          <w:rFonts w:hint="eastAsia" w:ascii="仿宋" w:hAnsi="仿宋" w:eastAsia="仿宋" w:cs="仿宋"/>
          <w:color w:val="auto"/>
          <w:sz w:val="24"/>
          <w:highlight w:val="none"/>
          <w:u w:val="single"/>
        </w:rPr>
        <w:t xml:space="preserve">年 </w:t>
      </w:r>
      <w:r>
        <w:rPr>
          <w:rFonts w:hint="eastAsia" w:ascii="仿宋" w:hAnsi="仿宋" w:eastAsia="仿宋" w:cs="仿宋"/>
          <w:color w:val="auto"/>
          <w:sz w:val="24"/>
          <w:highlight w:val="none"/>
        </w:rPr>
        <w:t>。</w:t>
      </w:r>
    </w:p>
    <w:p w14:paraId="2F746C09">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质量保修期自工程竣工验收合格之日起计算。</w:t>
      </w:r>
    </w:p>
    <w:p w14:paraId="5A3E8ED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三、缺陷责任期</w:t>
      </w:r>
    </w:p>
    <w:p w14:paraId="34CF577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工程缺陷责任期为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12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个月，缺陷责任期自工程实际竣工之日起计算。单位工程先于全部工程进行验收，单位工程缺陷责任期自单位工程验收合格之日起算。</w:t>
      </w:r>
    </w:p>
    <w:p w14:paraId="3596C48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缺陷责任期终止后，发包人应退还剩余的质量保证金。</w:t>
      </w:r>
    </w:p>
    <w:p w14:paraId="37FB2F1B">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四、质量保修责任</w:t>
      </w:r>
    </w:p>
    <w:p w14:paraId="7D35BC25">
      <w:pPr>
        <w:spacing w:line="360" w:lineRule="auto"/>
        <w:ind w:left="105" w:leftChars="50" w:firstLine="491" w:firstLineChars="205"/>
        <w:rPr>
          <w:rFonts w:hint="eastAsia" w:ascii="仿宋" w:hAnsi="仿宋" w:eastAsia="仿宋" w:cs="仿宋"/>
          <w:color w:val="auto"/>
          <w:sz w:val="24"/>
          <w:highlight w:val="none"/>
        </w:rPr>
      </w:pPr>
      <w:r>
        <w:rPr>
          <w:rFonts w:hint="eastAsia" w:ascii="仿宋" w:hAnsi="仿宋" w:eastAsia="仿宋" w:cs="仿宋"/>
          <w:color w:val="auto"/>
          <w:sz w:val="24"/>
          <w:highlight w:val="none"/>
        </w:rPr>
        <w:t>1．属于保修范围、内容的项目，承包人应当在接到保修通知之日起7天内派人保修。承包人不在约定期限内派人保修的，发包人可以委托他人修理。</w:t>
      </w:r>
    </w:p>
    <w:p w14:paraId="5942C878">
      <w:pPr>
        <w:spacing w:line="360" w:lineRule="auto"/>
        <w:ind w:left="105" w:leftChars="50" w:firstLine="491" w:firstLineChars="205"/>
        <w:rPr>
          <w:rFonts w:hint="eastAsia" w:ascii="仿宋" w:hAnsi="仿宋" w:eastAsia="仿宋" w:cs="仿宋"/>
          <w:color w:val="auto"/>
          <w:sz w:val="24"/>
          <w:highlight w:val="none"/>
        </w:rPr>
      </w:pPr>
      <w:r>
        <w:rPr>
          <w:rFonts w:hint="eastAsia" w:ascii="仿宋" w:hAnsi="仿宋" w:eastAsia="仿宋" w:cs="仿宋"/>
          <w:color w:val="auto"/>
          <w:sz w:val="24"/>
          <w:highlight w:val="none"/>
        </w:rPr>
        <w:t>2．发生紧急事故需抢修的，承包人在接到事故通知后，应当立即到达事故现场抢修。</w:t>
      </w:r>
    </w:p>
    <w:p w14:paraId="51F88F46">
      <w:pPr>
        <w:spacing w:line="360" w:lineRule="auto"/>
        <w:ind w:left="105" w:leftChars="50" w:firstLine="491" w:firstLineChars="205"/>
        <w:rPr>
          <w:rFonts w:hint="eastAsia" w:ascii="仿宋" w:hAnsi="仿宋" w:eastAsia="仿宋" w:cs="仿宋"/>
          <w:color w:val="auto"/>
          <w:sz w:val="24"/>
          <w:highlight w:val="none"/>
        </w:rPr>
      </w:pPr>
      <w:r>
        <w:rPr>
          <w:rFonts w:hint="eastAsia" w:ascii="仿宋" w:hAnsi="仿宋" w:eastAsia="仿宋" w:cs="仿宋"/>
          <w:color w:val="auto"/>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6E7DB46">
      <w:pPr>
        <w:spacing w:line="360" w:lineRule="auto"/>
        <w:ind w:left="420" w:leftChars="200" w:firstLine="120" w:firstLineChars="50"/>
        <w:rPr>
          <w:rFonts w:hint="eastAsia" w:ascii="仿宋" w:hAnsi="仿宋" w:eastAsia="仿宋" w:cs="仿宋"/>
          <w:color w:val="auto"/>
          <w:sz w:val="24"/>
          <w:highlight w:val="none"/>
        </w:rPr>
      </w:pPr>
      <w:r>
        <w:rPr>
          <w:rFonts w:hint="eastAsia" w:ascii="仿宋" w:hAnsi="仿宋" w:eastAsia="仿宋" w:cs="仿宋"/>
          <w:color w:val="auto"/>
          <w:sz w:val="24"/>
          <w:highlight w:val="none"/>
        </w:rPr>
        <w:t>4．质量保修完成后，由发包人组织验收。</w:t>
      </w:r>
    </w:p>
    <w:p w14:paraId="7A7D4FB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五、保修费用</w:t>
      </w:r>
    </w:p>
    <w:p w14:paraId="4DC3B5C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保修费用由造成质量缺陷的责任方承担。</w:t>
      </w:r>
    </w:p>
    <w:p w14:paraId="7A108999">
      <w:pPr>
        <w:spacing w:line="360" w:lineRule="auto"/>
        <w:jc w:val="left"/>
        <w:rPr>
          <w:rFonts w:hint="eastAsia" w:ascii="仿宋" w:hAnsi="仿宋" w:eastAsia="仿宋" w:cs="仿宋"/>
          <w:color w:val="auto"/>
          <w:sz w:val="24"/>
          <w:highlight w:val="none"/>
        </w:rPr>
      </w:pPr>
      <w:r>
        <w:rPr>
          <w:rFonts w:hint="eastAsia" w:ascii="仿宋" w:hAnsi="仿宋" w:eastAsia="仿宋" w:cs="仿宋"/>
          <w:b/>
          <w:color w:val="auto"/>
          <w:sz w:val="24"/>
          <w:highlight w:val="none"/>
        </w:rPr>
        <w:t>六</w:t>
      </w:r>
      <w:r>
        <w:rPr>
          <w:rFonts w:hint="eastAsia" w:ascii="仿宋" w:hAnsi="仿宋" w:eastAsia="仿宋" w:cs="仿宋"/>
          <w:color w:val="auto"/>
          <w:sz w:val="24"/>
          <w:highlight w:val="none"/>
        </w:rPr>
        <w:t>、双方约定的其他工程质量保修事项：</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571E894B">
      <w:pPr>
        <w:spacing w:line="360" w:lineRule="auto"/>
        <w:ind w:firstLine="456" w:firstLineChars="190"/>
        <w:rPr>
          <w:rFonts w:hint="eastAsia" w:ascii="仿宋" w:hAnsi="仿宋" w:eastAsia="仿宋" w:cs="仿宋"/>
          <w:color w:val="auto"/>
          <w:sz w:val="24"/>
          <w:highlight w:val="none"/>
        </w:rPr>
      </w:pPr>
      <w:r>
        <w:rPr>
          <w:rFonts w:hint="eastAsia" w:ascii="仿宋" w:hAnsi="仿宋" w:eastAsia="仿宋" w:cs="仿宋"/>
          <w:color w:val="auto"/>
          <w:sz w:val="24"/>
          <w:highlight w:val="none"/>
        </w:rPr>
        <w:t>工程质量保修书由发包人、承包人在工程竣工验收前共同签署，作为施工合同附件，其有效期限至保修期满。</w:t>
      </w:r>
    </w:p>
    <w:p w14:paraId="739D4119">
      <w:pPr>
        <w:spacing w:line="360" w:lineRule="auto"/>
        <w:ind w:firstLine="420"/>
        <w:rPr>
          <w:rFonts w:hint="eastAsia" w:ascii="仿宋" w:hAnsi="仿宋" w:eastAsia="仿宋" w:cs="仿宋"/>
          <w:color w:val="auto"/>
          <w:sz w:val="24"/>
          <w:highlight w:val="none"/>
        </w:rPr>
      </w:pPr>
    </w:p>
    <w:p w14:paraId="5DC70E1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发包人(公章)：</w:t>
      </w:r>
      <w:r>
        <w:rPr>
          <w:rFonts w:hint="eastAsia" w:ascii="仿宋" w:hAnsi="仿宋" w:eastAsia="仿宋" w:cs="仿宋"/>
          <w:color w:val="auto"/>
          <w:sz w:val="24"/>
          <w:highlight w:val="none"/>
          <w:u w:val="single"/>
        </w:rPr>
        <w:t xml:space="preserve">         </w:t>
      </w:r>
      <w:r>
        <w:rPr>
          <w:rFonts w:hint="eastAsia" w:ascii="仿宋" w:hAnsi="仿宋" w:eastAsia="仿宋" w:cs="仿宋"/>
          <w:color w:val="auto"/>
          <w:sz w:val="24"/>
          <w:highlight w:val="none"/>
        </w:rPr>
        <w:t xml:space="preserve">     承包人(公章)：</w:t>
      </w:r>
      <w:r>
        <w:rPr>
          <w:rFonts w:hint="eastAsia" w:ascii="仿宋" w:hAnsi="仿宋" w:eastAsia="仿宋" w:cs="仿宋"/>
          <w:color w:val="auto"/>
          <w:sz w:val="24"/>
          <w:highlight w:val="none"/>
          <w:u w:val="single"/>
        </w:rPr>
        <w:t xml:space="preserve">             </w:t>
      </w:r>
    </w:p>
    <w:p w14:paraId="60FEF3E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 xml:space="preserve">     地  址：</w:t>
      </w:r>
      <w:r>
        <w:rPr>
          <w:rFonts w:hint="eastAsia" w:ascii="仿宋" w:hAnsi="仿宋" w:eastAsia="仿宋" w:cs="仿宋"/>
          <w:color w:val="auto"/>
          <w:sz w:val="24"/>
          <w:highlight w:val="none"/>
          <w:u w:val="single"/>
        </w:rPr>
        <w:t xml:space="preserve">         </w:t>
      </w:r>
    </w:p>
    <w:p w14:paraId="0C0FCC86">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或</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法定代表人</w:t>
      </w:r>
      <w:r>
        <w:rPr>
          <w:rFonts w:hint="eastAsia" w:ascii="仿宋" w:hAnsi="仿宋" w:eastAsia="仿宋" w:cs="仿宋"/>
          <w:color w:val="auto"/>
          <w:sz w:val="24"/>
          <w:highlight w:val="none"/>
          <w:lang w:eastAsia="zh-CN"/>
        </w:rPr>
        <w:t>或</w:t>
      </w:r>
    </w:p>
    <w:p w14:paraId="48607C61">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委托代理人(签字)：</w:t>
      </w:r>
      <w:r>
        <w:rPr>
          <w:rFonts w:hint="eastAsia" w:ascii="仿宋" w:hAnsi="仿宋" w:eastAsia="仿宋" w:cs="仿宋"/>
          <w:color w:val="auto"/>
          <w:sz w:val="24"/>
          <w:highlight w:val="none"/>
          <w:u w:val="single"/>
        </w:rPr>
        <w:t xml:space="preserve">         </w:t>
      </w:r>
    </w:p>
    <w:p w14:paraId="2B1036F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电  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电  话：</w:t>
      </w:r>
      <w:r>
        <w:rPr>
          <w:rFonts w:hint="eastAsia" w:ascii="仿宋" w:hAnsi="仿宋" w:eastAsia="仿宋" w:cs="仿宋"/>
          <w:color w:val="auto"/>
          <w:sz w:val="24"/>
          <w:highlight w:val="none"/>
          <w:u w:val="single"/>
        </w:rPr>
        <w:t xml:space="preserve">       </w:t>
      </w:r>
    </w:p>
    <w:p w14:paraId="696E6AC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传  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传  真：</w:t>
      </w:r>
      <w:r>
        <w:rPr>
          <w:rFonts w:hint="eastAsia" w:ascii="仿宋" w:hAnsi="仿宋" w:eastAsia="仿宋" w:cs="仿宋"/>
          <w:color w:val="auto"/>
          <w:sz w:val="24"/>
          <w:highlight w:val="none"/>
          <w:u w:val="single"/>
        </w:rPr>
        <w:t xml:space="preserve">       </w:t>
      </w:r>
    </w:p>
    <w:p w14:paraId="2CFEB4CB">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开户银行：</w:t>
      </w:r>
      <w:r>
        <w:rPr>
          <w:rFonts w:hint="eastAsia" w:ascii="仿宋" w:hAnsi="仿宋" w:eastAsia="仿宋" w:cs="仿宋"/>
          <w:color w:val="auto"/>
          <w:sz w:val="24"/>
          <w:highlight w:val="none"/>
          <w:u w:val="single"/>
        </w:rPr>
        <w:t xml:space="preserve">     </w:t>
      </w:r>
    </w:p>
    <w:p w14:paraId="6FAC8D2C">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账  号：</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 xml:space="preserve">     账  号：</w:t>
      </w:r>
      <w:r>
        <w:rPr>
          <w:rFonts w:hint="eastAsia" w:ascii="仿宋" w:hAnsi="仿宋" w:eastAsia="仿宋" w:cs="仿宋"/>
          <w:color w:val="auto"/>
          <w:sz w:val="24"/>
          <w:highlight w:val="none"/>
          <w:u w:val="single"/>
        </w:rPr>
        <w:t xml:space="preserve">       </w:t>
      </w:r>
    </w:p>
    <w:p w14:paraId="0104F523">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邮政编码：</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 xml:space="preserve">     邮政编码：</w:t>
      </w:r>
      <w:r>
        <w:rPr>
          <w:rFonts w:hint="eastAsia" w:ascii="仿宋" w:hAnsi="仿宋" w:eastAsia="仿宋" w:cs="仿宋"/>
          <w:color w:val="auto"/>
          <w:sz w:val="24"/>
          <w:highlight w:val="none"/>
          <w:u w:val="single"/>
        </w:rPr>
        <w:t xml:space="preserve">     </w:t>
      </w:r>
    </w:p>
    <w:p w14:paraId="1B3E2461">
      <w:pPr>
        <w:spacing w:line="440" w:lineRule="exact"/>
        <w:rPr>
          <w:rFonts w:hint="eastAsia" w:ascii="仿宋" w:hAnsi="仿宋" w:eastAsia="仿宋" w:cs="仿宋"/>
          <w:color w:val="auto"/>
          <w:sz w:val="24"/>
          <w:highlight w:val="none"/>
        </w:rPr>
      </w:pPr>
      <w:r>
        <w:rPr>
          <w:rFonts w:hint="eastAsia" w:ascii="仿宋" w:hAnsi="仿宋" w:eastAsia="仿宋" w:cs="仿宋"/>
          <w:b/>
          <w:color w:val="auto"/>
          <w:sz w:val="24"/>
          <w:highlight w:val="none"/>
        </w:rPr>
        <w:br w:type="page"/>
      </w:r>
      <w:r>
        <w:rPr>
          <w:rFonts w:hint="eastAsia" w:ascii="仿宋" w:hAnsi="仿宋" w:eastAsia="仿宋" w:cs="仿宋"/>
          <w:color w:val="auto"/>
          <w:sz w:val="24"/>
          <w:highlight w:val="none"/>
        </w:rPr>
        <w:t>附件4：</w:t>
      </w:r>
    </w:p>
    <w:p w14:paraId="34C9806D">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主要建设工程文件目录</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ACE3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6DAF2560">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文件名称</w:t>
            </w:r>
          </w:p>
        </w:tc>
        <w:tc>
          <w:tcPr>
            <w:tcW w:w="1276" w:type="dxa"/>
            <w:tcBorders>
              <w:top w:val="single" w:color="auto" w:sz="12" w:space="0"/>
              <w:bottom w:val="double" w:color="auto" w:sz="6" w:space="0"/>
            </w:tcBorders>
            <w:noWrap w:val="0"/>
            <w:vAlign w:val="center"/>
          </w:tcPr>
          <w:p w14:paraId="54EE90BA">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套数</w:t>
            </w:r>
          </w:p>
        </w:tc>
        <w:tc>
          <w:tcPr>
            <w:tcW w:w="1450" w:type="dxa"/>
            <w:tcBorders>
              <w:top w:val="single" w:color="auto" w:sz="12" w:space="0"/>
              <w:bottom w:val="double" w:color="auto" w:sz="6" w:space="0"/>
            </w:tcBorders>
            <w:noWrap w:val="0"/>
            <w:vAlign w:val="center"/>
          </w:tcPr>
          <w:p w14:paraId="2FE98EC0">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费用（元）</w:t>
            </w:r>
          </w:p>
        </w:tc>
        <w:tc>
          <w:tcPr>
            <w:tcW w:w="1243" w:type="dxa"/>
            <w:tcBorders>
              <w:top w:val="single" w:color="auto" w:sz="12" w:space="0"/>
              <w:bottom w:val="double" w:color="auto" w:sz="6" w:space="0"/>
            </w:tcBorders>
            <w:noWrap w:val="0"/>
            <w:vAlign w:val="center"/>
          </w:tcPr>
          <w:p w14:paraId="299C29BA">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质量</w:t>
            </w:r>
          </w:p>
        </w:tc>
        <w:tc>
          <w:tcPr>
            <w:tcW w:w="1450" w:type="dxa"/>
            <w:tcBorders>
              <w:top w:val="single" w:color="auto" w:sz="12" w:space="0"/>
              <w:bottom w:val="double" w:color="auto" w:sz="6" w:space="0"/>
            </w:tcBorders>
            <w:noWrap w:val="0"/>
            <w:vAlign w:val="top"/>
          </w:tcPr>
          <w:p w14:paraId="2F25C19E">
            <w:pPr>
              <w:spacing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移交时间</w:t>
            </w:r>
          </w:p>
        </w:tc>
        <w:tc>
          <w:tcPr>
            <w:tcW w:w="1667" w:type="dxa"/>
            <w:tcBorders>
              <w:top w:val="single" w:color="auto" w:sz="12" w:space="0"/>
              <w:bottom w:val="double" w:color="auto" w:sz="6" w:space="0"/>
            </w:tcBorders>
            <w:noWrap w:val="0"/>
            <w:vAlign w:val="top"/>
          </w:tcPr>
          <w:p w14:paraId="0A52B0F8">
            <w:pPr>
              <w:spacing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责任人</w:t>
            </w:r>
          </w:p>
        </w:tc>
      </w:tr>
      <w:tr w14:paraId="0821E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20A6B03C">
            <w:pPr>
              <w:pStyle w:val="6"/>
              <w:keepNext/>
              <w:spacing w:after="0" w:line="440" w:lineRule="exact"/>
              <w:ind w:left="63" w:right="63"/>
              <w:rPr>
                <w:rFonts w:hint="eastAsia" w:ascii="仿宋" w:hAnsi="仿宋" w:eastAsia="仿宋" w:cs="仿宋"/>
                <w:color w:val="auto"/>
                <w:sz w:val="24"/>
                <w:highlight w:val="none"/>
              </w:rPr>
            </w:pPr>
          </w:p>
        </w:tc>
        <w:tc>
          <w:tcPr>
            <w:tcW w:w="1276" w:type="dxa"/>
            <w:tcBorders>
              <w:top w:val="double" w:color="auto" w:sz="6" w:space="0"/>
              <w:bottom w:val="single" w:color="auto" w:sz="6" w:space="0"/>
            </w:tcBorders>
            <w:noWrap w:val="0"/>
            <w:vAlign w:val="center"/>
          </w:tcPr>
          <w:p w14:paraId="2E050FBA">
            <w:pPr>
              <w:pStyle w:val="6"/>
              <w:keepNext/>
              <w:spacing w:after="0" w:line="440" w:lineRule="exact"/>
              <w:ind w:left="63" w:right="63"/>
              <w:rPr>
                <w:rFonts w:hint="eastAsia" w:ascii="仿宋" w:hAnsi="仿宋" w:eastAsia="仿宋" w:cs="仿宋"/>
                <w:color w:val="auto"/>
                <w:sz w:val="24"/>
                <w:highlight w:val="none"/>
              </w:rPr>
            </w:pPr>
          </w:p>
        </w:tc>
        <w:tc>
          <w:tcPr>
            <w:tcW w:w="1450" w:type="dxa"/>
            <w:tcBorders>
              <w:top w:val="double" w:color="auto" w:sz="6" w:space="0"/>
              <w:bottom w:val="single" w:color="auto" w:sz="6" w:space="0"/>
            </w:tcBorders>
            <w:noWrap w:val="0"/>
            <w:vAlign w:val="center"/>
          </w:tcPr>
          <w:p w14:paraId="1247102F">
            <w:pPr>
              <w:pStyle w:val="6"/>
              <w:keepNext/>
              <w:spacing w:after="0" w:line="440" w:lineRule="exact"/>
              <w:ind w:left="63" w:right="63"/>
              <w:rPr>
                <w:rFonts w:hint="eastAsia" w:ascii="仿宋" w:hAnsi="仿宋" w:eastAsia="仿宋" w:cs="仿宋"/>
                <w:color w:val="auto"/>
                <w:sz w:val="24"/>
                <w:highlight w:val="none"/>
              </w:rPr>
            </w:pPr>
          </w:p>
        </w:tc>
        <w:tc>
          <w:tcPr>
            <w:tcW w:w="1243" w:type="dxa"/>
            <w:tcBorders>
              <w:top w:val="double" w:color="auto" w:sz="6" w:space="0"/>
              <w:bottom w:val="single" w:color="auto" w:sz="6" w:space="0"/>
            </w:tcBorders>
            <w:noWrap w:val="0"/>
            <w:vAlign w:val="center"/>
          </w:tcPr>
          <w:p w14:paraId="4C4718D9">
            <w:pPr>
              <w:pStyle w:val="6"/>
              <w:keepNext/>
              <w:spacing w:after="0" w:line="440" w:lineRule="exact"/>
              <w:ind w:left="63" w:right="63"/>
              <w:rPr>
                <w:rFonts w:hint="eastAsia" w:ascii="仿宋" w:hAnsi="仿宋" w:eastAsia="仿宋" w:cs="仿宋"/>
                <w:color w:val="auto"/>
                <w:sz w:val="24"/>
                <w:highlight w:val="none"/>
              </w:rPr>
            </w:pPr>
          </w:p>
        </w:tc>
        <w:tc>
          <w:tcPr>
            <w:tcW w:w="1450" w:type="dxa"/>
            <w:tcBorders>
              <w:top w:val="double" w:color="auto" w:sz="6" w:space="0"/>
              <w:bottom w:val="single" w:color="auto" w:sz="6" w:space="0"/>
            </w:tcBorders>
            <w:noWrap w:val="0"/>
            <w:vAlign w:val="center"/>
          </w:tcPr>
          <w:p w14:paraId="772F0E10">
            <w:pPr>
              <w:pStyle w:val="6"/>
              <w:keepNext/>
              <w:spacing w:after="0" w:line="440" w:lineRule="exact"/>
              <w:ind w:left="63" w:right="63"/>
              <w:rPr>
                <w:rFonts w:hint="eastAsia" w:ascii="仿宋" w:hAnsi="仿宋" w:eastAsia="仿宋" w:cs="仿宋"/>
                <w:color w:val="auto"/>
                <w:sz w:val="24"/>
                <w:highlight w:val="none"/>
              </w:rPr>
            </w:pPr>
          </w:p>
        </w:tc>
        <w:tc>
          <w:tcPr>
            <w:tcW w:w="1667" w:type="dxa"/>
            <w:tcBorders>
              <w:top w:val="double" w:color="auto" w:sz="6" w:space="0"/>
              <w:bottom w:val="single" w:color="auto" w:sz="6" w:space="0"/>
            </w:tcBorders>
            <w:noWrap w:val="0"/>
            <w:vAlign w:val="center"/>
          </w:tcPr>
          <w:p w14:paraId="24DE3A47">
            <w:pPr>
              <w:pStyle w:val="6"/>
              <w:keepNext/>
              <w:spacing w:after="0" w:line="440" w:lineRule="exact"/>
              <w:ind w:left="63" w:right="63"/>
              <w:rPr>
                <w:rFonts w:hint="eastAsia" w:ascii="仿宋" w:hAnsi="仿宋" w:eastAsia="仿宋" w:cs="仿宋"/>
                <w:color w:val="auto"/>
                <w:sz w:val="24"/>
                <w:highlight w:val="none"/>
              </w:rPr>
            </w:pPr>
          </w:p>
        </w:tc>
      </w:tr>
      <w:tr w14:paraId="731FFE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32638F14">
            <w:pPr>
              <w:pStyle w:val="6"/>
              <w:keepNext/>
              <w:spacing w:after="0" w:line="440" w:lineRule="exact"/>
              <w:ind w:left="63" w:right="63"/>
              <w:rPr>
                <w:rFonts w:hint="eastAsia" w:ascii="仿宋" w:hAnsi="仿宋" w:eastAsia="仿宋" w:cs="仿宋"/>
                <w:color w:val="auto"/>
                <w:sz w:val="24"/>
                <w:highlight w:val="none"/>
              </w:rPr>
            </w:pPr>
          </w:p>
        </w:tc>
        <w:tc>
          <w:tcPr>
            <w:tcW w:w="1276" w:type="dxa"/>
            <w:tcBorders>
              <w:top w:val="nil"/>
            </w:tcBorders>
            <w:noWrap w:val="0"/>
            <w:vAlign w:val="center"/>
          </w:tcPr>
          <w:p w14:paraId="0A958DD2">
            <w:pPr>
              <w:pStyle w:val="6"/>
              <w:keepNext/>
              <w:spacing w:after="0" w:line="440" w:lineRule="exact"/>
              <w:ind w:left="63" w:right="63"/>
              <w:rPr>
                <w:rFonts w:hint="eastAsia" w:ascii="仿宋" w:hAnsi="仿宋" w:eastAsia="仿宋" w:cs="仿宋"/>
                <w:color w:val="auto"/>
                <w:sz w:val="24"/>
                <w:highlight w:val="none"/>
              </w:rPr>
            </w:pPr>
          </w:p>
        </w:tc>
        <w:tc>
          <w:tcPr>
            <w:tcW w:w="1450" w:type="dxa"/>
            <w:tcBorders>
              <w:top w:val="nil"/>
            </w:tcBorders>
            <w:noWrap w:val="0"/>
            <w:vAlign w:val="center"/>
          </w:tcPr>
          <w:p w14:paraId="6960B42D">
            <w:pPr>
              <w:pStyle w:val="6"/>
              <w:keepNext/>
              <w:spacing w:after="0" w:line="440" w:lineRule="exact"/>
              <w:ind w:left="63" w:right="63"/>
              <w:rPr>
                <w:rFonts w:hint="eastAsia" w:ascii="仿宋" w:hAnsi="仿宋" w:eastAsia="仿宋" w:cs="仿宋"/>
                <w:color w:val="auto"/>
                <w:sz w:val="24"/>
                <w:highlight w:val="none"/>
              </w:rPr>
            </w:pPr>
          </w:p>
        </w:tc>
        <w:tc>
          <w:tcPr>
            <w:tcW w:w="1243" w:type="dxa"/>
            <w:tcBorders>
              <w:top w:val="nil"/>
            </w:tcBorders>
            <w:noWrap w:val="0"/>
            <w:vAlign w:val="center"/>
          </w:tcPr>
          <w:p w14:paraId="01BEC9F7">
            <w:pPr>
              <w:pStyle w:val="6"/>
              <w:keepNext/>
              <w:spacing w:after="0" w:line="440" w:lineRule="exact"/>
              <w:ind w:left="63" w:right="63"/>
              <w:rPr>
                <w:rFonts w:hint="eastAsia" w:ascii="仿宋" w:hAnsi="仿宋" w:eastAsia="仿宋" w:cs="仿宋"/>
                <w:color w:val="auto"/>
                <w:sz w:val="24"/>
                <w:highlight w:val="none"/>
              </w:rPr>
            </w:pPr>
          </w:p>
        </w:tc>
        <w:tc>
          <w:tcPr>
            <w:tcW w:w="1450" w:type="dxa"/>
            <w:tcBorders>
              <w:top w:val="nil"/>
            </w:tcBorders>
            <w:noWrap w:val="0"/>
            <w:vAlign w:val="center"/>
          </w:tcPr>
          <w:p w14:paraId="66E6D2F7">
            <w:pPr>
              <w:pStyle w:val="6"/>
              <w:keepNext/>
              <w:spacing w:after="0" w:line="440" w:lineRule="exact"/>
              <w:ind w:left="63" w:right="63"/>
              <w:rPr>
                <w:rFonts w:hint="eastAsia" w:ascii="仿宋" w:hAnsi="仿宋" w:eastAsia="仿宋" w:cs="仿宋"/>
                <w:color w:val="auto"/>
                <w:sz w:val="24"/>
                <w:highlight w:val="none"/>
              </w:rPr>
            </w:pPr>
          </w:p>
        </w:tc>
        <w:tc>
          <w:tcPr>
            <w:tcW w:w="1667" w:type="dxa"/>
            <w:tcBorders>
              <w:top w:val="nil"/>
            </w:tcBorders>
            <w:noWrap w:val="0"/>
            <w:vAlign w:val="center"/>
          </w:tcPr>
          <w:p w14:paraId="6117A993">
            <w:pPr>
              <w:pStyle w:val="6"/>
              <w:keepNext/>
              <w:spacing w:after="0" w:line="440" w:lineRule="exact"/>
              <w:ind w:left="63" w:right="63"/>
              <w:rPr>
                <w:rFonts w:hint="eastAsia" w:ascii="仿宋" w:hAnsi="仿宋" w:eastAsia="仿宋" w:cs="仿宋"/>
                <w:color w:val="auto"/>
                <w:sz w:val="24"/>
                <w:highlight w:val="none"/>
              </w:rPr>
            </w:pPr>
          </w:p>
        </w:tc>
      </w:tr>
      <w:tr w14:paraId="548088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1F6046D">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41707044">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2EFB7B8C">
            <w:pPr>
              <w:pStyle w:val="6"/>
              <w:keepNext/>
              <w:spacing w:after="0" w:line="440" w:lineRule="exact"/>
              <w:ind w:left="63" w:right="63"/>
              <w:rPr>
                <w:rFonts w:hint="eastAsia" w:ascii="仿宋" w:hAnsi="仿宋" w:eastAsia="仿宋" w:cs="仿宋"/>
                <w:color w:val="auto"/>
                <w:sz w:val="24"/>
                <w:highlight w:val="none"/>
              </w:rPr>
            </w:pPr>
          </w:p>
        </w:tc>
        <w:tc>
          <w:tcPr>
            <w:tcW w:w="1243" w:type="dxa"/>
            <w:noWrap w:val="0"/>
            <w:vAlign w:val="center"/>
          </w:tcPr>
          <w:p w14:paraId="73C76A37">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0BC7C54B">
            <w:pPr>
              <w:pStyle w:val="6"/>
              <w:keepNext/>
              <w:spacing w:after="0" w:line="440" w:lineRule="exact"/>
              <w:ind w:left="63" w:right="63"/>
              <w:rPr>
                <w:rFonts w:hint="eastAsia" w:ascii="仿宋" w:hAnsi="仿宋" w:eastAsia="仿宋" w:cs="仿宋"/>
                <w:color w:val="auto"/>
                <w:sz w:val="24"/>
                <w:highlight w:val="none"/>
              </w:rPr>
            </w:pPr>
          </w:p>
        </w:tc>
        <w:tc>
          <w:tcPr>
            <w:tcW w:w="1667" w:type="dxa"/>
            <w:noWrap w:val="0"/>
            <w:vAlign w:val="center"/>
          </w:tcPr>
          <w:p w14:paraId="54C3440C">
            <w:pPr>
              <w:pStyle w:val="6"/>
              <w:keepNext/>
              <w:spacing w:after="0" w:line="440" w:lineRule="exact"/>
              <w:ind w:left="63" w:right="63"/>
              <w:rPr>
                <w:rFonts w:hint="eastAsia" w:ascii="仿宋" w:hAnsi="仿宋" w:eastAsia="仿宋" w:cs="仿宋"/>
                <w:color w:val="auto"/>
                <w:sz w:val="24"/>
                <w:highlight w:val="none"/>
              </w:rPr>
            </w:pPr>
          </w:p>
        </w:tc>
      </w:tr>
      <w:tr w14:paraId="4DEF60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D18A7B3">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4F6DD7E9">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100FAB6A">
            <w:pPr>
              <w:pStyle w:val="6"/>
              <w:keepNext/>
              <w:spacing w:after="0" w:line="440" w:lineRule="exact"/>
              <w:ind w:left="63" w:right="63"/>
              <w:rPr>
                <w:rFonts w:hint="eastAsia" w:ascii="仿宋" w:hAnsi="仿宋" w:eastAsia="仿宋" w:cs="仿宋"/>
                <w:color w:val="auto"/>
                <w:sz w:val="24"/>
                <w:highlight w:val="none"/>
              </w:rPr>
            </w:pPr>
          </w:p>
        </w:tc>
        <w:tc>
          <w:tcPr>
            <w:tcW w:w="1243" w:type="dxa"/>
            <w:noWrap w:val="0"/>
            <w:vAlign w:val="center"/>
          </w:tcPr>
          <w:p w14:paraId="2C62821F">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43E71C95">
            <w:pPr>
              <w:pStyle w:val="6"/>
              <w:keepNext/>
              <w:spacing w:after="0" w:line="440" w:lineRule="exact"/>
              <w:ind w:left="63" w:right="63"/>
              <w:rPr>
                <w:rFonts w:hint="eastAsia" w:ascii="仿宋" w:hAnsi="仿宋" w:eastAsia="仿宋" w:cs="仿宋"/>
                <w:color w:val="auto"/>
                <w:sz w:val="24"/>
                <w:highlight w:val="none"/>
              </w:rPr>
            </w:pPr>
          </w:p>
        </w:tc>
        <w:tc>
          <w:tcPr>
            <w:tcW w:w="1667" w:type="dxa"/>
            <w:noWrap w:val="0"/>
            <w:vAlign w:val="center"/>
          </w:tcPr>
          <w:p w14:paraId="54C2E41A">
            <w:pPr>
              <w:pStyle w:val="6"/>
              <w:keepNext/>
              <w:spacing w:after="0" w:line="440" w:lineRule="exact"/>
              <w:ind w:left="63" w:right="63"/>
              <w:rPr>
                <w:rFonts w:hint="eastAsia" w:ascii="仿宋" w:hAnsi="仿宋" w:eastAsia="仿宋" w:cs="仿宋"/>
                <w:color w:val="auto"/>
                <w:sz w:val="24"/>
                <w:highlight w:val="none"/>
              </w:rPr>
            </w:pPr>
          </w:p>
        </w:tc>
      </w:tr>
      <w:tr w14:paraId="49A42C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DA2A433">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5E1BD254">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4B62FC2D">
            <w:pPr>
              <w:pStyle w:val="6"/>
              <w:keepNext/>
              <w:spacing w:after="0" w:line="440" w:lineRule="exact"/>
              <w:ind w:left="63" w:right="63"/>
              <w:rPr>
                <w:rFonts w:hint="eastAsia" w:ascii="仿宋" w:hAnsi="仿宋" w:eastAsia="仿宋" w:cs="仿宋"/>
                <w:color w:val="auto"/>
                <w:sz w:val="24"/>
                <w:highlight w:val="none"/>
              </w:rPr>
            </w:pPr>
          </w:p>
        </w:tc>
        <w:tc>
          <w:tcPr>
            <w:tcW w:w="1243" w:type="dxa"/>
            <w:noWrap w:val="0"/>
            <w:vAlign w:val="center"/>
          </w:tcPr>
          <w:p w14:paraId="779EE782">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2DE17AF9">
            <w:pPr>
              <w:pStyle w:val="6"/>
              <w:keepNext/>
              <w:spacing w:after="0" w:line="440" w:lineRule="exact"/>
              <w:ind w:left="63" w:right="63"/>
              <w:rPr>
                <w:rFonts w:hint="eastAsia" w:ascii="仿宋" w:hAnsi="仿宋" w:eastAsia="仿宋" w:cs="仿宋"/>
                <w:color w:val="auto"/>
                <w:sz w:val="24"/>
                <w:highlight w:val="none"/>
              </w:rPr>
            </w:pPr>
          </w:p>
        </w:tc>
        <w:tc>
          <w:tcPr>
            <w:tcW w:w="1667" w:type="dxa"/>
            <w:noWrap w:val="0"/>
            <w:vAlign w:val="center"/>
          </w:tcPr>
          <w:p w14:paraId="4FEB7639">
            <w:pPr>
              <w:pStyle w:val="6"/>
              <w:keepNext/>
              <w:spacing w:after="0" w:line="440" w:lineRule="exact"/>
              <w:ind w:left="63" w:right="63"/>
              <w:rPr>
                <w:rFonts w:hint="eastAsia" w:ascii="仿宋" w:hAnsi="仿宋" w:eastAsia="仿宋" w:cs="仿宋"/>
                <w:color w:val="auto"/>
                <w:sz w:val="24"/>
                <w:highlight w:val="none"/>
              </w:rPr>
            </w:pPr>
          </w:p>
        </w:tc>
      </w:tr>
      <w:tr w14:paraId="1B1C9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9E08B58">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76E5A10A">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734394C0">
            <w:pPr>
              <w:pStyle w:val="6"/>
              <w:keepNext/>
              <w:spacing w:after="0" w:line="440" w:lineRule="exact"/>
              <w:ind w:left="63" w:right="63"/>
              <w:rPr>
                <w:rFonts w:hint="eastAsia" w:ascii="仿宋" w:hAnsi="仿宋" w:eastAsia="仿宋" w:cs="仿宋"/>
                <w:color w:val="auto"/>
                <w:sz w:val="24"/>
                <w:highlight w:val="none"/>
              </w:rPr>
            </w:pPr>
          </w:p>
        </w:tc>
        <w:tc>
          <w:tcPr>
            <w:tcW w:w="1243" w:type="dxa"/>
            <w:noWrap w:val="0"/>
            <w:vAlign w:val="center"/>
          </w:tcPr>
          <w:p w14:paraId="3C18144D">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42DD4C87">
            <w:pPr>
              <w:pStyle w:val="6"/>
              <w:keepNext/>
              <w:spacing w:after="0" w:line="440" w:lineRule="exact"/>
              <w:ind w:left="63" w:right="63"/>
              <w:rPr>
                <w:rFonts w:hint="eastAsia" w:ascii="仿宋" w:hAnsi="仿宋" w:eastAsia="仿宋" w:cs="仿宋"/>
                <w:color w:val="auto"/>
                <w:sz w:val="24"/>
                <w:highlight w:val="none"/>
              </w:rPr>
            </w:pPr>
          </w:p>
        </w:tc>
        <w:tc>
          <w:tcPr>
            <w:tcW w:w="1667" w:type="dxa"/>
            <w:noWrap w:val="0"/>
            <w:vAlign w:val="center"/>
          </w:tcPr>
          <w:p w14:paraId="5CB2E63A">
            <w:pPr>
              <w:pStyle w:val="6"/>
              <w:keepNext/>
              <w:spacing w:after="0" w:line="440" w:lineRule="exact"/>
              <w:ind w:left="63" w:right="63"/>
              <w:rPr>
                <w:rFonts w:hint="eastAsia" w:ascii="仿宋" w:hAnsi="仿宋" w:eastAsia="仿宋" w:cs="仿宋"/>
                <w:color w:val="auto"/>
                <w:sz w:val="24"/>
                <w:highlight w:val="none"/>
              </w:rPr>
            </w:pPr>
          </w:p>
        </w:tc>
      </w:tr>
      <w:tr w14:paraId="220A90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B27DD4F">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6D1CBA64">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7E3C3828">
            <w:pPr>
              <w:pStyle w:val="6"/>
              <w:keepNext/>
              <w:spacing w:after="0" w:line="440" w:lineRule="exact"/>
              <w:ind w:left="63" w:right="63"/>
              <w:rPr>
                <w:rFonts w:hint="eastAsia" w:ascii="仿宋" w:hAnsi="仿宋" w:eastAsia="仿宋" w:cs="仿宋"/>
                <w:color w:val="auto"/>
                <w:sz w:val="24"/>
                <w:highlight w:val="none"/>
              </w:rPr>
            </w:pPr>
          </w:p>
        </w:tc>
        <w:tc>
          <w:tcPr>
            <w:tcW w:w="1243" w:type="dxa"/>
            <w:noWrap w:val="0"/>
            <w:vAlign w:val="center"/>
          </w:tcPr>
          <w:p w14:paraId="5D0FB437">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634E63FF">
            <w:pPr>
              <w:pStyle w:val="6"/>
              <w:keepNext/>
              <w:spacing w:after="0" w:line="440" w:lineRule="exact"/>
              <w:ind w:left="63" w:right="63"/>
              <w:rPr>
                <w:rFonts w:hint="eastAsia" w:ascii="仿宋" w:hAnsi="仿宋" w:eastAsia="仿宋" w:cs="仿宋"/>
                <w:color w:val="auto"/>
                <w:sz w:val="24"/>
                <w:highlight w:val="none"/>
              </w:rPr>
            </w:pPr>
          </w:p>
        </w:tc>
        <w:tc>
          <w:tcPr>
            <w:tcW w:w="1667" w:type="dxa"/>
            <w:noWrap w:val="0"/>
            <w:vAlign w:val="center"/>
          </w:tcPr>
          <w:p w14:paraId="1786685E">
            <w:pPr>
              <w:pStyle w:val="6"/>
              <w:keepNext/>
              <w:spacing w:after="0" w:line="440" w:lineRule="exact"/>
              <w:ind w:left="63" w:right="63"/>
              <w:rPr>
                <w:rFonts w:hint="eastAsia" w:ascii="仿宋" w:hAnsi="仿宋" w:eastAsia="仿宋" w:cs="仿宋"/>
                <w:color w:val="auto"/>
                <w:sz w:val="24"/>
                <w:highlight w:val="none"/>
              </w:rPr>
            </w:pPr>
          </w:p>
        </w:tc>
      </w:tr>
      <w:tr w14:paraId="501FC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159358C">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48005AC6">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5EA6FD38">
            <w:pPr>
              <w:pStyle w:val="6"/>
              <w:keepNext/>
              <w:spacing w:after="0" w:line="440" w:lineRule="exact"/>
              <w:ind w:left="63" w:right="63"/>
              <w:rPr>
                <w:rFonts w:hint="eastAsia" w:ascii="仿宋" w:hAnsi="仿宋" w:eastAsia="仿宋" w:cs="仿宋"/>
                <w:color w:val="auto"/>
                <w:sz w:val="24"/>
                <w:highlight w:val="none"/>
              </w:rPr>
            </w:pPr>
          </w:p>
        </w:tc>
        <w:tc>
          <w:tcPr>
            <w:tcW w:w="1243" w:type="dxa"/>
            <w:noWrap w:val="0"/>
            <w:vAlign w:val="center"/>
          </w:tcPr>
          <w:p w14:paraId="41DF16E3">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5DB901A7">
            <w:pPr>
              <w:pStyle w:val="6"/>
              <w:keepNext/>
              <w:spacing w:after="0" w:line="440" w:lineRule="exact"/>
              <w:ind w:left="63" w:right="63"/>
              <w:rPr>
                <w:rFonts w:hint="eastAsia" w:ascii="仿宋" w:hAnsi="仿宋" w:eastAsia="仿宋" w:cs="仿宋"/>
                <w:color w:val="auto"/>
                <w:sz w:val="24"/>
                <w:highlight w:val="none"/>
              </w:rPr>
            </w:pPr>
          </w:p>
        </w:tc>
        <w:tc>
          <w:tcPr>
            <w:tcW w:w="1667" w:type="dxa"/>
            <w:noWrap w:val="0"/>
            <w:vAlign w:val="center"/>
          </w:tcPr>
          <w:p w14:paraId="2D7E7A9C">
            <w:pPr>
              <w:pStyle w:val="6"/>
              <w:keepNext/>
              <w:spacing w:after="0" w:line="440" w:lineRule="exact"/>
              <w:ind w:left="63" w:right="63"/>
              <w:rPr>
                <w:rFonts w:hint="eastAsia" w:ascii="仿宋" w:hAnsi="仿宋" w:eastAsia="仿宋" w:cs="仿宋"/>
                <w:color w:val="auto"/>
                <w:sz w:val="24"/>
                <w:highlight w:val="none"/>
              </w:rPr>
            </w:pPr>
          </w:p>
        </w:tc>
      </w:tr>
      <w:tr w14:paraId="57F310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F3E35AA">
            <w:pPr>
              <w:rPr>
                <w:rFonts w:hint="eastAsia" w:ascii="仿宋" w:hAnsi="仿宋" w:eastAsia="仿宋" w:cs="仿宋"/>
                <w:color w:val="auto"/>
                <w:sz w:val="24"/>
                <w:highlight w:val="none"/>
              </w:rPr>
            </w:pPr>
          </w:p>
        </w:tc>
        <w:tc>
          <w:tcPr>
            <w:tcW w:w="1276" w:type="dxa"/>
            <w:noWrap w:val="0"/>
            <w:vAlign w:val="top"/>
          </w:tcPr>
          <w:p w14:paraId="3742DABA">
            <w:pPr>
              <w:rPr>
                <w:rFonts w:hint="eastAsia" w:ascii="仿宋" w:hAnsi="仿宋" w:eastAsia="仿宋" w:cs="仿宋"/>
                <w:color w:val="auto"/>
                <w:sz w:val="24"/>
                <w:highlight w:val="none"/>
              </w:rPr>
            </w:pPr>
          </w:p>
        </w:tc>
        <w:tc>
          <w:tcPr>
            <w:tcW w:w="1450" w:type="dxa"/>
            <w:noWrap w:val="0"/>
            <w:vAlign w:val="top"/>
          </w:tcPr>
          <w:p w14:paraId="11A0E843">
            <w:pPr>
              <w:rPr>
                <w:rFonts w:hint="eastAsia" w:ascii="仿宋" w:hAnsi="仿宋" w:eastAsia="仿宋" w:cs="仿宋"/>
                <w:color w:val="auto"/>
                <w:sz w:val="24"/>
                <w:highlight w:val="none"/>
              </w:rPr>
            </w:pPr>
          </w:p>
        </w:tc>
        <w:tc>
          <w:tcPr>
            <w:tcW w:w="1243" w:type="dxa"/>
            <w:noWrap w:val="0"/>
            <w:vAlign w:val="top"/>
          </w:tcPr>
          <w:p w14:paraId="43221BA7">
            <w:pPr>
              <w:rPr>
                <w:rFonts w:hint="eastAsia" w:ascii="仿宋" w:hAnsi="仿宋" w:eastAsia="仿宋" w:cs="仿宋"/>
                <w:color w:val="auto"/>
                <w:sz w:val="24"/>
                <w:highlight w:val="none"/>
              </w:rPr>
            </w:pPr>
          </w:p>
        </w:tc>
        <w:tc>
          <w:tcPr>
            <w:tcW w:w="1450" w:type="dxa"/>
            <w:noWrap w:val="0"/>
            <w:vAlign w:val="top"/>
          </w:tcPr>
          <w:p w14:paraId="454C7B9D">
            <w:pPr>
              <w:rPr>
                <w:rFonts w:hint="eastAsia" w:ascii="仿宋" w:hAnsi="仿宋" w:eastAsia="仿宋" w:cs="仿宋"/>
                <w:color w:val="auto"/>
                <w:sz w:val="24"/>
                <w:highlight w:val="none"/>
              </w:rPr>
            </w:pPr>
          </w:p>
        </w:tc>
        <w:tc>
          <w:tcPr>
            <w:tcW w:w="1667" w:type="dxa"/>
            <w:noWrap w:val="0"/>
            <w:vAlign w:val="top"/>
          </w:tcPr>
          <w:p w14:paraId="1C527ABA">
            <w:pPr>
              <w:rPr>
                <w:rFonts w:hint="eastAsia" w:ascii="仿宋" w:hAnsi="仿宋" w:eastAsia="仿宋" w:cs="仿宋"/>
                <w:color w:val="auto"/>
                <w:sz w:val="24"/>
                <w:highlight w:val="none"/>
              </w:rPr>
            </w:pPr>
          </w:p>
        </w:tc>
      </w:tr>
      <w:tr w14:paraId="4176D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FB57FB9">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center"/>
          </w:tcPr>
          <w:p w14:paraId="34A52D21">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43CBCA64">
            <w:pPr>
              <w:pStyle w:val="6"/>
              <w:keepNext/>
              <w:spacing w:after="0" w:line="440" w:lineRule="exact"/>
              <w:ind w:left="63" w:right="63"/>
              <w:rPr>
                <w:rFonts w:hint="eastAsia" w:ascii="仿宋" w:hAnsi="仿宋" w:eastAsia="仿宋" w:cs="仿宋"/>
                <w:color w:val="auto"/>
                <w:sz w:val="24"/>
                <w:highlight w:val="none"/>
              </w:rPr>
            </w:pPr>
          </w:p>
        </w:tc>
        <w:tc>
          <w:tcPr>
            <w:tcW w:w="1243" w:type="dxa"/>
            <w:noWrap w:val="0"/>
            <w:vAlign w:val="center"/>
          </w:tcPr>
          <w:p w14:paraId="529EA541">
            <w:pPr>
              <w:pStyle w:val="6"/>
              <w:keepNext/>
              <w:spacing w:after="0" w:line="440" w:lineRule="exact"/>
              <w:ind w:left="63" w:right="63"/>
              <w:rPr>
                <w:rFonts w:hint="eastAsia" w:ascii="仿宋" w:hAnsi="仿宋" w:eastAsia="仿宋" w:cs="仿宋"/>
                <w:color w:val="auto"/>
                <w:sz w:val="24"/>
                <w:highlight w:val="none"/>
              </w:rPr>
            </w:pPr>
          </w:p>
        </w:tc>
        <w:tc>
          <w:tcPr>
            <w:tcW w:w="1450" w:type="dxa"/>
            <w:noWrap w:val="0"/>
            <w:vAlign w:val="center"/>
          </w:tcPr>
          <w:p w14:paraId="308FAF6C">
            <w:pPr>
              <w:pStyle w:val="6"/>
              <w:keepNext/>
              <w:spacing w:after="0" w:line="440" w:lineRule="exact"/>
              <w:ind w:left="63" w:right="63"/>
              <w:rPr>
                <w:rFonts w:hint="eastAsia" w:ascii="仿宋" w:hAnsi="仿宋" w:eastAsia="仿宋" w:cs="仿宋"/>
                <w:color w:val="auto"/>
                <w:sz w:val="24"/>
                <w:highlight w:val="none"/>
              </w:rPr>
            </w:pPr>
          </w:p>
        </w:tc>
        <w:tc>
          <w:tcPr>
            <w:tcW w:w="1667" w:type="dxa"/>
            <w:noWrap w:val="0"/>
            <w:vAlign w:val="center"/>
          </w:tcPr>
          <w:p w14:paraId="3F213F09">
            <w:pPr>
              <w:pStyle w:val="6"/>
              <w:keepNext/>
              <w:spacing w:after="0" w:line="440" w:lineRule="exact"/>
              <w:ind w:left="63" w:right="63"/>
              <w:rPr>
                <w:rFonts w:hint="eastAsia" w:ascii="仿宋" w:hAnsi="仿宋" w:eastAsia="仿宋" w:cs="仿宋"/>
                <w:color w:val="auto"/>
                <w:sz w:val="24"/>
                <w:highlight w:val="none"/>
              </w:rPr>
            </w:pPr>
          </w:p>
        </w:tc>
      </w:tr>
      <w:tr w14:paraId="1F22E2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CD83A34">
            <w:pPr>
              <w:rPr>
                <w:rFonts w:hint="eastAsia" w:ascii="仿宋" w:hAnsi="仿宋" w:eastAsia="仿宋" w:cs="仿宋"/>
                <w:color w:val="auto"/>
                <w:sz w:val="24"/>
                <w:highlight w:val="none"/>
              </w:rPr>
            </w:pPr>
          </w:p>
        </w:tc>
        <w:tc>
          <w:tcPr>
            <w:tcW w:w="1276" w:type="dxa"/>
            <w:noWrap w:val="0"/>
            <w:vAlign w:val="top"/>
          </w:tcPr>
          <w:p w14:paraId="18D98DFF">
            <w:pPr>
              <w:rPr>
                <w:rFonts w:hint="eastAsia" w:ascii="仿宋" w:hAnsi="仿宋" w:eastAsia="仿宋" w:cs="仿宋"/>
                <w:color w:val="auto"/>
                <w:sz w:val="24"/>
                <w:highlight w:val="none"/>
              </w:rPr>
            </w:pPr>
          </w:p>
        </w:tc>
        <w:tc>
          <w:tcPr>
            <w:tcW w:w="1450" w:type="dxa"/>
            <w:noWrap w:val="0"/>
            <w:vAlign w:val="top"/>
          </w:tcPr>
          <w:p w14:paraId="783B61A8">
            <w:pPr>
              <w:rPr>
                <w:rFonts w:hint="eastAsia" w:ascii="仿宋" w:hAnsi="仿宋" w:eastAsia="仿宋" w:cs="仿宋"/>
                <w:color w:val="auto"/>
                <w:sz w:val="24"/>
                <w:highlight w:val="none"/>
              </w:rPr>
            </w:pPr>
          </w:p>
        </w:tc>
        <w:tc>
          <w:tcPr>
            <w:tcW w:w="1243" w:type="dxa"/>
            <w:noWrap w:val="0"/>
            <w:vAlign w:val="top"/>
          </w:tcPr>
          <w:p w14:paraId="0DBBEEF2">
            <w:pPr>
              <w:rPr>
                <w:rFonts w:hint="eastAsia" w:ascii="仿宋" w:hAnsi="仿宋" w:eastAsia="仿宋" w:cs="仿宋"/>
                <w:color w:val="auto"/>
                <w:sz w:val="24"/>
                <w:highlight w:val="none"/>
              </w:rPr>
            </w:pPr>
          </w:p>
        </w:tc>
        <w:tc>
          <w:tcPr>
            <w:tcW w:w="1450" w:type="dxa"/>
            <w:noWrap w:val="0"/>
            <w:vAlign w:val="top"/>
          </w:tcPr>
          <w:p w14:paraId="31A2511B">
            <w:pPr>
              <w:rPr>
                <w:rFonts w:hint="eastAsia" w:ascii="仿宋" w:hAnsi="仿宋" w:eastAsia="仿宋" w:cs="仿宋"/>
                <w:color w:val="auto"/>
                <w:sz w:val="24"/>
                <w:highlight w:val="none"/>
              </w:rPr>
            </w:pPr>
          </w:p>
        </w:tc>
        <w:tc>
          <w:tcPr>
            <w:tcW w:w="1667" w:type="dxa"/>
            <w:noWrap w:val="0"/>
            <w:vAlign w:val="top"/>
          </w:tcPr>
          <w:p w14:paraId="7F604DEB">
            <w:pPr>
              <w:rPr>
                <w:rFonts w:hint="eastAsia" w:ascii="仿宋" w:hAnsi="仿宋" w:eastAsia="仿宋" w:cs="仿宋"/>
                <w:color w:val="auto"/>
                <w:sz w:val="24"/>
                <w:highlight w:val="none"/>
              </w:rPr>
            </w:pPr>
          </w:p>
        </w:tc>
      </w:tr>
      <w:tr w14:paraId="463280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FC16708">
            <w:pPr>
              <w:rPr>
                <w:rFonts w:hint="eastAsia" w:ascii="仿宋" w:hAnsi="仿宋" w:eastAsia="仿宋" w:cs="仿宋"/>
                <w:color w:val="auto"/>
                <w:sz w:val="24"/>
                <w:highlight w:val="none"/>
              </w:rPr>
            </w:pPr>
          </w:p>
        </w:tc>
        <w:tc>
          <w:tcPr>
            <w:tcW w:w="1276" w:type="dxa"/>
            <w:noWrap w:val="0"/>
            <w:vAlign w:val="top"/>
          </w:tcPr>
          <w:p w14:paraId="26B6B4B1">
            <w:pPr>
              <w:rPr>
                <w:rFonts w:hint="eastAsia" w:ascii="仿宋" w:hAnsi="仿宋" w:eastAsia="仿宋" w:cs="仿宋"/>
                <w:color w:val="auto"/>
                <w:sz w:val="24"/>
                <w:highlight w:val="none"/>
              </w:rPr>
            </w:pPr>
          </w:p>
        </w:tc>
        <w:tc>
          <w:tcPr>
            <w:tcW w:w="1450" w:type="dxa"/>
            <w:noWrap w:val="0"/>
            <w:vAlign w:val="top"/>
          </w:tcPr>
          <w:p w14:paraId="16DFA0C2">
            <w:pPr>
              <w:rPr>
                <w:rFonts w:hint="eastAsia" w:ascii="仿宋" w:hAnsi="仿宋" w:eastAsia="仿宋" w:cs="仿宋"/>
                <w:color w:val="auto"/>
                <w:sz w:val="24"/>
                <w:highlight w:val="none"/>
              </w:rPr>
            </w:pPr>
          </w:p>
        </w:tc>
        <w:tc>
          <w:tcPr>
            <w:tcW w:w="1243" w:type="dxa"/>
            <w:noWrap w:val="0"/>
            <w:vAlign w:val="top"/>
          </w:tcPr>
          <w:p w14:paraId="4B9380E1">
            <w:pPr>
              <w:rPr>
                <w:rFonts w:hint="eastAsia" w:ascii="仿宋" w:hAnsi="仿宋" w:eastAsia="仿宋" w:cs="仿宋"/>
                <w:color w:val="auto"/>
                <w:sz w:val="24"/>
                <w:highlight w:val="none"/>
              </w:rPr>
            </w:pPr>
          </w:p>
        </w:tc>
        <w:tc>
          <w:tcPr>
            <w:tcW w:w="1450" w:type="dxa"/>
            <w:noWrap w:val="0"/>
            <w:vAlign w:val="top"/>
          </w:tcPr>
          <w:p w14:paraId="21ED6536">
            <w:pPr>
              <w:rPr>
                <w:rFonts w:hint="eastAsia" w:ascii="仿宋" w:hAnsi="仿宋" w:eastAsia="仿宋" w:cs="仿宋"/>
                <w:color w:val="auto"/>
                <w:sz w:val="24"/>
                <w:highlight w:val="none"/>
              </w:rPr>
            </w:pPr>
          </w:p>
        </w:tc>
        <w:tc>
          <w:tcPr>
            <w:tcW w:w="1667" w:type="dxa"/>
            <w:noWrap w:val="0"/>
            <w:vAlign w:val="top"/>
          </w:tcPr>
          <w:p w14:paraId="027B06DC">
            <w:pPr>
              <w:rPr>
                <w:rFonts w:hint="eastAsia" w:ascii="仿宋" w:hAnsi="仿宋" w:eastAsia="仿宋" w:cs="仿宋"/>
                <w:color w:val="auto"/>
                <w:sz w:val="24"/>
                <w:highlight w:val="none"/>
              </w:rPr>
            </w:pPr>
          </w:p>
        </w:tc>
      </w:tr>
      <w:tr w14:paraId="14ED5F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BB72ECA">
            <w:pPr>
              <w:rPr>
                <w:rFonts w:hint="eastAsia" w:ascii="仿宋" w:hAnsi="仿宋" w:eastAsia="仿宋" w:cs="仿宋"/>
                <w:color w:val="auto"/>
                <w:sz w:val="24"/>
                <w:highlight w:val="none"/>
              </w:rPr>
            </w:pPr>
          </w:p>
        </w:tc>
        <w:tc>
          <w:tcPr>
            <w:tcW w:w="1276" w:type="dxa"/>
            <w:noWrap w:val="0"/>
            <w:vAlign w:val="top"/>
          </w:tcPr>
          <w:p w14:paraId="0848D88A">
            <w:pPr>
              <w:rPr>
                <w:rFonts w:hint="eastAsia" w:ascii="仿宋" w:hAnsi="仿宋" w:eastAsia="仿宋" w:cs="仿宋"/>
                <w:color w:val="auto"/>
                <w:sz w:val="24"/>
                <w:highlight w:val="none"/>
              </w:rPr>
            </w:pPr>
          </w:p>
        </w:tc>
        <w:tc>
          <w:tcPr>
            <w:tcW w:w="1450" w:type="dxa"/>
            <w:noWrap w:val="0"/>
            <w:vAlign w:val="top"/>
          </w:tcPr>
          <w:p w14:paraId="24B85DB9">
            <w:pPr>
              <w:rPr>
                <w:rFonts w:hint="eastAsia" w:ascii="仿宋" w:hAnsi="仿宋" w:eastAsia="仿宋" w:cs="仿宋"/>
                <w:color w:val="auto"/>
                <w:sz w:val="24"/>
                <w:highlight w:val="none"/>
              </w:rPr>
            </w:pPr>
          </w:p>
        </w:tc>
        <w:tc>
          <w:tcPr>
            <w:tcW w:w="1243" w:type="dxa"/>
            <w:noWrap w:val="0"/>
            <w:vAlign w:val="top"/>
          </w:tcPr>
          <w:p w14:paraId="07BC7202">
            <w:pPr>
              <w:rPr>
                <w:rFonts w:hint="eastAsia" w:ascii="仿宋" w:hAnsi="仿宋" w:eastAsia="仿宋" w:cs="仿宋"/>
                <w:color w:val="auto"/>
                <w:sz w:val="24"/>
                <w:highlight w:val="none"/>
              </w:rPr>
            </w:pPr>
          </w:p>
        </w:tc>
        <w:tc>
          <w:tcPr>
            <w:tcW w:w="1450" w:type="dxa"/>
            <w:noWrap w:val="0"/>
            <w:vAlign w:val="top"/>
          </w:tcPr>
          <w:p w14:paraId="601BC510">
            <w:pPr>
              <w:rPr>
                <w:rFonts w:hint="eastAsia" w:ascii="仿宋" w:hAnsi="仿宋" w:eastAsia="仿宋" w:cs="仿宋"/>
                <w:color w:val="auto"/>
                <w:sz w:val="24"/>
                <w:highlight w:val="none"/>
              </w:rPr>
            </w:pPr>
          </w:p>
        </w:tc>
        <w:tc>
          <w:tcPr>
            <w:tcW w:w="1667" w:type="dxa"/>
            <w:noWrap w:val="0"/>
            <w:vAlign w:val="top"/>
          </w:tcPr>
          <w:p w14:paraId="3ADB83EF">
            <w:pPr>
              <w:rPr>
                <w:rFonts w:hint="eastAsia" w:ascii="仿宋" w:hAnsi="仿宋" w:eastAsia="仿宋" w:cs="仿宋"/>
                <w:color w:val="auto"/>
                <w:sz w:val="24"/>
                <w:highlight w:val="none"/>
              </w:rPr>
            </w:pPr>
          </w:p>
        </w:tc>
      </w:tr>
      <w:tr w14:paraId="78B10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D6F4C34">
            <w:pPr>
              <w:rPr>
                <w:rFonts w:hint="eastAsia" w:ascii="仿宋" w:hAnsi="仿宋" w:eastAsia="仿宋" w:cs="仿宋"/>
                <w:color w:val="auto"/>
                <w:sz w:val="24"/>
                <w:highlight w:val="none"/>
              </w:rPr>
            </w:pPr>
          </w:p>
        </w:tc>
        <w:tc>
          <w:tcPr>
            <w:tcW w:w="1276" w:type="dxa"/>
            <w:noWrap w:val="0"/>
            <w:vAlign w:val="top"/>
          </w:tcPr>
          <w:p w14:paraId="4146AC39">
            <w:pPr>
              <w:rPr>
                <w:rFonts w:hint="eastAsia" w:ascii="仿宋" w:hAnsi="仿宋" w:eastAsia="仿宋" w:cs="仿宋"/>
                <w:color w:val="auto"/>
                <w:sz w:val="24"/>
                <w:highlight w:val="none"/>
              </w:rPr>
            </w:pPr>
          </w:p>
        </w:tc>
        <w:tc>
          <w:tcPr>
            <w:tcW w:w="1450" w:type="dxa"/>
            <w:noWrap w:val="0"/>
            <w:vAlign w:val="top"/>
          </w:tcPr>
          <w:p w14:paraId="6640228C">
            <w:pPr>
              <w:rPr>
                <w:rFonts w:hint="eastAsia" w:ascii="仿宋" w:hAnsi="仿宋" w:eastAsia="仿宋" w:cs="仿宋"/>
                <w:color w:val="auto"/>
                <w:sz w:val="24"/>
                <w:highlight w:val="none"/>
              </w:rPr>
            </w:pPr>
          </w:p>
        </w:tc>
        <w:tc>
          <w:tcPr>
            <w:tcW w:w="1243" w:type="dxa"/>
            <w:noWrap w:val="0"/>
            <w:vAlign w:val="top"/>
          </w:tcPr>
          <w:p w14:paraId="48730202">
            <w:pPr>
              <w:rPr>
                <w:rFonts w:hint="eastAsia" w:ascii="仿宋" w:hAnsi="仿宋" w:eastAsia="仿宋" w:cs="仿宋"/>
                <w:color w:val="auto"/>
                <w:sz w:val="24"/>
                <w:highlight w:val="none"/>
              </w:rPr>
            </w:pPr>
          </w:p>
        </w:tc>
        <w:tc>
          <w:tcPr>
            <w:tcW w:w="1450" w:type="dxa"/>
            <w:noWrap w:val="0"/>
            <w:vAlign w:val="top"/>
          </w:tcPr>
          <w:p w14:paraId="5C651532">
            <w:pPr>
              <w:rPr>
                <w:rFonts w:hint="eastAsia" w:ascii="仿宋" w:hAnsi="仿宋" w:eastAsia="仿宋" w:cs="仿宋"/>
                <w:color w:val="auto"/>
                <w:sz w:val="24"/>
                <w:highlight w:val="none"/>
              </w:rPr>
            </w:pPr>
          </w:p>
        </w:tc>
        <w:tc>
          <w:tcPr>
            <w:tcW w:w="1667" w:type="dxa"/>
            <w:noWrap w:val="0"/>
            <w:vAlign w:val="top"/>
          </w:tcPr>
          <w:p w14:paraId="54C5B596">
            <w:pPr>
              <w:rPr>
                <w:rFonts w:hint="eastAsia" w:ascii="仿宋" w:hAnsi="仿宋" w:eastAsia="仿宋" w:cs="仿宋"/>
                <w:color w:val="auto"/>
                <w:sz w:val="24"/>
                <w:highlight w:val="none"/>
              </w:rPr>
            </w:pPr>
          </w:p>
        </w:tc>
      </w:tr>
      <w:tr w14:paraId="530D85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0FCC3E">
            <w:pPr>
              <w:rPr>
                <w:rFonts w:hint="eastAsia" w:ascii="仿宋" w:hAnsi="仿宋" w:eastAsia="仿宋" w:cs="仿宋"/>
                <w:color w:val="auto"/>
                <w:sz w:val="24"/>
                <w:highlight w:val="none"/>
              </w:rPr>
            </w:pPr>
          </w:p>
        </w:tc>
        <w:tc>
          <w:tcPr>
            <w:tcW w:w="1276" w:type="dxa"/>
            <w:noWrap w:val="0"/>
            <w:vAlign w:val="top"/>
          </w:tcPr>
          <w:p w14:paraId="03893923">
            <w:pPr>
              <w:rPr>
                <w:rFonts w:hint="eastAsia" w:ascii="仿宋" w:hAnsi="仿宋" w:eastAsia="仿宋" w:cs="仿宋"/>
                <w:color w:val="auto"/>
                <w:sz w:val="24"/>
                <w:highlight w:val="none"/>
              </w:rPr>
            </w:pPr>
          </w:p>
        </w:tc>
        <w:tc>
          <w:tcPr>
            <w:tcW w:w="1450" w:type="dxa"/>
            <w:noWrap w:val="0"/>
            <w:vAlign w:val="top"/>
          </w:tcPr>
          <w:p w14:paraId="3443E93B">
            <w:pPr>
              <w:rPr>
                <w:rFonts w:hint="eastAsia" w:ascii="仿宋" w:hAnsi="仿宋" w:eastAsia="仿宋" w:cs="仿宋"/>
                <w:color w:val="auto"/>
                <w:sz w:val="24"/>
                <w:highlight w:val="none"/>
              </w:rPr>
            </w:pPr>
          </w:p>
        </w:tc>
        <w:tc>
          <w:tcPr>
            <w:tcW w:w="1243" w:type="dxa"/>
            <w:noWrap w:val="0"/>
            <w:vAlign w:val="top"/>
          </w:tcPr>
          <w:p w14:paraId="6B3DE1D0">
            <w:pPr>
              <w:rPr>
                <w:rFonts w:hint="eastAsia" w:ascii="仿宋" w:hAnsi="仿宋" w:eastAsia="仿宋" w:cs="仿宋"/>
                <w:color w:val="auto"/>
                <w:sz w:val="24"/>
                <w:highlight w:val="none"/>
              </w:rPr>
            </w:pPr>
          </w:p>
        </w:tc>
        <w:tc>
          <w:tcPr>
            <w:tcW w:w="1450" w:type="dxa"/>
            <w:noWrap w:val="0"/>
            <w:vAlign w:val="top"/>
          </w:tcPr>
          <w:p w14:paraId="214FC637">
            <w:pPr>
              <w:rPr>
                <w:rFonts w:hint="eastAsia" w:ascii="仿宋" w:hAnsi="仿宋" w:eastAsia="仿宋" w:cs="仿宋"/>
                <w:color w:val="auto"/>
                <w:sz w:val="24"/>
                <w:highlight w:val="none"/>
              </w:rPr>
            </w:pPr>
          </w:p>
        </w:tc>
        <w:tc>
          <w:tcPr>
            <w:tcW w:w="1667" w:type="dxa"/>
            <w:noWrap w:val="0"/>
            <w:vAlign w:val="top"/>
          </w:tcPr>
          <w:p w14:paraId="04AA6AD1">
            <w:pPr>
              <w:rPr>
                <w:rFonts w:hint="eastAsia" w:ascii="仿宋" w:hAnsi="仿宋" w:eastAsia="仿宋" w:cs="仿宋"/>
                <w:color w:val="auto"/>
                <w:sz w:val="24"/>
                <w:highlight w:val="none"/>
              </w:rPr>
            </w:pPr>
          </w:p>
        </w:tc>
      </w:tr>
      <w:tr w14:paraId="45397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D019713">
            <w:pPr>
              <w:rPr>
                <w:rFonts w:hint="eastAsia" w:ascii="仿宋" w:hAnsi="仿宋" w:eastAsia="仿宋" w:cs="仿宋"/>
                <w:color w:val="auto"/>
                <w:sz w:val="24"/>
                <w:highlight w:val="none"/>
              </w:rPr>
            </w:pPr>
          </w:p>
        </w:tc>
        <w:tc>
          <w:tcPr>
            <w:tcW w:w="1276" w:type="dxa"/>
            <w:noWrap w:val="0"/>
            <w:vAlign w:val="top"/>
          </w:tcPr>
          <w:p w14:paraId="0CA7E08B">
            <w:pPr>
              <w:rPr>
                <w:rFonts w:hint="eastAsia" w:ascii="仿宋" w:hAnsi="仿宋" w:eastAsia="仿宋" w:cs="仿宋"/>
                <w:color w:val="auto"/>
                <w:sz w:val="24"/>
                <w:highlight w:val="none"/>
              </w:rPr>
            </w:pPr>
          </w:p>
        </w:tc>
        <w:tc>
          <w:tcPr>
            <w:tcW w:w="1450" w:type="dxa"/>
            <w:noWrap w:val="0"/>
            <w:vAlign w:val="top"/>
          </w:tcPr>
          <w:p w14:paraId="6E2CE1BD">
            <w:pPr>
              <w:rPr>
                <w:rFonts w:hint="eastAsia" w:ascii="仿宋" w:hAnsi="仿宋" w:eastAsia="仿宋" w:cs="仿宋"/>
                <w:color w:val="auto"/>
                <w:sz w:val="24"/>
                <w:highlight w:val="none"/>
              </w:rPr>
            </w:pPr>
          </w:p>
        </w:tc>
        <w:tc>
          <w:tcPr>
            <w:tcW w:w="1243" w:type="dxa"/>
            <w:noWrap w:val="0"/>
            <w:vAlign w:val="top"/>
          </w:tcPr>
          <w:p w14:paraId="2B0A021C">
            <w:pPr>
              <w:rPr>
                <w:rFonts w:hint="eastAsia" w:ascii="仿宋" w:hAnsi="仿宋" w:eastAsia="仿宋" w:cs="仿宋"/>
                <w:color w:val="auto"/>
                <w:sz w:val="24"/>
                <w:highlight w:val="none"/>
              </w:rPr>
            </w:pPr>
          </w:p>
        </w:tc>
        <w:tc>
          <w:tcPr>
            <w:tcW w:w="1450" w:type="dxa"/>
            <w:noWrap w:val="0"/>
            <w:vAlign w:val="top"/>
          </w:tcPr>
          <w:p w14:paraId="139BA594">
            <w:pPr>
              <w:rPr>
                <w:rFonts w:hint="eastAsia" w:ascii="仿宋" w:hAnsi="仿宋" w:eastAsia="仿宋" w:cs="仿宋"/>
                <w:color w:val="auto"/>
                <w:sz w:val="24"/>
                <w:highlight w:val="none"/>
              </w:rPr>
            </w:pPr>
          </w:p>
        </w:tc>
        <w:tc>
          <w:tcPr>
            <w:tcW w:w="1667" w:type="dxa"/>
            <w:noWrap w:val="0"/>
            <w:vAlign w:val="top"/>
          </w:tcPr>
          <w:p w14:paraId="0C792D01">
            <w:pPr>
              <w:rPr>
                <w:rFonts w:hint="eastAsia" w:ascii="仿宋" w:hAnsi="仿宋" w:eastAsia="仿宋" w:cs="仿宋"/>
                <w:color w:val="auto"/>
                <w:sz w:val="24"/>
                <w:highlight w:val="none"/>
              </w:rPr>
            </w:pPr>
          </w:p>
        </w:tc>
      </w:tr>
      <w:tr w14:paraId="59397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0CACD73">
            <w:pPr>
              <w:rPr>
                <w:rFonts w:hint="eastAsia" w:ascii="仿宋" w:hAnsi="仿宋" w:eastAsia="仿宋" w:cs="仿宋"/>
                <w:color w:val="auto"/>
                <w:sz w:val="24"/>
                <w:highlight w:val="none"/>
              </w:rPr>
            </w:pPr>
          </w:p>
        </w:tc>
        <w:tc>
          <w:tcPr>
            <w:tcW w:w="1276" w:type="dxa"/>
            <w:noWrap w:val="0"/>
            <w:vAlign w:val="top"/>
          </w:tcPr>
          <w:p w14:paraId="64A6E51D">
            <w:pPr>
              <w:rPr>
                <w:rFonts w:hint="eastAsia" w:ascii="仿宋" w:hAnsi="仿宋" w:eastAsia="仿宋" w:cs="仿宋"/>
                <w:color w:val="auto"/>
                <w:sz w:val="24"/>
                <w:highlight w:val="none"/>
              </w:rPr>
            </w:pPr>
          </w:p>
        </w:tc>
        <w:tc>
          <w:tcPr>
            <w:tcW w:w="1450" w:type="dxa"/>
            <w:noWrap w:val="0"/>
            <w:vAlign w:val="top"/>
          </w:tcPr>
          <w:p w14:paraId="47EAF676">
            <w:pPr>
              <w:rPr>
                <w:rFonts w:hint="eastAsia" w:ascii="仿宋" w:hAnsi="仿宋" w:eastAsia="仿宋" w:cs="仿宋"/>
                <w:color w:val="auto"/>
                <w:sz w:val="24"/>
                <w:highlight w:val="none"/>
              </w:rPr>
            </w:pPr>
          </w:p>
        </w:tc>
        <w:tc>
          <w:tcPr>
            <w:tcW w:w="1243" w:type="dxa"/>
            <w:noWrap w:val="0"/>
            <w:vAlign w:val="top"/>
          </w:tcPr>
          <w:p w14:paraId="1BFB0E8F">
            <w:pPr>
              <w:rPr>
                <w:rFonts w:hint="eastAsia" w:ascii="仿宋" w:hAnsi="仿宋" w:eastAsia="仿宋" w:cs="仿宋"/>
                <w:color w:val="auto"/>
                <w:sz w:val="24"/>
                <w:highlight w:val="none"/>
              </w:rPr>
            </w:pPr>
          </w:p>
        </w:tc>
        <w:tc>
          <w:tcPr>
            <w:tcW w:w="1450" w:type="dxa"/>
            <w:noWrap w:val="0"/>
            <w:vAlign w:val="top"/>
          </w:tcPr>
          <w:p w14:paraId="1ADBFC63">
            <w:pPr>
              <w:rPr>
                <w:rFonts w:hint="eastAsia" w:ascii="仿宋" w:hAnsi="仿宋" w:eastAsia="仿宋" w:cs="仿宋"/>
                <w:color w:val="auto"/>
                <w:sz w:val="24"/>
                <w:highlight w:val="none"/>
              </w:rPr>
            </w:pPr>
          </w:p>
        </w:tc>
        <w:tc>
          <w:tcPr>
            <w:tcW w:w="1667" w:type="dxa"/>
            <w:noWrap w:val="0"/>
            <w:vAlign w:val="top"/>
          </w:tcPr>
          <w:p w14:paraId="0CFB41A3">
            <w:pPr>
              <w:rPr>
                <w:rFonts w:hint="eastAsia" w:ascii="仿宋" w:hAnsi="仿宋" w:eastAsia="仿宋" w:cs="仿宋"/>
                <w:color w:val="auto"/>
                <w:sz w:val="24"/>
                <w:highlight w:val="none"/>
              </w:rPr>
            </w:pPr>
          </w:p>
        </w:tc>
      </w:tr>
      <w:tr w14:paraId="2E813A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0ED4A3D">
            <w:pPr>
              <w:rPr>
                <w:rFonts w:hint="eastAsia" w:ascii="仿宋" w:hAnsi="仿宋" w:eastAsia="仿宋" w:cs="仿宋"/>
                <w:color w:val="auto"/>
                <w:sz w:val="24"/>
                <w:highlight w:val="none"/>
              </w:rPr>
            </w:pPr>
          </w:p>
        </w:tc>
        <w:tc>
          <w:tcPr>
            <w:tcW w:w="1276" w:type="dxa"/>
            <w:noWrap w:val="0"/>
            <w:vAlign w:val="top"/>
          </w:tcPr>
          <w:p w14:paraId="17416A37">
            <w:pPr>
              <w:rPr>
                <w:rFonts w:hint="eastAsia" w:ascii="仿宋" w:hAnsi="仿宋" w:eastAsia="仿宋" w:cs="仿宋"/>
                <w:color w:val="auto"/>
                <w:sz w:val="24"/>
                <w:highlight w:val="none"/>
              </w:rPr>
            </w:pPr>
          </w:p>
        </w:tc>
        <w:tc>
          <w:tcPr>
            <w:tcW w:w="1450" w:type="dxa"/>
            <w:noWrap w:val="0"/>
            <w:vAlign w:val="top"/>
          </w:tcPr>
          <w:p w14:paraId="086788AD">
            <w:pPr>
              <w:rPr>
                <w:rFonts w:hint="eastAsia" w:ascii="仿宋" w:hAnsi="仿宋" w:eastAsia="仿宋" w:cs="仿宋"/>
                <w:color w:val="auto"/>
                <w:sz w:val="24"/>
                <w:highlight w:val="none"/>
              </w:rPr>
            </w:pPr>
          </w:p>
        </w:tc>
        <w:tc>
          <w:tcPr>
            <w:tcW w:w="1243" w:type="dxa"/>
            <w:noWrap w:val="0"/>
            <w:vAlign w:val="top"/>
          </w:tcPr>
          <w:p w14:paraId="7D7D7B41">
            <w:pPr>
              <w:rPr>
                <w:rFonts w:hint="eastAsia" w:ascii="仿宋" w:hAnsi="仿宋" w:eastAsia="仿宋" w:cs="仿宋"/>
                <w:color w:val="auto"/>
                <w:sz w:val="24"/>
                <w:highlight w:val="none"/>
              </w:rPr>
            </w:pPr>
          </w:p>
        </w:tc>
        <w:tc>
          <w:tcPr>
            <w:tcW w:w="1450" w:type="dxa"/>
            <w:noWrap w:val="0"/>
            <w:vAlign w:val="top"/>
          </w:tcPr>
          <w:p w14:paraId="686AFABD">
            <w:pPr>
              <w:rPr>
                <w:rFonts w:hint="eastAsia" w:ascii="仿宋" w:hAnsi="仿宋" w:eastAsia="仿宋" w:cs="仿宋"/>
                <w:color w:val="auto"/>
                <w:sz w:val="24"/>
                <w:highlight w:val="none"/>
              </w:rPr>
            </w:pPr>
          </w:p>
        </w:tc>
        <w:tc>
          <w:tcPr>
            <w:tcW w:w="1667" w:type="dxa"/>
            <w:noWrap w:val="0"/>
            <w:vAlign w:val="top"/>
          </w:tcPr>
          <w:p w14:paraId="3AE68ED9">
            <w:pPr>
              <w:rPr>
                <w:rFonts w:hint="eastAsia" w:ascii="仿宋" w:hAnsi="仿宋" w:eastAsia="仿宋" w:cs="仿宋"/>
                <w:color w:val="auto"/>
                <w:sz w:val="24"/>
                <w:highlight w:val="none"/>
              </w:rPr>
            </w:pPr>
          </w:p>
        </w:tc>
      </w:tr>
      <w:tr w14:paraId="4947A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ABBE7FC">
            <w:pPr>
              <w:rPr>
                <w:rFonts w:hint="eastAsia" w:ascii="仿宋" w:hAnsi="仿宋" w:eastAsia="仿宋" w:cs="仿宋"/>
                <w:color w:val="auto"/>
                <w:sz w:val="24"/>
                <w:highlight w:val="none"/>
              </w:rPr>
            </w:pPr>
          </w:p>
        </w:tc>
        <w:tc>
          <w:tcPr>
            <w:tcW w:w="1276" w:type="dxa"/>
            <w:noWrap w:val="0"/>
            <w:vAlign w:val="top"/>
          </w:tcPr>
          <w:p w14:paraId="4094E3A9">
            <w:pPr>
              <w:rPr>
                <w:rFonts w:hint="eastAsia" w:ascii="仿宋" w:hAnsi="仿宋" w:eastAsia="仿宋" w:cs="仿宋"/>
                <w:color w:val="auto"/>
                <w:sz w:val="24"/>
                <w:highlight w:val="none"/>
              </w:rPr>
            </w:pPr>
          </w:p>
        </w:tc>
        <w:tc>
          <w:tcPr>
            <w:tcW w:w="1450" w:type="dxa"/>
            <w:noWrap w:val="0"/>
            <w:vAlign w:val="top"/>
          </w:tcPr>
          <w:p w14:paraId="2273285F">
            <w:pPr>
              <w:rPr>
                <w:rFonts w:hint="eastAsia" w:ascii="仿宋" w:hAnsi="仿宋" w:eastAsia="仿宋" w:cs="仿宋"/>
                <w:color w:val="auto"/>
                <w:sz w:val="24"/>
                <w:highlight w:val="none"/>
              </w:rPr>
            </w:pPr>
          </w:p>
        </w:tc>
        <w:tc>
          <w:tcPr>
            <w:tcW w:w="1243" w:type="dxa"/>
            <w:noWrap w:val="0"/>
            <w:vAlign w:val="top"/>
          </w:tcPr>
          <w:p w14:paraId="014C873E">
            <w:pPr>
              <w:rPr>
                <w:rFonts w:hint="eastAsia" w:ascii="仿宋" w:hAnsi="仿宋" w:eastAsia="仿宋" w:cs="仿宋"/>
                <w:color w:val="auto"/>
                <w:sz w:val="24"/>
                <w:highlight w:val="none"/>
              </w:rPr>
            </w:pPr>
          </w:p>
        </w:tc>
        <w:tc>
          <w:tcPr>
            <w:tcW w:w="1450" w:type="dxa"/>
            <w:noWrap w:val="0"/>
            <w:vAlign w:val="top"/>
          </w:tcPr>
          <w:p w14:paraId="60477DE9">
            <w:pPr>
              <w:rPr>
                <w:rFonts w:hint="eastAsia" w:ascii="仿宋" w:hAnsi="仿宋" w:eastAsia="仿宋" w:cs="仿宋"/>
                <w:color w:val="auto"/>
                <w:sz w:val="24"/>
                <w:highlight w:val="none"/>
              </w:rPr>
            </w:pPr>
          </w:p>
        </w:tc>
        <w:tc>
          <w:tcPr>
            <w:tcW w:w="1667" w:type="dxa"/>
            <w:noWrap w:val="0"/>
            <w:vAlign w:val="top"/>
          </w:tcPr>
          <w:p w14:paraId="59715FD3">
            <w:pPr>
              <w:rPr>
                <w:rFonts w:hint="eastAsia" w:ascii="仿宋" w:hAnsi="仿宋" w:eastAsia="仿宋" w:cs="仿宋"/>
                <w:color w:val="auto"/>
                <w:sz w:val="24"/>
                <w:highlight w:val="none"/>
              </w:rPr>
            </w:pPr>
          </w:p>
        </w:tc>
      </w:tr>
    </w:tbl>
    <w:p w14:paraId="5DF97169">
      <w:pPr>
        <w:spacing w:line="440" w:lineRule="exact"/>
        <w:rPr>
          <w:rFonts w:hint="eastAsia" w:ascii="仿宋" w:hAnsi="仿宋" w:eastAsia="仿宋" w:cs="仿宋"/>
          <w:color w:val="auto"/>
          <w:sz w:val="24"/>
          <w:highlight w:val="none"/>
        </w:rPr>
      </w:pPr>
    </w:p>
    <w:p w14:paraId="3C36754D">
      <w:pPr>
        <w:spacing w:line="44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附</w:t>
      </w:r>
      <w:bookmarkStart w:id="935" w:name="_Toc267261698"/>
      <w:bookmarkStart w:id="936" w:name="_Toc296891267"/>
      <w:bookmarkStart w:id="937" w:name="_Toc296346728"/>
      <w:bookmarkStart w:id="938" w:name="_Toc296891055"/>
      <w:bookmarkStart w:id="939" w:name="_Toc296347226"/>
      <w:bookmarkStart w:id="940" w:name="_Toc296503227"/>
      <w:bookmarkStart w:id="941" w:name="_Toc296944566"/>
      <w:r>
        <w:rPr>
          <w:rFonts w:hint="eastAsia" w:ascii="仿宋" w:hAnsi="仿宋" w:eastAsia="仿宋" w:cs="仿宋"/>
          <w:color w:val="auto"/>
          <w:sz w:val="24"/>
          <w:highlight w:val="none"/>
        </w:rPr>
        <w:t>件5：</w:t>
      </w:r>
    </w:p>
    <w:bookmarkEnd w:id="935"/>
    <w:bookmarkEnd w:id="936"/>
    <w:bookmarkEnd w:id="937"/>
    <w:bookmarkEnd w:id="938"/>
    <w:bookmarkEnd w:id="939"/>
    <w:bookmarkEnd w:id="940"/>
    <w:bookmarkEnd w:id="941"/>
    <w:p w14:paraId="62E4C741">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承包人用于本工程施工的机械设备表</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20C71F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08DCF2A9">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418" w:type="dxa"/>
            <w:tcBorders>
              <w:top w:val="single" w:color="auto" w:sz="12" w:space="0"/>
              <w:bottom w:val="double" w:color="auto" w:sz="6" w:space="0"/>
            </w:tcBorders>
            <w:noWrap w:val="0"/>
            <w:vAlign w:val="center"/>
          </w:tcPr>
          <w:p w14:paraId="52420585">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机械或设备名称</w:t>
            </w:r>
          </w:p>
        </w:tc>
        <w:tc>
          <w:tcPr>
            <w:tcW w:w="850" w:type="dxa"/>
            <w:tcBorders>
              <w:top w:val="single" w:color="auto" w:sz="12" w:space="0"/>
              <w:bottom w:val="double" w:color="auto" w:sz="6" w:space="0"/>
            </w:tcBorders>
            <w:noWrap w:val="0"/>
            <w:vAlign w:val="center"/>
          </w:tcPr>
          <w:p w14:paraId="18DF6329">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规格型号</w:t>
            </w:r>
          </w:p>
        </w:tc>
        <w:tc>
          <w:tcPr>
            <w:tcW w:w="1058" w:type="dxa"/>
            <w:tcBorders>
              <w:top w:val="single" w:color="auto" w:sz="12" w:space="0"/>
              <w:bottom w:val="double" w:color="auto" w:sz="6" w:space="0"/>
            </w:tcBorders>
            <w:noWrap w:val="0"/>
            <w:vAlign w:val="center"/>
          </w:tcPr>
          <w:p w14:paraId="44187C99">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880" w:type="dxa"/>
            <w:tcBorders>
              <w:top w:val="single" w:color="auto" w:sz="12" w:space="0"/>
              <w:bottom w:val="double" w:color="auto" w:sz="6" w:space="0"/>
            </w:tcBorders>
            <w:noWrap w:val="0"/>
            <w:vAlign w:val="center"/>
          </w:tcPr>
          <w:p w14:paraId="33344F1C">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产地</w:t>
            </w:r>
          </w:p>
        </w:tc>
        <w:tc>
          <w:tcPr>
            <w:tcW w:w="1020" w:type="dxa"/>
            <w:tcBorders>
              <w:top w:val="single" w:color="auto" w:sz="12" w:space="0"/>
              <w:bottom w:val="double" w:color="auto" w:sz="6" w:space="0"/>
            </w:tcBorders>
            <w:noWrap w:val="0"/>
            <w:vAlign w:val="center"/>
          </w:tcPr>
          <w:p w14:paraId="7C80FAEA">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制造年份</w:t>
            </w:r>
          </w:p>
        </w:tc>
        <w:tc>
          <w:tcPr>
            <w:tcW w:w="1480" w:type="dxa"/>
            <w:tcBorders>
              <w:top w:val="single" w:color="auto" w:sz="12" w:space="0"/>
              <w:bottom w:val="double" w:color="auto" w:sz="6" w:space="0"/>
            </w:tcBorders>
            <w:noWrap w:val="0"/>
            <w:vAlign w:val="center"/>
          </w:tcPr>
          <w:p w14:paraId="487B92E3">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额定功率(kW)</w:t>
            </w:r>
          </w:p>
        </w:tc>
        <w:tc>
          <w:tcPr>
            <w:tcW w:w="1020" w:type="dxa"/>
            <w:tcBorders>
              <w:top w:val="single" w:color="auto" w:sz="12" w:space="0"/>
              <w:bottom w:val="double" w:color="auto" w:sz="6" w:space="0"/>
            </w:tcBorders>
            <w:noWrap w:val="0"/>
            <w:vAlign w:val="center"/>
          </w:tcPr>
          <w:p w14:paraId="7F01848D">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生产能力</w:t>
            </w:r>
          </w:p>
        </w:tc>
        <w:tc>
          <w:tcPr>
            <w:tcW w:w="921" w:type="dxa"/>
            <w:tcBorders>
              <w:top w:val="single" w:color="auto" w:sz="12" w:space="0"/>
              <w:bottom w:val="double" w:color="auto" w:sz="6" w:space="0"/>
            </w:tcBorders>
            <w:noWrap w:val="0"/>
            <w:vAlign w:val="center"/>
          </w:tcPr>
          <w:p w14:paraId="4F464C1E">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756E0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54FF356C">
            <w:pPr>
              <w:pStyle w:val="6"/>
              <w:keepNext/>
              <w:spacing w:after="0" w:line="440" w:lineRule="exact"/>
              <w:ind w:left="63" w:right="63"/>
              <w:rPr>
                <w:rFonts w:hint="eastAsia" w:ascii="仿宋" w:hAnsi="仿宋" w:eastAsia="仿宋" w:cs="仿宋"/>
                <w:color w:val="auto"/>
                <w:sz w:val="24"/>
                <w:highlight w:val="none"/>
              </w:rPr>
            </w:pPr>
          </w:p>
        </w:tc>
        <w:tc>
          <w:tcPr>
            <w:tcW w:w="1418" w:type="dxa"/>
            <w:tcBorders>
              <w:top w:val="double" w:color="auto" w:sz="6" w:space="0"/>
              <w:bottom w:val="single" w:color="auto" w:sz="6" w:space="0"/>
            </w:tcBorders>
            <w:noWrap w:val="0"/>
            <w:vAlign w:val="center"/>
          </w:tcPr>
          <w:p w14:paraId="1B2DBF1A">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double" w:color="auto" w:sz="6" w:space="0"/>
              <w:bottom w:val="single" w:color="auto" w:sz="6" w:space="0"/>
            </w:tcBorders>
            <w:noWrap w:val="0"/>
            <w:vAlign w:val="center"/>
          </w:tcPr>
          <w:p w14:paraId="24B0B264">
            <w:pPr>
              <w:pStyle w:val="6"/>
              <w:keepNext/>
              <w:spacing w:after="0" w:line="440" w:lineRule="exact"/>
              <w:ind w:left="63" w:right="63"/>
              <w:rPr>
                <w:rFonts w:hint="eastAsia" w:ascii="仿宋" w:hAnsi="仿宋" w:eastAsia="仿宋" w:cs="仿宋"/>
                <w:color w:val="auto"/>
                <w:sz w:val="24"/>
                <w:highlight w:val="none"/>
              </w:rPr>
            </w:pPr>
          </w:p>
        </w:tc>
        <w:tc>
          <w:tcPr>
            <w:tcW w:w="1058" w:type="dxa"/>
            <w:tcBorders>
              <w:top w:val="double" w:color="auto" w:sz="6" w:space="0"/>
              <w:bottom w:val="single" w:color="auto" w:sz="6" w:space="0"/>
            </w:tcBorders>
            <w:noWrap w:val="0"/>
            <w:vAlign w:val="center"/>
          </w:tcPr>
          <w:p w14:paraId="2EBFE809">
            <w:pPr>
              <w:pStyle w:val="6"/>
              <w:keepNext/>
              <w:spacing w:after="0" w:line="440" w:lineRule="exact"/>
              <w:ind w:left="63" w:right="63"/>
              <w:rPr>
                <w:rFonts w:hint="eastAsia" w:ascii="仿宋" w:hAnsi="仿宋" w:eastAsia="仿宋" w:cs="仿宋"/>
                <w:color w:val="auto"/>
                <w:sz w:val="24"/>
                <w:highlight w:val="none"/>
              </w:rPr>
            </w:pPr>
          </w:p>
        </w:tc>
        <w:tc>
          <w:tcPr>
            <w:tcW w:w="880" w:type="dxa"/>
            <w:tcBorders>
              <w:top w:val="double" w:color="auto" w:sz="6" w:space="0"/>
              <w:bottom w:val="single" w:color="auto" w:sz="6" w:space="0"/>
            </w:tcBorders>
            <w:noWrap w:val="0"/>
            <w:vAlign w:val="center"/>
          </w:tcPr>
          <w:p w14:paraId="729C238E">
            <w:pPr>
              <w:pStyle w:val="6"/>
              <w:keepNext/>
              <w:spacing w:after="0" w:line="440" w:lineRule="exact"/>
              <w:ind w:left="63" w:right="63"/>
              <w:rPr>
                <w:rFonts w:hint="eastAsia" w:ascii="仿宋" w:hAnsi="仿宋" w:eastAsia="仿宋" w:cs="仿宋"/>
                <w:color w:val="auto"/>
                <w:sz w:val="24"/>
                <w:highlight w:val="none"/>
              </w:rPr>
            </w:pPr>
          </w:p>
        </w:tc>
        <w:tc>
          <w:tcPr>
            <w:tcW w:w="1020" w:type="dxa"/>
            <w:tcBorders>
              <w:top w:val="double" w:color="auto" w:sz="6" w:space="0"/>
              <w:bottom w:val="single" w:color="auto" w:sz="6" w:space="0"/>
            </w:tcBorders>
            <w:noWrap w:val="0"/>
            <w:vAlign w:val="center"/>
          </w:tcPr>
          <w:p w14:paraId="5D188518">
            <w:pPr>
              <w:pStyle w:val="6"/>
              <w:keepNext/>
              <w:spacing w:after="0" w:line="440" w:lineRule="exact"/>
              <w:ind w:left="63" w:right="63"/>
              <w:rPr>
                <w:rFonts w:hint="eastAsia" w:ascii="仿宋" w:hAnsi="仿宋" w:eastAsia="仿宋" w:cs="仿宋"/>
                <w:color w:val="auto"/>
                <w:sz w:val="24"/>
                <w:highlight w:val="none"/>
              </w:rPr>
            </w:pPr>
          </w:p>
        </w:tc>
        <w:tc>
          <w:tcPr>
            <w:tcW w:w="1480" w:type="dxa"/>
            <w:tcBorders>
              <w:top w:val="double" w:color="auto" w:sz="6" w:space="0"/>
              <w:bottom w:val="single" w:color="auto" w:sz="6" w:space="0"/>
            </w:tcBorders>
            <w:noWrap w:val="0"/>
            <w:vAlign w:val="center"/>
          </w:tcPr>
          <w:p w14:paraId="7E0D69DB">
            <w:pPr>
              <w:pStyle w:val="6"/>
              <w:keepNext/>
              <w:spacing w:after="0" w:line="440" w:lineRule="exact"/>
              <w:ind w:left="63" w:right="63"/>
              <w:rPr>
                <w:rFonts w:hint="eastAsia" w:ascii="仿宋" w:hAnsi="仿宋" w:eastAsia="仿宋" w:cs="仿宋"/>
                <w:color w:val="auto"/>
                <w:sz w:val="24"/>
                <w:highlight w:val="none"/>
              </w:rPr>
            </w:pPr>
          </w:p>
        </w:tc>
        <w:tc>
          <w:tcPr>
            <w:tcW w:w="1020" w:type="dxa"/>
            <w:tcBorders>
              <w:top w:val="double" w:color="auto" w:sz="6" w:space="0"/>
              <w:bottom w:val="single" w:color="auto" w:sz="6" w:space="0"/>
            </w:tcBorders>
            <w:noWrap w:val="0"/>
            <w:vAlign w:val="center"/>
          </w:tcPr>
          <w:p w14:paraId="4F242F92">
            <w:pPr>
              <w:pStyle w:val="6"/>
              <w:keepNext/>
              <w:spacing w:after="0" w:line="440" w:lineRule="exact"/>
              <w:ind w:left="63" w:right="63"/>
              <w:rPr>
                <w:rFonts w:hint="eastAsia" w:ascii="仿宋" w:hAnsi="仿宋" w:eastAsia="仿宋" w:cs="仿宋"/>
                <w:color w:val="auto"/>
                <w:sz w:val="24"/>
                <w:highlight w:val="none"/>
              </w:rPr>
            </w:pPr>
          </w:p>
        </w:tc>
        <w:tc>
          <w:tcPr>
            <w:tcW w:w="921" w:type="dxa"/>
            <w:tcBorders>
              <w:top w:val="double" w:color="auto" w:sz="6" w:space="0"/>
              <w:bottom w:val="single" w:color="auto" w:sz="6" w:space="0"/>
            </w:tcBorders>
            <w:noWrap w:val="0"/>
            <w:vAlign w:val="center"/>
          </w:tcPr>
          <w:p w14:paraId="7E2CD8CD">
            <w:pPr>
              <w:pStyle w:val="6"/>
              <w:keepNext/>
              <w:spacing w:after="0" w:line="440" w:lineRule="exact"/>
              <w:ind w:left="63" w:right="63"/>
              <w:rPr>
                <w:rFonts w:hint="eastAsia" w:ascii="仿宋" w:hAnsi="仿宋" w:eastAsia="仿宋" w:cs="仿宋"/>
                <w:color w:val="auto"/>
                <w:sz w:val="24"/>
                <w:highlight w:val="none"/>
              </w:rPr>
            </w:pPr>
          </w:p>
        </w:tc>
      </w:tr>
      <w:tr w14:paraId="79E81C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368264E8">
            <w:pPr>
              <w:pStyle w:val="6"/>
              <w:keepNext/>
              <w:spacing w:after="0" w:line="440" w:lineRule="exact"/>
              <w:ind w:left="63" w:right="63"/>
              <w:rPr>
                <w:rFonts w:hint="eastAsia" w:ascii="仿宋" w:hAnsi="仿宋" w:eastAsia="仿宋" w:cs="仿宋"/>
                <w:color w:val="auto"/>
                <w:sz w:val="24"/>
                <w:highlight w:val="none"/>
              </w:rPr>
            </w:pPr>
          </w:p>
        </w:tc>
        <w:tc>
          <w:tcPr>
            <w:tcW w:w="1418" w:type="dxa"/>
            <w:tcBorders>
              <w:top w:val="nil"/>
            </w:tcBorders>
            <w:noWrap w:val="0"/>
            <w:vAlign w:val="center"/>
          </w:tcPr>
          <w:p w14:paraId="0B1240F6">
            <w:pPr>
              <w:pStyle w:val="6"/>
              <w:keepNext/>
              <w:spacing w:after="0" w:line="440" w:lineRule="exact"/>
              <w:ind w:left="63" w:right="63"/>
              <w:rPr>
                <w:rFonts w:hint="eastAsia" w:ascii="仿宋" w:hAnsi="仿宋" w:eastAsia="仿宋" w:cs="仿宋"/>
                <w:color w:val="auto"/>
                <w:sz w:val="24"/>
                <w:highlight w:val="none"/>
              </w:rPr>
            </w:pPr>
          </w:p>
        </w:tc>
        <w:tc>
          <w:tcPr>
            <w:tcW w:w="850" w:type="dxa"/>
            <w:tcBorders>
              <w:top w:val="nil"/>
            </w:tcBorders>
            <w:noWrap w:val="0"/>
            <w:vAlign w:val="center"/>
          </w:tcPr>
          <w:p w14:paraId="456AACB7">
            <w:pPr>
              <w:pStyle w:val="6"/>
              <w:keepNext/>
              <w:spacing w:after="0" w:line="440" w:lineRule="exact"/>
              <w:ind w:left="63" w:right="63"/>
              <w:rPr>
                <w:rFonts w:hint="eastAsia" w:ascii="仿宋" w:hAnsi="仿宋" w:eastAsia="仿宋" w:cs="仿宋"/>
                <w:color w:val="auto"/>
                <w:sz w:val="24"/>
                <w:highlight w:val="none"/>
              </w:rPr>
            </w:pPr>
          </w:p>
        </w:tc>
        <w:tc>
          <w:tcPr>
            <w:tcW w:w="1058" w:type="dxa"/>
            <w:tcBorders>
              <w:top w:val="nil"/>
            </w:tcBorders>
            <w:noWrap w:val="0"/>
            <w:vAlign w:val="center"/>
          </w:tcPr>
          <w:p w14:paraId="114DB683">
            <w:pPr>
              <w:pStyle w:val="6"/>
              <w:keepNext/>
              <w:spacing w:after="0" w:line="440" w:lineRule="exact"/>
              <w:ind w:left="63" w:right="63"/>
              <w:rPr>
                <w:rFonts w:hint="eastAsia" w:ascii="仿宋" w:hAnsi="仿宋" w:eastAsia="仿宋" w:cs="仿宋"/>
                <w:color w:val="auto"/>
                <w:sz w:val="24"/>
                <w:highlight w:val="none"/>
              </w:rPr>
            </w:pPr>
          </w:p>
        </w:tc>
        <w:tc>
          <w:tcPr>
            <w:tcW w:w="880" w:type="dxa"/>
            <w:tcBorders>
              <w:top w:val="nil"/>
            </w:tcBorders>
            <w:noWrap w:val="0"/>
            <w:vAlign w:val="center"/>
          </w:tcPr>
          <w:p w14:paraId="35D2EA74">
            <w:pPr>
              <w:pStyle w:val="6"/>
              <w:keepNext/>
              <w:spacing w:after="0" w:line="440" w:lineRule="exact"/>
              <w:ind w:left="63" w:right="63"/>
              <w:rPr>
                <w:rFonts w:hint="eastAsia" w:ascii="仿宋" w:hAnsi="仿宋" w:eastAsia="仿宋" w:cs="仿宋"/>
                <w:color w:val="auto"/>
                <w:sz w:val="24"/>
                <w:highlight w:val="none"/>
              </w:rPr>
            </w:pPr>
          </w:p>
        </w:tc>
        <w:tc>
          <w:tcPr>
            <w:tcW w:w="1020" w:type="dxa"/>
            <w:tcBorders>
              <w:top w:val="nil"/>
            </w:tcBorders>
            <w:noWrap w:val="0"/>
            <w:vAlign w:val="center"/>
          </w:tcPr>
          <w:p w14:paraId="6CA67F94">
            <w:pPr>
              <w:pStyle w:val="6"/>
              <w:keepNext/>
              <w:spacing w:after="0" w:line="440" w:lineRule="exact"/>
              <w:ind w:left="63" w:right="63"/>
              <w:rPr>
                <w:rFonts w:hint="eastAsia" w:ascii="仿宋" w:hAnsi="仿宋" w:eastAsia="仿宋" w:cs="仿宋"/>
                <w:color w:val="auto"/>
                <w:sz w:val="24"/>
                <w:highlight w:val="none"/>
              </w:rPr>
            </w:pPr>
          </w:p>
        </w:tc>
        <w:tc>
          <w:tcPr>
            <w:tcW w:w="1480" w:type="dxa"/>
            <w:tcBorders>
              <w:top w:val="nil"/>
            </w:tcBorders>
            <w:noWrap w:val="0"/>
            <w:vAlign w:val="center"/>
          </w:tcPr>
          <w:p w14:paraId="3F0BB8B2">
            <w:pPr>
              <w:pStyle w:val="6"/>
              <w:keepNext/>
              <w:spacing w:after="0" w:line="440" w:lineRule="exact"/>
              <w:ind w:left="63" w:right="63"/>
              <w:rPr>
                <w:rFonts w:hint="eastAsia" w:ascii="仿宋" w:hAnsi="仿宋" w:eastAsia="仿宋" w:cs="仿宋"/>
                <w:color w:val="auto"/>
                <w:sz w:val="24"/>
                <w:highlight w:val="none"/>
              </w:rPr>
            </w:pPr>
          </w:p>
        </w:tc>
        <w:tc>
          <w:tcPr>
            <w:tcW w:w="1020" w:type="dxa"/>
            <w:tcBorders>
              <w:top w:val="nil"/>
            </w:tcBorders>
            <w:noWrap w:val="0"/>
            <w:vAlign w:val="center"/>
          </w:tcPr>
          <w:p w14:paraId="04E4FF47">
            <w:pPr>
              <w:pStyle w:val="6"/>
              <w:keepNext/>
              <w:spacing w:after="0" w:line="440" w:lineRule="exact"/>
              <w:ind w:left="63" w:right="63"/>
              <w:rPr>
                <w:rFonts w:hint="eastAsia" w:ascii="仿宋" w:hAnsi="仿宋" w:eastAsia="仿宋" w:cs="仿宋"/>
                <w:color w:val="auto"/>
                <w:sz w:val="24"/>
                <w:highlight w:val="none"/>
              </w:rPr>
            </w:pPr>
          </w:p>
        </w:tc>
        <w:tc>
          <w:tcPr>
            <w:tcW w:w="921" w:type="dxa"/>
            <w:tcBorders>
              <w:top w:val="nil"/>
            </w:tcBorders>
            <w:noWrap w:val="0"/>
            <w:vAlign w:val="center"/>
          </w:tcPr>
          <w:p w14:paraId="77D5BE7A">
            <w:pPr>
              <w:pStyle w:val="6"/>
              <w:keepNext/>
              <w:spacing w:after="0" w:line="440" w:lineRule="exact"/>
              <w:ind w:left="63" w:right="63"/>
              <w:rPr>
                <w:rFonts w:hint="eastAsia" w:ascii="仿宋" w:hAnsi="仿宋" w:eastAsia="仿宋" w:cs="仿宋"/>
                <w:color w:val="auto"/>
                <w:sz w:val="24"/>
                <w:highlight w:val="none"/>
              </w:rPr>
            </w:pPr>
          </w:p>
        </w:tc>
      </w:tr>
      <w:tr w14:paraId="5BA20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3912354">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70349601">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6F7A59F9">
            <w:pPr>
              <w:pStyle w:val="6"/>
              <w:keepNext/>
              <w:spacing w:after="0" w:line="440" w:lineRule="exact"/>
              <w:ind w:left="63" w:right="63"/>
              <w:rPr>
                <w:rFonts w:hint="eastAsia" w:ascii="仿宋" w:hAnsi="仿宋" w:eastAsia="仿宋" w:cs="仿宋"/>
                <w:color w:val="auto"/>
                <w:sz w:val="24"/>
                <w:highlight w:val="none"/>
              </w:rPr>
            </w:pPr>
          </w:p>
        </w:tc>
        <w:tc>
          <w:tcPr>
            <w:tcW w:w="1058" w:type="dxa"/>
            <w:noWrap w:val="0"/>
            <w:vAlign w:val="center"/>
          </w:tcPr>
          <w:p w14:paraId="509F946B">
            <w:pPr>
              <w:pStyle w:val="6"/>
              <w:keepNext/>
              <w:spacing w:after="0" w:line="440" w:lineRule="exact"/>
              <w:ind w:left="63" w:right="63"/>
              <w:rPr>
                <w:rFonts w:hint="eastAsia" w:ascii="仿宋" w:hAnsi="仿宋" w:eastAsia="仿宋" w:cs="仿宋"/>
                <w:color w:val="auto"/>
                <w:sz w:val="24"/>
                <w:highlight w:val="none"/>
              </w:rPr>
            </w:pPr>
          </w:p>
        </w:tc>
        <w:tc>
          <w:tcPr>
            <w:tcW w:w="880" w:type="dxa"/>
            <w:noWrap w:val="0"/>
            <w:vAlign w:val="center"/>
          </w:tcPr>
          <w:p w14:paraId="07F7AADA">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7EF319C8">
            <w:pPr>
              <w:pStyle w:val="6"/>
              <w:keepNext/>
              <w:spacing w:after="0" w:line="440" w:lineRule="exact"/>
              <w:ind w:left="63" w:right="63"/>
              <w:rPr>
                <w:rFonts w:hint="eastAsia" w:ascii="仿宋" w:hAnsi="仿宋" w:eastAsia="仿宋" w:cs="仿宋"/>
                <w:color w:val="auto"/>
                <w:sz w:val="24"/>
                <w:highlight w:val="none"/>
              </w:rPr>
            </w:pPr>
          </w:p>
        </w:tc>
        <w:tc>
          <w:tcPr>
            <w:tcW w:w="1480" w:type="dxa"/>
            <w:noWrap w:val="0"/>
            <w:vAlign w:val="center"/>
          </w:tcPr>
          <w:p w14:paraId="68ABB969">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39D0C09A">
            <w:pPr>
              <w:pStyle w:val="6"/>
              <w:keepNext/>
              <w:spacing w:after="0" w:line="440" w:lineRule="exact"/>
              <w:ind w:left="63" w:right="63"/>
              <w:rPr>
                <w:rFonts w:hint="eastAsia" w:ascii="仿宋" w:hAnsi="仿宋" w:eastAsia="仿宋" w:cs="仿宋"/>
                <w:color w:val="auto"/>
                <w:sz w:val="24"/>
                <w:highlight w:val="none"/>
              </w:rPr>
            </w:pPr>
          </w:p>
        </w:tc>
        <w:tc>
          <w:tcPr>
            <w:tcW w:w="921" w:type="dxa"/>
            <w:noWrap w:val="0"/>
            <w:vAlign w:val="center"/>
          </w:tcPr>
          <w:p w14:paraId="67D2F9F8">
            <w:pPr>
              <w:pStyle w:val="6"/>
              <w:keepNext/>
              <w:spacing w:after="0" w:line="440" w:lineRule="exact"/>
              <w:ind w:left="63" w:right="63"/>
              <w:rPr>
                <w:rFonts w:hint="eastAsia" w:ascii="仿宋" w:hAnsi="仿宋" w:eastAsia="仿宋" w:cs="仿宋"/>
                <w:color w:val="auto"/>
                <w:sz w:val="24"/>
                <w:highlight w:val="none"/>
              </w:rPr>
            </w:pPr>
          </w:p>
        </w:tc>
      </w:tr>
      <w:tr w14:paraId="7A518F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5E8CA12">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5CD4045E">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15063584">
            <w:pPr>
              <w:pStyle w:val="6"/>
              <w:keepNext/>
              <w:spacing w:after="0" w:line="440" w:lineRule="exact"/>
              <w:ind w:left="63" w:right="63"/>
              <w:rPr>
                <w:rFonts w:hint="eastAsia" w:ascii="仿宋" w:hAnsi="仿宋" w:eastAsia="仿宋" w:cs="仿宋"/>
                <w:color w:val="auto"/>
                <w:sz w:val="24"/>
                <w:highlight w:val="none"/>
              </w:rPr>
            </w:pPr>
          </w:p>
        </w:tc>
        <w:tc>
          <w:tcPr>
            <w:tcW w:w="1058" w:type="dxa"/>
            <w:noWrap w:val="0"/>
            <w:vAlign w:val="center"/>
          </w:tcPr>
          <w:p w14:paraId="090AF1C8">
            <w:pPr>
              <w:pStyle w:val="6"/>
              <w:keepNext/>
              <w:spacing w:after="0" w:line="440" w:lineRule="exact"/>
              <w:ind w:left="63" w:right="63"/>
              <w:rPr>
                <w:rFonts w:hint="eastAsia" w:ascii="仿宋" w:hAnsi="仿宋" w:eastAsia="仿宋" w:cs="仿宋"/>
                <w:color w:val="auto"/>
                <w:sz w:val="24"/>
                <w:highlight w:val="none"/>
              </w:rPr>
            </w:pPr>
          </w:p>
        </w:tc>
        <w:tc>
          <w:tcPr>
            <w:tcW w:w="880" w:type="dxa"/>
            <w:noWrap w:val="0"/>
            <w:vAlign w:val="center"/>
          </w:tcPr>
          <w:p w14:paraId="1D99F43B">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5CD04F5D">
            <w:pPr>
              <w:pStyle w:val="6"/>
              <w:keepNext/>
              <w:spacing w:after="0" w:line="440" w:lineRule="exact"/>
              <w:ind w:left="63" w:right="63"/>
              <w:rPr>
                <w:rFonts w:hint="eastAsia" w:ascii="仿宋" w:hAnsi="仿宋" w:eastAsia="仿宋" w:cs="仿宋"/>
                <w:color w:val="auto"/>
                <w:sz w:val="24"/>
                <w:highlight w:val="none"/>
              </w:rPr>
            </w:pPr>
          </w:p>
        </w:tc>
        <w:tc>
          <w:tcPr>
            <w:tcW w:w="1480" w:type="dxa"/>
            <w:noWrap w:val="0"/>
            <w:vAlign w:val="center"/>
          </w:tcPr>
          <w:p w14:paraId="6E6B4D7C">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36EE9472">
            <w:pPr>
              <w:pStyle w:val="6"/>
              <w:keepNext/>
              <w:spacing w:after="0" w:line="440" w:lineRule="exact"/>
              <w:ind w:left="63" w:right="63"/>
              <w:rPr>
                <w:rFonts w:hint="eastAsia" w:ascii="仿宋" w:hAnsi="仿宋" w:eastAsia="仿宋" w:cs="仿宋"/>
                <w:color w:val="auto"/>
                <w:sz w:val="24"/>
                <w:highlight w:val="none"/>
              </w:rPr>
            </w:pPr>
          </w:p>
        </w:tc>
        <w:tc>
          <w:tcPr>
            <w:tcW w:w="921" w:type="dxa"/>
            <w:noWrap w:val="0"/>
            <w:vAlign w:val="center"/>
          </w:tcPr>
          <w:p w14:paraId="35EAF53F">
            <w:pPr>
              <w:pStyle w:val="6"/>
              <w:keepNext/>
              <w:spacing w:after="0" w:line="440" w:lineRule="exact"/>
              <w:ind w:left="63" w:right="63"/>
              <w:rPr>
                <w:rFonts w:hint="eastAsia" w:ascii="仿宋" w:hAnsi="仿宋" w:eastAsia="仿宋" w:cs="仿宋"/>
                <w:color w:val="auto"/>
                <w:sz w:val="24"/>
                <w:highlight w:val="none"/>
              </w:rPr>
            </w:pPr>
          </w:p>
        </w:tc>
      </w:tr>
      <w:tr w14:paraId="7C1032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2EFCF09">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4F079BED">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144E8413">
            <w:pPr>
              <w:pStyle w:val="6"/>
              <w:keepNext/>
              <w:spacing w:after="0" w:line="440" w:lineRule="exact"/>
              <w:ind w:left="63" w:right="63"/>
              <w:rPr>
                <w:rFonts w:hint="eastAsia" w:ascii="仿宋" w:hAnsi="仿宋" w:eastAsia="仿宋" w:cs="仿宋"/>
                <w:color w:val="auto"/>
                <w:sz w:val="24"/>
                <w:highlight w:val="none"/>
              </w:rPr>
            </w:pPr>
          </w:p>
        </w:tc>
        <w:tc>
          <w:tcPr>
            <w:tcW w:w="1058" w:type="dxa"/>
            <w:noWrap w:val="0"/>
            <w:vAlign w:val="center"/>
          </w:tcPr>
          <w:p w14:paraId="4FA0B42E">
            <w:pPr>
              <w:pStyle w:val="6"/>
              <w:keepNext/>
              <w:spacing w:after="0" w:line="440" w:lineRule="exact"/>
              <w:ind w:left="63" w:right="63"/>
              <w:rPr>
                <w:rFonts w:hint="eastAsia" w:ascii="仿宋" w:hAnsi="仿宋" w:eastAsia="仿宋" w:cs="仿宋"/>
                <w:color w:val="auto"/>
                <w:sz w:val="24"/>
                <w:highlight w:val="none"/>
              </w:rPr>
            </w:pPr>
          </w:p>
        </w:tc>
        <w:tc>
          <w:tcPr>
            <w:tcW w:w="880" w:type="dxa"/>
            <w:noWrap w:val="0"/>
            <w:vAlign w:val="center"/>
          </w:tcPr>
          <w:p w14:paraId="3F36B767">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65162E2C">
            <w:pPr>
              <w:pStyle w:val="6"/>
              <w:keepNext/>
              <w:spacing w:after="0" w:line="440" w:lineRule="exact"/>
              <w:ind w:left="63" w:right="63"/>
              <w:rPr>
                <w:rFonts w:hint="eastAsia" w:ascii="仿宋" w:hAnsi="仿宋" w:eastAsia="仿宋" w:cs="仿宋"/>
                <w:color w:val="auto"/>
                <w:sz w:val="24"/>
                <w:highlight w:val="none"/>
              </w:rPr>
            </w:pPr>
          </w:p>
        </w:tc>
        <w:tc>
          <w:tcPr>
            <w:tcW w:w="1480" w:type="dxa"/>
            <w:noWrap w:val="0"/>
            <w:vAlign w:val="center"/>
          </w:tcPr>
          <w:p w14:paraId="2CE14445">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5B233F10">
            <w:pPr>
              <w:pStyle w:val="6"/>
              <w:keepNext/>
              <w:spacing w:after="0" w:line="440" w:lineRule="exact"/>
              <w:ind w:left="63" w:right="63"/>
              <w:rPr>
                <w:rFonts w:hint="eastAsia" w:ascii="仿宋" w:hAnsi="仿宋" w:eastAsia="仿宋" w:cs="仿宋"/>
                <w:color w:val="auto"/>
                <w:sz w:val="24"/>
                <w:highlight w:val="none"/>
              </w:rPr>
            </w:pPr>
          </w:p>
        </w:tc>
        <w:tc>
          <w:tcPr>
            <w:tcW w:w="921" w:type="dxa"/>
            <w:noWrap w:val="0"/>
            <w:vAlign w:val="center"/>
          </w:tcPr>
          <w:p w14:paraId="033CFC84">
            <w:pPr>
              <w:pStyle w:val="6"/>
              <w:keepNext/>
              <w:spacing w:after="0" w:line="440" w:lineRule="exact"/>
              <w:ind w:left="63" w:right="63"/>
              <w:rPr>
                <w:rFonts w:hint="eastAsia" w:ascii="仿宋" w:hAnsi="仿宋" w:eastAsia="仿宋" w:cs="仿宋"/>
                <w:color w:val="auto"/>
                <w:sz w:val="24"/>
                <w:highlight w:val="none"/>
              </w:rPr>
            </w:pPr>
          </w:p>
        </w:tc>
      </w:tr>
      <w:tr w14:paraId="23E7EE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C445C74">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0B55F8C6">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3A142ED1">
            <w:pPr>
              <w:pStyle w:val="6"/>
              <w:keepNext/>
              <w:spacing w:after="0" w:line="440" w:lineRule="exact"/>
              <w:ind w:left="63" w:right="63"/>
              <w:rPr>
                <w:rFonts w:hint="eastAsia" w:ascii="仿宋" w:hAnsi="仿宋" w:eastAsia="仿宋" w:cs="仿宋"/>
                <w:color w:val="auto"/>
                <w:sz w:val="24"/>
                <w:highlight w:val="none"/>
              </w:rPr>
            </w:pPr>
          </w:p>
        </w:tc>
        <w:tc>
          <w:tcPr>
            <w:tcW w:w="1058" w:type="dxa"/>
            <w:noWrap w:val="0"/>
            <w:vAlign w:val="center"/>
          </w:tcPr>
          <w:p w14:paraId="44596B57">
            <w:pPr>
              <w:pStyle w:val="6"/>
              <w:keepNext/>
              <w:spacing w:after="0" w:line="440" w:lineRule="exact"/>
              <w:ind w:left="63" w:right="63"/>
              <w:rPr>
                <w:rFonts w:hint="eastAsia" w:ascii="仿宋" w:hAnsi="仿宋" w:eastAsia="仿宋" w:cs="仿宋"/>
                <w:color w:val="auto"/>
                <w:sz w:val="24"/>
                <w:highlight w:val="none"/>
              </w:rPr>
            </w:pPr>
          </w:p>
        </w:tc>
        <w:tc>
          <w:tcPr>
            <w:tcW w:w="880" w:type="dxa"/>
            <w:noWrap w:val="0"/>
            <w:vAlign w:val="center"/>
          </w:tcPr>
          <w:p w14:paraId="4F0B8ED7">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423EEAA9">
            <w:pPr>
              <w:pStyle w:val="6"/>
              <w:keepNext/>
              <w:spacing w:after="0" w:line="440" w:lineRule="exact"/>
              <w:ind w:left="63" w:right="63"/>
              <w:rPr>
                <w:rFonts w:hint="eastAsia" w:ascii="仿宋" w:hAnsi="仿宋" w:eastAsia="仿宋" w:cs="仿宋"/>
                <w:color w:val="auto"/>
                <w:sz w:val="24"/>
                <w:highlight w:val="none"/>
              </w:rPr>
            </w:pPr>
          </w:p>
        </w:tc>
        <w:tc>
          <w:tcPr>
            <w:tcW w:w="1480" w:type="dxa"/>
            <w:noWrap w:val="0"/>
            <w:vAlign w:val="center"/>
          </w:tcPr>
          <w:p w14:paraId="1287CB42">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3C38D122">
            <w:pPr>
              <w:pStyle w:val="6"/>
              <w:keepNext/>
              <w:spacing w:after="0" w:line="440" w:lineRule="exact"/>
              <w:ind w:left="63" w:right="63"/>
              <w:rPr>
                <w:rFonts w:hint="eastAsia" w:ascii="仿宋" w:hAnsi="仿宋" w:eastAsia="仿宋" w:cs="仿宋"/>
                <w:color w:val="auto"/>
                <w:sz w:val="24"/>
                <w:highlight w:val="none"/>
              </w:rPr>
            </w:pPr>
          </w:p>
        </w:tc>
        <w:tc>
          <w:tcPr>
            <w:tcW w:w="921" w:type="dxa"/>
            <w:noWrap w:val="0"/>
            <w:vAlign w:val="center"/>
          </w:tcPr>
          <w:p w14:paraId="478D4C5B">
            <w:pPr>
              <w:pStyle w:val="6"/>
              <w:keepNext/>
              <w:spacing w:after="0" w:line="440" w:lineRule="exact"/>
              <w:ind w:left="63" w:right="63"/>
              <w:rPr>
                <w:rFonts w:hint="eastAsia" w:ascii="仿宋" w:hAnsi="仿宋" w:eastAsia="仿宋" w:cs="仿宋"/>
                <w:color w:val="auto"/>
                <w:sz w:val="24"/>
                <w:highlight w:val="none"/>
              </w:rPr>
            </w:pPr>
          </w:p>
        </w:tc>
      </w:tr>
      <w:tr w14:paraId="119A5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640140B">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291C55E6">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3544430F">
            <w:pPr>
              <w:pStyle w:val="6"/>
              <w:keepNext/>
              <w:spacing w:after="0" w:line="440" w:lineRule="exact"/>
              <w:ind w:left="63" w:right="63"/>
              <w:rPr>
                <w:rFonts w:hint="eastAsia" w:ascii="仿宋" w:hAnsi="仿宋" w:eastAsia="仿宋" w:cs="仿宋"/>
                <w:color w:val="auto"/>
                <w:sz w:val="24"/>
                <w:highlight w:val="none"/>
              </w:rPr>
            </w:pPr>
          </w:p>
        </w:tc>
        <w:tc>
          <w:tcPr>
            <w:tcW w:w="1058" w:type="dxa"/>
            <w:noWrap w:val="0"/>
            <w:vAlign w:val="center"/>
          </w:tcPr>
          <w:p w14:paraId="69767621">
            <w:pPr>
              <w:pStyle w:val="6"/>
              <w:keepNext/>
              <w:spacing w:after="0" w:line="440" w:lineRule="exact"/>
              <w:ind w:left="63" w:right="63"/>
              <w:rPr>
                <w:rFonts w:hint="eastAsia" w:ascii="仿宋" w:hAnsi="仿宋" w:eastAsia="仿宋" w:cs="仿宋"/>
                <w:color w:val="auto"/>
                <w:sz w:val="24"/>
                <w:highlight w:val="none"/>
              </w:rPr>
            </w:pPr>
          </w:p>
        </w:tc>
        <w:tc>
          <w:tcPr>
            <w:tcW w:w="880" w:type="dxa"/>
            <w:noWrap w:val="0"/>
            <w:vAlign w:val="center"/>
          </w:tcPr>
          <w:p w14:paraId="233046B9">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189F2A4B">
            <w:pPr>
              <w:pStyle w:val="6"/>
              <w:keepNext/>
              <w:spacing w:after="0" w:line="440" w:lineRule="exact"/>
              <w:ind w:left="63" w:right="63"/>
              <w:rPr>
                <w:rFonts w:hint="eastAsia" w:ascii="仿宋" w:hAnsi="仿宋" w:eastAsia="仿宋" w:cs="仿宋"/>
                <w:color w:val="auto"/>
                <w:sz w:val="24"/>
                <w:highlight w:val="none"/>
              </w:rPr>
            </w:pPr>
          </w:p>
        </w:tc>
        <w:tc>
          <w:tcPr>
            <w:tcW w:w="1480" w:type="dxa"/>
            <w:noWrap w:val="0"/>
            <w:vAlign w:val="center"/>
          </w:tcPr>
          <w:p w14:paraId="754D0944">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5C882341">
            <w:pPr>
              <w:pStyle w:val="6"/>
              <w:keepNext/>
              <w:spacing w:after="0" w:line="440" w:lineRule="exact"/>
              <w:ind w:left="63" w:right="63"/>
              <w:rPr>
                <w:rFonts w:hint="eastAsia" w:ascii="仿宋" w:hAnsi="仿宋" w:eastAsia="仿宋" w:cs="仿宋"/>
                <w:color w:val="auto"/>
                <w:sz w:val="24"/>
                <w:highlight w:val="none"/>
              </w:rPr>
            </w:pPr>
          </w:p>
        </w:tc>
        <w:tc>
          <w:tcPr>
            <w:tcW w:w="921" w:type="dxa"/>
            <w:noWrap w:val="0"/>
            <w:vAlign w:val="center"/>
          </w:tcPr>
          <w:p w14:paraId="66441EE3">
            <w:pPr>
              <w:pStyle w:val="6"/>
              <w:keepNext/>
              <w:spacing w:after="0" w:line="440" w:lineRule="exact"/>
              <w:ind w:left="63" w:right="63"/>
              <w:rPr>
                <w:rFonts w:hint="eastAsia" w:ascii="仿宋" w:hAnsi="仿宋" w:eastAsia="仿宋" w:cs="仿宋"/>
                <w:color w:val="auto"/>
                <w:sz w:val="24"/>
                <w:highlight w:val="none"/>
              </w:rPr>
            </w:pPr>
          </w:p>
        </w:tc>
      </w:tr>
      <w:tr w14:paraId="4FD76B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31B40EA">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317CAD35">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1F395FAF">
            <w:pPr>
              <w:pStyle w:val="6"/>
              <w:keepNext/>
              <w:spacing w:after="0" w:line="440" w:lineRule="exact"/>
              <w:ind w:left="63" w:right="63"/>
              <w:rPr>
                <w:rFonts w:hint="eastAsia" w:ascii="仿宋" w:hAnsi="仿宋" w:eastAsia="仿宋" w:cs="仿宋"/>
                <w:color w:val="auto"/>
                <w:sz w:val="24"/>
                <w:highlight w:val="none"/>
              </w:rPr>
            </w:pPr>
          </w:p>
        </w:tc>
        <w:tc>
          <w:tcPr>
            <w:tcW w:w="1058" w:type="dxa"/>
            <w:noWrap w:val="0"/>
            <w:vAlign w:val="center"/>
          </w:tcPr>
          <w:p w14:paraId="691581DC">
            <w:pPr>
              <w:pStyle w:val="6"/>
              <w:keepNext/>
              <w:spacing w:after="0" w:line="440" w:lineRule="exact"/>
              <w:ind w:left="63" w:right="63"/>
              <w:rPr>
                <w:rFonts w:hint="eastAsia" w:ascii="仿宋" w:hAnsi="仿宋" w:eastAsia="仿宋" w:cs="仿宋"/>
                <w:color w:val="auto"/>
                <w:sz w:val="24"/>
                <w:highlight w:val="none"/>
              </w:rPr>
            </w:pPr>
          </w:p>
        </w:tc>
        <w:tc>
          <w:tcPr>
            <w:tcW w:w="880" w:type="dxa"/>
            <w:noWrap w:val="0"/>
            <w:vAlign w:val="center"/>
          </w:tcPr>
          <w:p w14:paraId="07BC8381">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7A65FA54">
            <w:pPr>
              <w:pStyle w:val="6"/>
              <w:keepNext/>
              <w:spacing w:after="0" w:line="440" w:lineRule="exact"/>
              <w:ind w:left="63" w:right="63"/>
              <w:rPr>
                <w:rFonts w:hint="eastAsia" w:ascii="仿宋" w:hAnsi="仿宋" w:eastAsia="仿宋" w:cs="仿宋"/>
                <w:color w:val="auto"/>
                <w:sz w:val="24"/>
                <w:highlight w:val="none"/>
              </w:rPr>
            </w:pPr>
          </w:p>
        </w:tc>
        <w:tc>
          <w:tcPr>
            <w:tcW w:w="1480" w:type="dxa"/>
            <w:noWrap w:val="0"/>
            <w:vAlign w:val="center"/>
          </w:tcPr>
          <w:p w14:paraId="360A691B">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2C2F3A34">
            <w:pPr>
              <w:pStyle w:val="6"/>
              <w:keepNext/>
              <w:spacing w:after="0" w:line="440" w:lineRule="exact"/>
              <w:ind w:left="63" w:right="63"/>
              <w:rPr>
                <w:rFonts w:hint="eastAsia" w:ascii="仿宋" w:hAnsi="仿宋" w:eastAsia="仿宋" w:cs="仿宋"/>
                <w:color w:val="auto"/>
                <w:sz w:val="24"/>
                <w:highlight w:val="none"/>
              </w:rPr>
            </w:pPr>
          </w:p>
        </w:tc>
        <w:tc>
          <w:tcPr>
            <w:tcW w:w="921" w:type="dxa"/>
            <w:noWrap w:val="0"/>
            <w:vAlign w:val="center"/>
          </w:tcPr>
          <w:p w14:paraId="19DC07C0">
            <w:pPr>
              <w:pStyle w:val="6"/>
              <w:keepNext/>
              <w:spacing w:after="0" w:line="440" w:lineRule="exact"/>
              <w:ind w:left="63" w:right="63"/>
              <w:rPr>
                <w:rFonts w:hint="eastAsia" w:ascii="仿宋" w:hAnsi="仿宋" w:eastAsia="仿宋" w:cs="仿宋"/>
                <w:color w:val="auto"/>
                <w:sz w:val="24"/>
                <w:highlight w:val="none"/>
              </w:rPr>
            </w:pPr>
          </w:p>
        </w:tc>
      </w:tr>
      <w:tr w14:paraId="71E0C2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5EF72B2">
            <w:pPr>
              <w:rPr>
                <w:rFonts w:hint="eastAsia" w:ascii="仿宋" w:hAnsi="仿宋" w:eastAsia="仿宋" w:cs="仿宋"/>
                <w:color w:val="auto"/>
                <w:sz w:val="24"/>
                <w:highlight w:val="none"/>
              </w:rPr>
            </w:pPr>
          </w:p>
        </w:tc>
        <w:tc>
          <w:tcPr>
            <w:tcW w:w="1418" w:type="dxa"/>
            <w:noWrap w:val="0"/>
            <w:vAlign w:val="top"/>
          </w:tcPr>
          <w:p w14:paraId="7BC509E7">
            <w:pPr>
              <w:rPr>
                <w:rFonts w:hint="eastAsia" w:ascii="仿宋" w:hAnsi="仿宋" w:eastAsia="仿宋" w:cs="仿宋"/>
                <w:color w:val="auto"/>
                <w:sz w:val="24"/>
                <w:highlight w:val="none"/>
              </w:rPr>
            </w:pPr>
          </w:p>
        </w:tc>
        <w:tc>
          <w:tcPr>
            <w:tcW w:w="850" w:type="dxa"/>
            <w:noWrap w:val="0"/>
            <w:vAlign w:val="top"/>
          </w:tcPr>
          <w:p w14:paraId="638CE804">
            <w:pPr>
              <w:rPr>
                <w:rFonts w:hint="eastAsia" w:ascii="仿宋" w:hAnsi="仿宋" w:eastAsia="仿宋" w:cs="仿宋"/>
                <w:color w:val="auto"/>
                <w:sz w:val="24"/>
                <w:highlight w:val="none"/>
              </w:rPr>
            </w:pPr>
          </w:p>
        </w:tc>
        <w:tc>
          <w:tcPr>
            <w:tcW w:w="1058" w:type="dxa"/>
            <w:noWrap w:val="0"/>
            <w:vAlign w:val="top"/>
          </w:tcPr>
          <w:p w14:paraId="4834561C">
            <w:pPr>
              <w:rPr>
                <w:rFonts w:hint="eastAsia" w:ascii="仿宋" w:hAnsi="仿宋" w:eastAsia="仿宋" w:cs="仿宋"/>
                <w:color w:val="auto"/>
                <w:sz w:val="24"/>
                <w:highlight w:val="none"/>
              </w:rPr>
            </w:pPr>
          </w:p>
        </w:tc>
        <w:tc>
          <w:tcPr>
            <w:tcW w:w="880" w:type="dxa"/>
            <w:noWrap w:val="0"/>
            <w:vAlign w:val="top"/>
          </w:tcPr>
          <w:p w14:paraId="17654B62">
            <w:pPr>
              <w:rPr>
                <w:rFonts w:hint="eastAsia" w:ascii="仿宋" w:hAnsi="仿宋" w:eastAsia="仿宋" w:cs="仿宋"/>
                <w:color w:val="auto"/>
                <w:sz w:val="24"/>
                <w:highlight w:val="none"/>
              </w:rPr>
            </w:pPr>
          </w:p>
        </w:tc>
        <w:tc>
          <w:tcPr>
            <w:tcW w:w="1020" w:type="dxa"/>
            <w:noWrap w:val="0"/>
            <w:vAlign w:val="top"/>
          </w:tcPr>
          <w:p w14:paraId="3D74DF2A">
            <w:pPr>
              <w:rPr>
                <w:rFonts w:hint="eastAsia" w:ascii="仿宋" w:hAnsi="仿宋" w:eastAsia="仿宋" w:cs="仿宋"/>
                <w:color w:val="auto"/>
                <w:sz w:val="24"/>
                <w:highlight w:val="none"/>
              </w:rPr>
            </w:pPr>
          </w:p>
        </w:tc>
        <w:tc>
          <w:tcPr>
            <w:tcW w:w="1480" w:type="dxa"/>
            <w:noWrap w:val="0"/>
            <w:vAlign w:val="top"/>
          </w:tcPr>
          <w:p w14:paraId="1D457F9B">
            <w:pPr>
              <w:rPr>
                <w:rFonts w:hint="eastAsia" w:ascii="仿宋" w:hAnsi="仿宋" w:eastAsia="仿宋" w:cs="仿宋"/>
                <w:color w:val="auto"/>
                <w:sz w:val="24"/>
                <w:highlight w:val="none"/>
              </w:rPr>
            </w:pPr>
          </w:p>
        </w:tc>
        <w:tc>
          <w:tcPr>
            <w:tcW w:w="1020" w:type="dxa"/>
            <w:noWrap w:val="0"/>
            <w:vAlign w:val="top"/>
          </w:tcPr>
          <w:p w14:paraId="4D8A3C2F">
            <w:pPr>
              <w:rPr>
                <w:rFonts w:hint="eastAsia" w:ascii="仿宋" w:hAnsi="仿宋" w:eastAsia="仿宋" w:cs="仿宋"/>
                <w:color w:val="auto"/>
                <w:sz w:val="24"/>
                <w:highlight w:val="none"/>
              </w:rPr>
            </w:pPr>
          </w:p>
        </w:tc>
        <w:tc>
          <w:tcPr>
            <w:tcW w:w="921" w:type="dxa"/>
            <w:noWrap w:val="0"/>
            <w:vAlign w:val="top"/>
          </w:tcPr>
          <w:p w14:paraId="316637DA">
            <w:pPr>
              <w:rPr>
                <w:rFonts w:hint="eastAsia" w:ascii="仿宋" w:hAnsi="仿宋" w:eastAsia="仿宋" w:cs="仿宋"/>
                <w:color w:val="auto"/>
                <w:sz w:val="24"/>
                <w:highlight w:val="none"/>
              </w:rPr>
            </w:pPr>
          </w:p>
        </w:tc>
      </w:tr>
      <w:tr w14:paraId="0DF920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32C85BB">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4717A2FD">
            <w:pPr>
              <w:pStyle w:val="6"/>
              <w:keepNext/>
              <w:spacing w:after="0" w:line="440" w:lineRule="exact"/>
              <w:ind w:left="63" w:right="63"/>
              <w:rPr>
                <w:rFonts w:hint="eastAsia" w:ascii="仿宋" w:hAnsi="仿宋" w:eastAsia="仿宋" w:cs="仿宋"/>
                <w:color w:val="auto"/>
                <w:sz w:val="24"/>
                <w:highlight w:val="none"/>
              </w:rPr>
            </w:pPr>
          </w:p>
        </w:tc>
        <w:tc>
          <w:tcPr>
            <w:tcW w:w="850" w:type="dxa"/>
            <w:noWrap w:val="0"/>
            <w:vAlign w:val="center"/>
          </w:tcPr>
          <w:p w14:paraId="66CF665A">
            <w:pPr>
              <w:pStyle w:val="6"/>
              <w:keepNext/>
              <w:spacing w:after="0" w:line="440" w:lineRule="exact"/>
              <w:ind w:left="63" w:right="63"/>
              <w:rPr>
                <w:rFonts w:hint="eastAsia" w:ascii="仿宋" w:hAnsi="仿宋" w:eastAsia="仿宋" w:cs="仿宋"/>
                <w:color w:val="auto"/>
                <w:sz w:val="24"/>
                <w:highlight w:val="none"/>
              </w:rPr>
            </w:pPr>
          </w:p>
        </w:tc>
        <w:tc>
          <w:tcPr>
            <w:tcW w:w="1058" w:type="dxa"/>
            <w:noWrap w:val="0"/>
            <w:vAlign w:val="center"/>
          </w:tcPr>
          <w:p w14:paraId="04D77D19">
            <w:pPr>
              <w:pStyle w:val="6"/>
              <w:keepNext/>
              <w:spacing w:after="0" w:line="440" w:lineRule="exact"/>
              <w:ind w:left="63" w:right="63"/>
              <w:rPr>
                <w:rFonts w:hint="eastAsia" w:ascii="仿宋" w:hAnsi="仿宋" w:eastAsia="仿宋" w:cs="仿宋"/>
                <w:color w:val="auto"/>
                <w:sz w:val="24"/>
                <w:highlight w:val="none"/>
              </w:rPr>
            </w:pPr>
          </w:p>
        </w:tc>
        <w:tc>
          <w:tcPr>
            <w:tcW w:w="880" w:type="dxa"/>
            <w:noWrap w:val="0"/>
            <w:vAlign w:val="center"/>
          </w:tcPr>
          <w:p w14:paraId="370B9DBD">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7117A658">
            <w:pPr>
              <w:pStyle w:val="6"/>
              <w:keepNext/>
              <w:spacing w:after="0" w:line="440" w:lineRule="exact"/>
              <w:ind w:left="63" w:right="63"/>
              <w:rPr>
                <w:rFonts w:hint="eastAsia" w:ascii="仿宋" w:hAnsi="仿宋" w:eastAsia="仿宋" w:cs="仿宋"/>
                <w:color w:val="auto"/>
                <w:sz w:val="24"/>
                <w:highlight w:val="none"/>
              </w:rPr>
            </w:pPr>
          </w:p>
        </w:tc>
        <w:tc>
          <w:tcPr>
            <w:tcW w:w="1480" w:type="dxa"/>
            <w:noWrap w:val="0"/>
            <w:vAlign w:val="center"/>
          </w:tcPr>
          <w:p w14:paraId="03B8BF69">
            <w:pPr>
              <w:pStyle w:val="6"/>
              <w:keepNext/>
              <w:spacing w:after="0" w:line="440" w:lineRule="exact"/>
              <w:ind w:left="63" w:right="63"/>
              <w:rPr>
                <w:rFonts w:hint="eastAsia" w:ascii="仿宋" w:hAnsi="仿宋" w:eastAsia="仿宋" w:cs="仿宋"/>
                <w:color w:val="auto"/>
                <w:sz w:val="24"/>
                <w:highlight w:val="none"/>
              </w:rPr>
            </w:pPr>
          </w:p>
        </w:tc>
        <w:tc>
          <w:tcPr>
            <w:tcW w:w="1020" w:type="dxa"/>
            <w:noWrap w:val="0"/>
            <w:vAlign w:val="center"/>
          </w:tcPr>
          <w:p w14:paraId="211C4D33">
            <w:pPr>
              <w:pStyle w:val="6"/>
              <w:keepNext/>
              <w:spacing w:after="0" w:line="440" w:lineRule="exact"/>
              <w:ind w:left="63" w:right="63"/>
              <w:rPr>
                <w:rFonts w:hint="eastAsia" w:ascii="仿宋" w:hAnsi="仿宋" w:eastAsia="仿宋" w:cs="仿宋"/>
                <w:color w:val="auto"/>
                <w:sz w:val="24"/>
                <w:highlight w:val="none"/>
              </w:rPr>
            </w:pPr>
          </w:p>
        </w:tc>
        <w:tc>
          <w:tcPr>
            <w:tcW w:w="921" w:type="dxa"/>
            <w:noWrap w:val="0"/>
            <w:vAlign w:val="center"/>
          </w:tcPr>
          <w:p w14:paraId="1EB69247">
            <w:pPr>
              <w:pStyle w:val="6"/>
              <w:keepNext/>
              <w:spacing w:after="0" w:line="440" w:lineRule="exact"/>
              <w:ind w:left="63" w:right="63"/>
              <w:rPr>
                <w:rFonts w:hint="eastAsia" w:ascii="仿宋" w:hAnsi="仿宋" w:eastAsia="仿宋" w:cs="仿宋"/>
                <w:color w:val="auto"/>
                <w:sz w:val="24"/>
                <w:highlight w:val="none"/>
              </w:rPr>
            </w:pPr>
          </w:p>
        </w:tc>
      </w:tr>
      <w:tr w14:paraId="76403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127856A">
            <w:pPr>
              <w:rPr>
                <w:rFonts w:hint="eastAsia" w:ascii="仿宋" w:hAnsi="仿宋" w:eastAsia="仿宋" w:cs="仿宋"/>
                <w:color w:val="auto"/>
                <w:sz w:val="24"/>
                <w:highlight w:val="none"/>
              </w:rPr>
            </w:pPr>
          </w:p>
        </w:tc>
        <w:tc>
          <w:tcPr>
            <w:tcW w:w="1418" w:type="dxa"/>
            <w:noWrap w:val="0"/>
            <w:vAlign w:val="top"/>
          </w:tcPr>
          <w:p w14:paraId="4A29C183">
            <w:pPr>
              <w:rPr>
                <w:rFonts w:hint="eastAsia" w:ascii="仿宋" w:hAnsi="仿宋" w:eastAsia="仿宋" w:cs="仿宋"/>
                <w:color w:val="auto"/>
                <w:sz w:val="24"/>
                <w:highlight w:val="none"/>
              </w:rPr>
            </w:pPr>
          </w:p>
        </w:tc>
        <w:tc>
          <w:tcPr>
            <w:tcW w:w="850" w:type="dxa"/>
            <w:noWrap w:val="0"/>
            <w:vAlign w:val="top"/>
          </w:tcPr>
          <w:p w14:paraId="3B93FD8D">
            <w:pPr>
              <w:rPr>
                <w:rFonts w:hint="eastAsia" w:ascii="仿宋" w:hAnsi="仿宋" w:eastAsia="仿宋" w:cs="仿宋"/>
                <w:color w:val="auto"/>
                <w:sz w:val="24"/>
                <w:highlight w:val="none"/>
              </w:rPr>
            </w:pPr>
          </w:p>
        </w:tc>
        <w:tc>
          <w:tcPr>
            <w:tcW w:w="1058" w:type="dxa"/>
            <w:noWrap w:val="0"/>
            <w:vAlign w:val="top"/>
          </w:tcPr>
          <w:p w14:paraId="2599C20A">
            <w:pPr>
              <w:rPr>
                <w:rFonts w:hint="eastAsia" w:ascii="仿宋" w:hAnsi="仿宋" w:eastAsia="仿宋" w:cs="仿宋"/>
                <w:color w:val="auto"/>
                <w:sz w:val="24"/>
                <w:highlight w:val="none"/>
              </w:rPr>
            </w:pPr>
          </w:p>
        </w:tc>
        <w:tc>
          <w:tcPr>
            <w:tcW w:w="880" w:type="dxa"/>
            <w:noWrap w:val="0"/>
            <w:vAlign w:val="top"/>
          </w:tcPr>
          <w:p w14:paraId="40AFA0A9">
            <w:pPr>
              <w:rPr>
                <w:rFonts w:hint="eastAsia" w:ascii="仿宋" w:hAnsi="仿宋" w:eastAsia="仿宋" w:cs="仿宋"/>
                <w:color w:val="auto"/>
                <w:sz w:val="24"/>
                <w:highlight w:val="none"/>
              </w:rPr>
            </w:pPr>
          </w:p>
        </w:tc>
        <w:tc>
          <w:tcPr>
            <w:tcW w:w="1020" w:type="dxa"/>
            <w:noWrap w:val="0"/>
            <w:vAlign w:val="top"/>
          </w:tcPr>
          <w:p w14:paraId="56211120">
            <w:pPr>
              <w:rPr>
                <w:rFonts w:hint="eastAsia" w:ascii="仿宋" w:hAnsi="仿宋" w:eastAsia="仿宋" w:cs="仿宋"/>
                <w:color w:val="auto"/>
                <w:sz w:val="24"/>
                <w:highlight w:val="none"/>
              </w:rPr>
            </w:pPr>
          </w:p>
        </w:tc>
        <w:tc>
          <w:tcPr>
            <w:tcW w:w="1480" w:type="dxa"/>
            <w:noWrap w:val="0"/>
            <w:vAlign w:val="top"/>
          </w:tcPr>
          <w:p w14:paraId="24C3A7C8">
            <w:pPr>
              <w:rPr>
                <w:rFonts w:hint="eastAsia" w:ascii="仿宋" w:hAnsi="仿宋" w:eastAsia="仿宋" w:cs="仿宋"/>
                <w:color w:val="auto"/>
                <w:sz w:val="24"/>
                <w:highlight w:val="none"/>
              </w:rPr>
            </w:pPr>
          </w:p>
        </w:tc>
        <w:tc>
          <w:tcPr>
            <w:tcW w:w="1020" w:type="dxa"/>
            <w:noWrap w:val="0"/>
            <w:vAlign w:val="top"/>
          </w:tcPr>
          <w:p w14:paraId="7F6742AA">
            <w:pPr>
              <w:rPr>
                <w:rFonts w:hint="eastAsia" w:ascii="仿宋" w:hAnsi="仿宋" w:eastAsia="仿宋" w:cs="仿宋"/>
                <w:color w:val="auto"/>
                <w:sz w:val="24"/>
                <w:highlight w:val="none"/>
              </w:rPr>
            </w:pPr>
          </w:p>
        </w:tc>
        <w:tc>
          <w:tcPr>
            <w:tcW w:w="921" w:type="dxa"/>
            <w:noWrap w:val="0"/>
            <w:vAlign w:val="top"/>
          </w:tcPr>
          <w:p w14:paraId="6D869B42">
            <w:pPr>
              <w:rPr>
                <w:rFonts w:hint="eastAsia" w:ascii="仿宋" w:hAnsi="仿宋" w:eastAsia="仿宋" w:cs="仿宋"/>
                <w:color w:val="auto"/>
                <w:sz w:val="24"/>
                <w:highlight w:val="none"/>
              </w:rPr>
            </w:pPr>
          </w:p>
        </w:tc>
      </w:tr>
      <w:tr w14:paraId="6686B7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45C9085">
            <w:pPr>
              <w:rPr>
                <w:rFonts w:hint="eastAsia" w:ascii="仿宋" w:hAnsi="仿宋" w:eastAsia="仿宋" w:cs="仿宋"/>
                <w:color w:val="auto"/>
                <w:sz w:val="24"/>
                <w:highlight w:val="none"/>
              </w:rPr>
            </w:pPr>
          </w:p>
        </w:tc>
        <w:tc>
          <w:tcPr>
            <w:tcW w:w="1418" w:type="dxa"/>
            <w:noWrap w:val="0"/>
            <w:vAlign w:val="top"/>
          </w:tcPr>
          <w:p w14:paraId="51DE2A8B">
            <w:pPr>
              <w:rPr>
                <w:rFonts w:hint="eastAsia" w:ascii="仿宋" w:hAnsi="仿宋" w:eastAsia="仿宋" w:cs="仿宋"/>
                <w:color w:val="auto"/>
                <w:sz w:val="24"/>
                <w:highlight w:val="none"/>
              </w:rPr>
            </w:pPr>
          </w:p>
        </w:tc>
        <w:tc>
          <w:tcPr>
            <w:tcW w:w="850" w:type="dxa"/>
            <w:noWrap w:val="0"/>
            <w:vAlign w:val="top"/>
          </w:tcPr>
          <w:p w14:paraId="41D521FD">
            <w:pPr>
              <w:rPr>
                <w:rFonts w:hint="eastAsia" w:ascii="仿宋" w:hAnsi="仿宋" w:eastAsia="仿宋" w:cs="仿宋"/>
                <w:color w:val="auto"/>
                <w:sz w:val="24"/>
                <w:highlight w:val="none"/>
              </w:rPr>
            </w:pPr>
          </w:p>
        </w:tc>
        <w:tc>
          <w:tcPr>
            <w:tcW w:w="1058" w:type="dxa"/>
            <w:noWrap w:val="0"/>
            <w:vAlign w:val="top"/>
          </w:tcPr>
          <w:p w14:paraId="29EBC89E">
            <w:pPr>
              <w:rPr>
                <w:rFonts w:hint="eastAsia" w:ascii="仿宋" w:hAnsi="仿宋" w:eastAsia="仿宋" w:cs="仿宋"/>
                <w:color w:val="auto"/>
                <w:sz w:val="24"/>
                <w:highlight w:val="none"/>
              </w:rPr>
            </w:pPr>
          </w:p>
        </w:tc>
        <w:tc>
          <w:tcPr>
            <w:tcW w:w="880" w:type="dxa"/>
            <w:noWrap w:val="0"/>
            <w:vAlign w:val="top"/>
          </w:tcPr>
          <w:p w14:paraId="0193BEDE">
            <w:pPr>
              <w:rPr>
                <w:rFonts w:hint="eastAsia" w:ascii="仿宋" w:hAnsi="仿宋" w:eastAsia="仿宋" w:cs="仿宋"/>
                <w:color w:val="auto"/>
                <w:sz w:val="24"/>
                <w:highlight w:val="none"/>
              </w:rPr>
            </w:pPr>
          </w:p>
        </w:tc>
        <w:tc>
          <w:tcPr>
            <w:tcW w:w="1020" w:type="dxa"/>
            <w:noWrap w:val="0"/>
            <w:vAlign w:val="top"/>
          </w:tcPr>
          <w:p w14:paraId="1AEC2CE1">
            <w:pPr>
              <w:rPr>
                <w:rFonts w:hint="eastAsia" w:ascii="仿宋" w:hAnsi="仿宋" w:eastAsia="仿宋" w:cs="仿宋"/>
                <w:color w:val="auto"/>
                <w:sz w:val="24"/>
                <w:highlight w:val="none"/>
              </w:rPr>
            </w:pPr>
          </w:p>
        </w:tc>
        <w:tc>
          <w:tcPr>
            <w:tcW w:w="1480" w:type="dxa"/>
            <w:noWrap w:val="0"/>
            <w:vAlign w:val="top"/>
          </w:tcPr>
          <w:p w14:paraId="4FF2409C">
            <w:pPr>
              <w:rPr>
                <w:rFonts w:hint="eastAsia" w:ascii="仿宋" w:hAnsi="仿宋" w:eastAsia="仿宋" w:cs="仿宋"/>
                <w:color w:val="auto"/>
                <w:sz w:val="24"/>
                <w:highlight w:val="none"/>
              </w:rPr>
            </w:pPr>
          </w:p>
        </w:tc>
        <w:tc>
          <w:tcPr>
            <w:tcW w:w="1020" w:type="dxa"/>
            <w:noWrap w:val="0"/>
            <w:vAlign w:val="top"/>
          </w:tcPr>
          <w:p w14:paraId="356DD6A7">
            <w:pPr>
              <w:rPr>
                <w:rFonts w:hint="eastAsia" w:ascii="仿宋" w:hAnsi="仿宋" w:eastAsia="仿宋" w:cs="仿宋"/>
                <w:color w:val="auto"/>
                <w:sz w:val="24"/>
                <w:highlight w:val="none"/>
              </w:rPr>
            </w:pPr>
          </w:p>
        </w:tc>
        <w:tc>
          <w:tcPr>
            <w:tcW w:w="921" w:type="dxa"/>
            <w:noWrap w:val="0"/>
            <w:vAlign w:val="top"/>
          </w:tcPr>
          <w:p w14:paraId="287365E7">
            <w:pPr>
              <w:rPr>
                <w:rFonts w:hint="eastAsia" w:ascii="仿宋" w:hAnsi="仿宋" w:eastAsia="仿宋" w:cs="仿宋"/>
                <w:color w:val="auto"/>
                <w:sz w:val="24"/>
                <w:highlight w:val="none"/>
              </w:rPr>
            </w:pPr>
          </w:p>
        </w:tc>
      </w:tr>
      <w:tr w14:paraId="56ACC2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97D3C9C">
            <w:pPr>
              <w:rPr>
                <w:rFonts w:hint="eastAsia" w:ascii="仿宋" w:hAnsi="仿宋" w:eastAsia="仿宋" w:cs="仿宋"/>
                <w:color w:val="auto"/>
                <w:sz w:val="24"/>
                <w:highlight w:val="none"/>
              </w:rPr>
            </w:pPr>
          </w:p>
        </w:tc>
        <w:tc>
          <w:tcPr>
            <w:tcW w:w="1418" w:type="dxa"/>
            <w:noWrap w:val="0"/>
            <w:vAlign w:val="top"/>
          </w:tcPr>
          <w:p w14:paraId="03524B5D">
            <w:pPr>
              <w:rPr>
                <w:rFonts w:hint="eastAsia" w:ascii="仿宋" w:hAnsi="仿宋" w:eastAsia="仿宋" w:cs="仿宋"/>
                <w:color w:val="auto"/>
                <w:sz w:val="24"/>
                <w:highlight w:val="none"/>
              </w:rPr>
            </w:pPr>
          </w:p>
        </w:tc>
        <w:tc>
          <w:tcPr>
            <w:tcW w:w="850" w:type="dxa"/>
            <w:noWrap w:val="0"/>
            <w:vAlign w:val="top"/>
          </w:tcPr>
          <w:p w14:paraId="3443E82E">
            <w:pPr>
              <w:rPr>
                <w:rFonts w:hint="eastAsia" w:ascii="仿宋" w:hAnsi="仿宋" w:eastAsia="仿宋" w:cs="仿宋"/>
                <w:color w:val="auto"/>
                <w:sz w:val="24"/>
                <w:highlight w:val="none"/>
              </w:rPr>
            </w:pPr>
          </w:p>
        </w:tc>
        <w:tc>
          <w:tcPr>
            <w:tcW w:w="1058" w:type="dxa"/>
            <w:noWrap w:val="0"/>
            <w:vAlign w:val="top"/>
          </w:tcPr>
          <w:p w14:paraId="71F8997F">
            <w:pPr>
              <w:rPr>
                <w:rFonts w:hint="eastAsia" w:ascii="仿宋" w:hAnsi="仿宋" w:eastAsia="仿宋" w:cs="仿宋"/>
                <w:color w:val="auto"/>
                <w:sz w:val="24"/>
                <w:highlight w:val="none"/>
              </w:rPr>
            </w:pPr>
          </w:p>
        </w:tc>
        <w:tc>
          <w:tcPr>
            <w:tcW w:w="880" w:type="dxa"/>
            <w:noWrap w:val="0"/>
            <w:vAlign w:val="top"/>
          </w:tcPr>
          <w:p w14:paraId="1E04407C">
            <w:pPr>
              <w:rPr>
                <w:rFonts w:hint="eastAsia" w:ascii="仿宋" w:hAnsi="仿宋" w:eastAsia="仿宋" w:cs="仿宋"/>
                <w:color w:val="auto"/>
                <w:sz w:val="24"/>
                <w:highlight w:val="none"/>
              </w:rPr>
            </w:pPr>
          </w:p>
        </w:tc>
        <w:tc>
          <w:tcPr>
            <w:tcW w:w="1020" w:type="dxa"/>
            <w:noWrap w:val="0"/>
            <w:vAlign w:val="top"/>
          </w:tcPr>
          <w:p w14:paraId="71AB2051">
            <w:pPr>
              <w:rPr>
                <w:rFonts w:hint="eastAsia" w:ascii="仿宋" w:hAnsi="仿宋" w:eastAsia="仿宋" w:cs="仿宋"/>
                <w:color w:val="auto"/>
                <w:sz w:val="24"/>
                <w:highlight w:val="none"/>
              </w:rPr>
            </w:pPr>
          </w:p>
        </w:tc>
        <w:tc>
          <w:tcPr>
            <w:tcW w:w="1480" w:type="dxa"/>
            <w:noWrap w:val="0"/>
            <w:vAlign w:val="top"/>
          </w:tcPr>
          <w:p w14:paraId="44CFE640">
            <w:pPr>
              <w:rPr>
                <w:rFonts w:hint="eastAsia" w:ascii="仿宋" w:hAnsi="仿宋" w:eastAsia="仿宋" w:cs="仿宋"/>
                <w:color w:val="auto"/>
                <w:sz w:val="24"/>
                <w:highlight w:val="none"/>
              </w:rPr>
            </w:pPr>
          </w:p>
        </w:tc>
        <w:tc>
          <w:tcPr>
            <w:tcW w:w="1020" w:type="dxa"/>
            <w:noWrap w:val="0"/>
            <w:vAlign w:val="top"/>
          </w:tcPr>
          <w:p w14:paraId="2964A75D">
            <w:pPr>
              <w:rPr>
                <w:rFonts w:hint="eastAsia" w:ascii="仿宋" w:hAnsi="仿宋" w:eastAsia="仿宋" w:cs="仿宋"/>
                <w:color w:val="auto"/>
                <w:sz w:val="24"/>
                <w:highlight w:val="none"/>
              </w:rPr>
            </w:pPr>
          </w:p>
        </w:tc>
        <w:tc>
          <w:tcPr>
            <w:tcW w:w="921" w:type="dxa"/>
            <w:noWrap w:val="0"/>
            <w:vAlign w:val="top"/>
          </w:tcPr>
          <w:p w14:paraId="49A23DFD">
            <w:pPr>
              <w:rPr>
                <w:rFonts w:hint="eastAsia" w:ascii="仿宋" w:hAnsi="仿宋" w:eastAsia="仿宋" w:cs="仿宋"/>
                <w:color w:val="auto"/>
                <w:sz w:val="24"/>
                <w:highlight w:val="none"/>
              </w:rPr>
            </w:pPr>
          </w:p>
        </w:tc>
      </w:tr>
      <w:tr w14:paraId="45F4D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73D8BC3">
            <w:pPr>
              <w:rPr>
                <w:rFonts w:hint="eastAsia" w:ascii="仿宋" w:hAnsi="仿宋" w:eastAsia="仿宋" w:cs="仿宋"/>
                <w:color w:val="auto"/>
                <w:sz w:val="24"/>
                <w:highlight w:val="none"/>
              </w:rPr>
            </w:pPr>
          </w:p>
        </w:tc>
        <w:tc>
          <w:tcPr>
            <w:tcW w:w="1418" w:type="dxa"/>
            <w:noWrap w:val="0"/>
            <w:vAlign w:val="top"/>
          </w:tcPr>
          <w:p w14:paraId="3E06E713">
            <w:pPr>
              <w:rPr>
                <w:rFonts w:hint="eastAsia" w:ascii="仿宋" w:hAnsi="仿宋" w:eastAsia="仿宋" w:cs="仿宋"/>
                <w:color w:val="auto"/>
                <w:sz w:val="24"/>
                <w:highlight w:val="none"/>
              </w:rPr>
            </w:pPr>
          </w:p>
        </w:tc>
        <w:tc>
          <w:tcPr>
            <w:tcW w:w="850" w:type="dxa"/>
            <w:noWrap w:val="0"/>
            <w:vAlign w:val="top"/>
          </w:tcPr>
          <w:p w14:paraId="192FFB59">
            <w:pPr>
              <w:rPr>
                <w:rFonts w:hint="eastAsia" w:ascii="仿宋" w:hAnsi="仿宋" w:eastAsia="仿宋" w:cs="仿宋"/>
                <w:color w:val="auto"/>
                <w:sz w:val="24"/>
                <w:highlight w:val="none"/>
              </w:rPr>
            </w:pPr>
          </w:p>
        </w:tc>
        <w:tc>
          <w:tcPr>
            <w:tcW w:w="1058" w:type="dxa"/>
            <w:noWrap w:val="0"/>
            <w:vAlign w:val="top"/>
          </w:tcPr>
          <w:p w14:paraId="05036ADC">
            <w:pPr>
              <w:rPr>
                <w:rFonts w:hint="eastAsia" w:ascii="仿宋" w:hAnsi="仿宋" w:eastAsia="仿宋" w:cs="仿宋"/>
                <w:color w:val="auto"/>
                <w:sz w:val="24"/>
                <w:highlight w:val="none"/>
              </w:rPr>
            </w:pPr>
          </w:p>
        </w:tc>
        <w:tc>
          <w:tcPr>
            <w:tcW w:w="880" w:type="dxa"/>
            <w:noWrap w:val="0"/>
            <w:vAlign w:val="top"/>
          </w:tcPr>
          <w:p w14:paraId="1D65956C">
            <w:pPr>
              <w:rPr>
                <w:rFonts w:hint="eastAsia" w:ascii="仿宋" w:hAnsi="仿宋" w:eastAsia="仿宋" w:cs="仿宋"/>
                <w:color w:val="auto"/>
                <w:sz w:val="24"/>
                <w:highlight w:val="none"/>
              </w:rPr>
            </w:pPr>
          </w:p>
        </w:tc>
        <w:tc>
          <w:tcPr>
            <w:tcW w:w="1020" w:type="dxa"/>
            <w:noWrap w:val="0"/>
            <w:vAlign w:val="top"/>
          </w:tcPr>
          <w:p w14:paraId="18C99F59">
            <w:pPr>
              <w:rPr>
                <w:rFonts w:hint="eastAsia" w:ascii="仿宋" w:hAnsi="仿宋" w:eastAsia="仿宋" w:cs="仿宋"/>
                <w:color w:val="auto"/>
                <w:sz w:val="24"/>
                <w:highlight w:val="none"/>
              </w:rPr>
            </w:pPr>
          </w:p>
        </w:tc>
        <w:tc>
          <w:tcPr>
            <w:tcW w:w="1480" w:type="dxa"/>
            <w:noWrap w:val="0"/>
            <w:vAlign w:val="top"/>
          </w:tcPr>
          <w:p w14:paraId="4DC882D6">
            <w:pPr>
              <w:rPr>
                <w:rFonts w:hint="eastAsia" w:ascii="仿宋" w:hAnsi="仿宋" w:eastAsia="仿宋" w:cs="仿宋"/>
                <w:color w:val="auto"/>
                <w:sz w:val="24"/>
                <w:highlight w:val="none"/>
              </w:rPr>
            </w:pPr>
          </w:p>
        </w:tc>
        <w:tc>
          <w:tcPr>
            <w:tcW w:w="1020" w:type="dxa"/>
            <w:noWrap w:val="0"/>
            <w:vAlign w:val="top"/>
          </w:tcPr>
          <w:p w14:paraId="7E4B4074">
            <w:pPr>
              <w:rPr>
                <w:rFonts w:hint="eastAsia" w:ascii="仿宋" w:hAnsi="仿宋" w:eastAsia="仿宋" w:cs="仿宋"/>
                <w:color w:val="auto"/>
                <w:sz w:val="24"/>
                <w:highlight w:val="none"/>
              </w:rPr>
            </w:pPr>
          </w:p>
        </w:tc>
        <w:tc>
          <w:tcPr>
            <w:tcW w:w="921" w:type="dxa"/>
            <w:noWrap w:val="0"/>
            <w:vAlign w:val="top"/>
          </w:tcPr>
          <w:p w14:paraId="6B5848ED">
            <w:pPr>
              <w:rPr>
                <w:rFonts w:hint="eastAsia" w:ascii="仿宋" w:hAnsi="仿宋" w:eastAsia="仿宋" w:cs="仿宋"/>
                <w:color w:val="auto"/>
                <w:sz w:val="24"/>
                <w:highlight w:val="none"/>
              </w:rPr>
            </w:pPr>
          </w:p>
        </w:tc>
      </w:tr>
      <w:tr w14:paraId="06DAA8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5334BCB">
            <w:pPr>
              <w:rPr>
                <w:rFonts w:hint="eastAsia" w:ascii="仿宋" w:hAnsi="仿宋" w:eastAsia="仿宋" w:cs="仿宋"/>
                <w:color w:val="auto"/>
                <w:sz w:val="24"/>
                <w:highlight w:val="none"/>
              </w:rPr>
            </w:pPr>
          </w:p>
        </w:tc>
        <w:tc>
          <w:tcPr>
            <w:tcW w:w="1418" w:type="dxa"/>
            <w:noWrap w:val="0"/>
            <w:vAlign w:val="top"/>
          </w:tcPr>
          <w:p w14:paraId="50D363F1">
            <w:pPr>
              <w:rPr>
                <w:rFonts w:hint="eastAsia" w:ascii="仿宋" w:hAnsi="仿宋" w:eastAsia="仿宋" w:cs="仿宋"/>
                <w:color w:val="auto"/>
                <w:sz w:val="24"/>
                <w:highlight w:val="none"/>
              </w:rPr>
            </w:pPr>
          </w:p>
        </w:tc>
        <w:tc>
          <w:tcPr>
            <w:tcW w:w="850" w:type="dxa"/>
            <w:noWrap w:val="0"/>
            <w:vAlign w:val="top"/>
          </w:tcPr>
          <w:p w14:paraId="1FAF51F5">
            <w:pPr>
              <w:rPr>
                <w:rFonts w:hint="eastAsia" w:ascii="仿宋" w:hAnsi="仿宋" w:eastAsia="仿宋" w:cs="仿宋"/>
                <w:color w:val="auto"/>
                <w:sz w:val="24"/>
                <w:highlight w:val="none"/>
              </w:rPr>
            </w:pPr>
          </w:p>
        </w:tc>
        <w:tc>
          <w:tcPr>
            <w:tcW w:w="1058" w:type="dxa"/>
            <w:noWrap w:val="0"/>
            <w:vAlign w:val="top"/>
          </w:tcPr>
          <w:p w14:paraId="655D10F9">
            <w:pPr>
              <w:rPr>
                <w:rFonts w:hint="eastAsia" w:ascii="仿宋" w:hAnsi="仿宋" w:eastAsia="仿宋" w:cs="仿宋"/>
                <w:color w:val="auto"/>
                <w:sz w:val="24"/>
                <w:highlight w:val="none"/>
              </w:rPr>
            </w:pPr>
          </w:p>
        </w:tc>
        <w:tc>
          <w:tcPr>
            <w:tcW w:w="880" w:type="dxa"/>
            <w:noWrap w:val="0"/>
            <w:vAlign w:val="top"/>
          </w:tcPr>
          <w:p w14:paraId="7B5C0199">
            <w:pPr>
              <w:rPr>
                <w:rFonts w:hint="eastAsia" w:ascii="仿宋" w:hAnsi="仿宋" w:eastAsia="仿宋" w:cs="仿宋"/>
                <w:color w:val="auto"/>
                <w:sz w:val="24"/>
                <w:highlight w:val="none"/>
              </w:rPr>
            </w:pPr>
          </w:p>
        </w:tc>
        <w:tc>
          <w:tcPr>
            <w:tcW w:w="1020" w:type="dxa"/>
            <w:noWrap w:val="0"/>
            <w:vAlign w:val="top"/>
          </w:tcPr>
          <w:p w14:paraId="705ACD6E">
            <w:pPr>
              <w:rPr>
                <w:rFonts w:hint="eastAsia" w:ascii="仿宋" w:hAnsi="仿宋" w:eastAsia="仿宋" w:cs="仿宋"/>
                <w:color w:val="auto"/>
                <w:sz w:val="24"/>
                <w:highlight w:val="none"/>
              </w:rPr>
            </w:pPr>
          </w:p>
        </w:tc>
        <w:tc>
          <w:tcPr>
            <w:tcW w:w="1480" w:type="dxa"/>
            <w:noWrap w:val="0"/>
            <w:vAlign w:val="top"/>
          </w:tcPr>
          <w:p w14:paraId="536FB483">
            <w:pPr>
              <w:rPr>
                <w:rFonts w:hint="eastAsia" w:ascii="仿宋" w:hAnsi="仿宋" w:eastAsia="仿宋" w:cs="仿宋"/>
                <w:color w:val="auto"/>
                <w:sz w:val="24"/>
                <w:highlight w:val="none"/>
              </w:rPr>
            </w:pPr>
          </w:p>
        </w:tc>
        <w:tc>
          <w:tcPr>
            <w:tcW w:w="1020" w:type="dxa"/>
            <w:noWrap w:val="0"/>
            <w:vAlign w:val="top"/>
          </w:tcPr>
          <w:p w14:paraId="231986E8">
            <w:pPr>
              <w:rPr>
                <w:rFonts w:hint="eastAsia" w:ascii="仿宋" w:hAnsi="仿宋" w:eastAsia="仿宋" w:cs="仿宋"/>
                <w:color w:val="auto"/>
                <w:sz w:val="24"/>
                <w:highlight w:val="none"/>
              </w:rPr>
            </w:pPr>
          </w:p>
        </w:tc>
        <w:tc>
          <w:tcPr>
            <w:tcW w:w="921" w:type="dxa"/>
            <w:noWrap w:val="0"/>
            <w:vAlign w:val="top"/>
          </w:tcPr>
          <w:p w14:paraId="40B9B753">
            <w:pPr>
              <w:rPr>
                <w:rFonts w:hint="eastAsia" w:ascii="仿宋" w:hAnsi="仿宋" w:eastAsia="仿宋" w:cs="仿宋"/>
                <w:color w:val="auto"/>
                <w:sz w:val="24"/>
                <w:highlight w:val="none"/>
              </w:rPr>
            </w:pPr>
          </w:p>
        </w:tc>
      </w:tr>
      <w:tr w14:paraId="62E48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CC118E2">
            <w:pPr>
              <w:rPr>
                <w:rFonts w:hint="eastAsia" w:ascii="仿宋" w:hAnsi="仿宋" w:eastAsia="仿宋" w:cs="仿宋"/>
                <w:color w:val="auto"/>
                <w:sz w:val="24"/>
                <w:highlight w:val="none"/>
              </w:rPr>
            </w:pPr>
          </w:p>
        </w:tc>
        <w:tc>
          <w:tcPr>
            <w:tcW w:w="1418" w:type="dxa"/>
            <w:noWrap w:val="0"/>
            <w:vAlign w:val="top"/>
          </w:tcPr>
          <w:p w14:paraId="4C4B0FCF">
            <w:pPr>
              <w:rPr>
                <w:rFonts w:hint="eastAsia" w:ascii="仿宋" w:hAnsi="仿宋" w:eastAsia="仿宋" w:cs="仿宋"/>
                <w:color w:val="auto"/>
                <w:sz w:val="24"/>
                <w:highlight w:val="none"/>
              </w:rPr>
            </w:pPr>
          </w:p>
        </w:tc>
        <w:tc>
          <w:tcPr>
            <w:tcW w:w="850" w:type="dxa"/>
            <w:noWrap w:val="0"/>
            <w:vAlign w:val="top"/>
          </w:tcPr>
          <w:p w14:paraId="744F1BB0">
            <w:pPr>
              <w:rPr>
                <w:rFonts w:hint="eastAsia" w:ascii="仿宋" w:hAnsi="仿宋" w:eastAsia="仿宋" w:cs="仿宋"/>
                <w:color w:val="auto"/>
                <w:sz w:val="24"/>
                <w:highlight w:val="none"/>
              </w:rPr>
            </w:pPr>
          </w:p>
        </w:tc>
        <w:tc>
          <w:tcPr>
            <w:tcW w:w="1058" w:type="dxa"/>
            <w:noWrap w:val="0"/>
            <w:vAlign w:val="top"/>
          </w:tcPr>
          <w:p w14:paraId="60F5BB83">
            <w:pPr>
              <w:rPr>
                <w:rFonts w:hint="eastAsia" w:ascii="仿宋" w:hAnsi="仿宋" w:eastAsia="仿宋" w:cs="仿宋"/>
                <w:color w:val="auto"/>
                <w:sz w:val="24"/>
                <w:highlight w:val="none"/>
              </w:rPr>
            </w:pPr>
          </w:p>
        </w:tc>
        <w:tc>
          <w:tcPr>
            <w:tcW w:w="880" w:type="dxa"/>
            <w:noWrap w:val="0"/>
            <w:vAlign w:val="top"/>
          </w:tcPr>
          <w:p w14:paraId="0FCC38A0">
            <w:pPr>
              <w:rPr>
                <w:rFonts w:hint="eastAsia" w:ascii="仿宋" w:hAnsi="仿宋" w:eastAsia="仿宋" w:cs="仿宋"/>
                <w:color w:val="auto"/>
                <w:sz w:val="24"/>
                <w:highlight w:val="none"/>
              </w:rPr>
            </w:pPr>
          </w:p>
        </w:tc>
        <w:tc>
          <w:tcPr>
            <w:tcW w:w="1020" w:type="dxa"/>
            <w:noWrap w:val="0"/>
            <w:vAlign w:val="top"/>
          </w:tcPr>
          <w:p w14:paraId="45A7B764">
            <w:pPr>
              <w:rPr>
                <w:rFonts w:hint="eastAsia" w:ascii="仿宋" w:hAnsi="仿宋" w:eastAsia="仿宋" w:cs="仿宋"/>
                <w:color w:val="auto"/>
                <w:sz w:val="24"/>
                <w:highlight w:val="none"/>
              </w:rPr>
            </w:pPr>
          </w:p>
        </w:tc>
        <w:tc>
          <w:tcPr>
            <w:tcW w:w="1480" w:type="dxa"/>
            <w:noWrap w:val="0"/>
            <w:vAlign w:val="top"/>
          </w:tcPr>
          <w:p w14:paraId="4CB0CA75">
            <w:pPr>
              <w:rPr>
                <w:rFonts w:hint="eastAsia" w:ascii="仿宋" w:hAnsi="仿宋" w:eastAsia="仿宋" w:cs="仿宋"/>
                <w:color w:val="auto"/>
                <w:sz w:val="24"/>
                <w:highlight w:val="none"/>
              </w:rPr>
            </w:pPr>
          </w:p>
        </w:tc>
        <w:tc>
          <w:tcPr>
            <w:tcW w:w="1020" w:type="dxa"/>
            <w:noWrap w:val="0"/>
            <w:vAlign w:val="top"/>
          </w:tcPr>
          <w:p w14:paraId="4D616509">
            <w:pPr>
              <w:rPr>
                <w:rFonts w:hint="eastAsia" w:ascii="仿宋" w:hAnsi="仿宋" w:eastAsia="仿宋" w:cs="仿宋"/>
                <w:color w:val="auto"/>
                <w:sz w:val="24"/>
                <w:highlight w:val="none"/>
              </w:rPr>
            </w:pPr>
          </w:p>
        </w:tc>
        <w:tc>
          <w:tcPr>
            <w:tcW w:w="921" w:type="dxa"/>
            <w:noWrap w:val="0"/>
            <w:vAlign w:val="top"/>
          </w:tcPr>
          <w:p w14:paraId="493D9B40">
            <w:pPr>
              <w:rPr>
                <w:rFonts w:hint="eastAsia" w:ascii="仿宋" w:hAnsi="仿宋" w:eastAsia="仿宋" w:cs="仿宋"/>
                <w:color w:val="auto"/>
                <w:sz w:val="24"/>
                <w:highlight w:val="none"/>
              </w:rPr>
            </w:pPr>
          </w:p>
        </w:tc>
      </w:tr>
      <w:tr w14:paraId="522AE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082E801">
            <w:pPr>
              <w:rPr>
                <w:rFonts w:hint="eastAsia" w:ascii="仿宋" w:hAnsi="仿宋" w:eastAsia="仿宋" w:cs="仿宋"/>
                <w:color w:val="auto"/>
                <w:sz w:val="24"/>
                <w:highlight w:val="none"/>
              </w:rPr>
            </w:pPr>
          </w:p>
        </w:tc>
        <w:tc>
          <w:tcPr>
            <w:tcW w:w="1418" w:type="dxa"/>
            <w:noWrap w:val="0"/>
            <w:vAlign w:val="top"/>
          </w:tcPr>
          <w:p w14:paraId="7BBD2FAE">
            <w:pPr>
              <w:rPr>
                <w:rFonts w:hint="eastAsia" w:ascii="仿宋" w:hAnsi="仿宋" w:eastAsia="仿宋" w:cs="仿宋"/>
                <w:color w:val="auto"/>
                <w:sz w:val="24"/>
                <w:highlight w:val="none"/>
              </w:rPr>
            </w:pPr>
          </w:p>
        </w:tc>
        <w:tc>
          <w:tcPr>
            <w:tcW w:w="850" w:type="dxa"/>
            <w:noWrap w:val="0"/>
            <w:vAlign w:val="top"/>
          </w:tcPr>
          <w:p w14:paraId="793D5FF7">
            <w:pPr>
              <w:rPr>
                <w:rFonts w:hint="eastAsia" w:ascii="仿宋" w:hAnsi="仿宋" w:eastAsia="仿宋" w:cs="仿宋"/>
                <w:color w:val="auto"/>
                <w:sz w:val="24"/>
                <w:highlight w:val="none"/>
              </w:rPr>
            </w:pPr>
          </w:p>
        </w:tc>
        <w:tc>
          <w:tcPr>
            <w:tcW w:w="1058" w:type="dxa"/>
            <w:noWrap w:val="0"/>
            <w:vAlign w:val="top"/>
          </w:tcPr>
          <w:p w14:paraId="1C9D1766">
            <w:pPr>
              <w:rPr>
                <w:rFonts w:hint="eastAsia" w:ascii="仿宋" w:hAnsi="仿宋" w:eastAsia="仿宋" w:cs="仿宋"/>
                <w:color w:val="auto"/>
                <w:sz w:val="24"/>
                <w:highlight w:val="none"/>
              </w:rPr>
            </w:pPr>
          </w:p>
        </w:tc>
        <w:tc>
          <w:tcPr>
            <w:tcW w:w="880" w:type="dxa"/>
            <w:noWrap w:val="0"/>
            <w:vAlign w:val="top"/>
          </w:tcPr>
          <w:p w14:paraId="440444C1">
            <w:pPr>
              <w:rPr>
                <w:rFonts w:hint="eastAsia" w:ascii="仿宋" w:hAnsi="仿宋" w:eastAsia="仿宋" w:cs="仿宋"/>
                <w:color w:val="auto"/>
                <w:sz w:val="24"/>
                <w:highlight w:val="none"/>
              </w:rPr>
            </w:pPr>
          </w:p>
        </w:tc>
        <w:tc>
          <w:tcPr>
            <w:tcW w:w="1020" w:type="dxa"/>
            <w:noWrap w:val="0"/>
            <w:vAlign w:val="top"/>
          </w:tcPr>
          <w:p w14:paraId="1A971D2C">
            <w:pPr>
              <w:rPr>
                <w:rFonts w:hint="eastAsia" w:ascii="仿宋" w:hAnsi="仿宋" w:eastAsia="仿宋" w:cs="仿宋"/>
                <w:color w:val="auto"/>
                <w:sz w:val="24"/>
                <w:highlight w:val="none"/>
              </w:rPr>
            </w:pPr>
          </w:p>
        </w:tc>
        <w:tc>
          <w:tcPr>
            <w:tcW w:w="1480" w:type="dxa"/>
            <w:noWrap w:val="0"/>
            <w:vAlign w:val="top"/>
          </w:tcPr>
          <w:p w14:paraId="42E3AE24">
            <w:pPr>
              <w:rPr>
                <w:rFonts w:hint="eastAsia" w:ascii="仿宋" w:hAnsi="仿宋" w:eastAsia="仿宋" w:cs="仿宋"/>
                <w:color w:val="auto"/>
                <w:sz w:val="24"/>
                <w:highlight w:val="none"/>
              </w:rPr>
            </w:pPr>
          </w:p>
        </w:tc>
        <w:tc>
          <w:tcPr>
            <w:tcW w:w="1020" w:type="dxa"/>
            <w:noWrap w:val="0"/>
            <w:vAlign w:val="top"/>
          </w:tcPr>
          <w:p w14:paraId="1958BCD8">
            <w:pPr>
              <w:rPr>
                <w:rFonts w:hint="eastAsia" w:ascii="仿宋" w:hAnsi="仿宋" w:eastAsia="仿宋" w:cs="仿宋"/>
                <w:color w:val="auto"/>
                <w:sz w:val="24"/>
                <w:highlight w:val="none"/>
              </w:rPr>
            </w:pPr>
          </w:p>
        </w:tc>
        <w:tc>
          <w:tcPr>
            <w:tcW w:w="921" w:type="dxa"/>
            <w:noWrap w:val="0"/>
            <w:vAlign w:val="top"/>
          </w:tcPr>
          <w:p w14:paraId="02378268">
            <w:pPr>
              <w:rPr>
                <w:rFonts w:hint="eastAsia" w:ascii="仿宋" w:hAnsi="仿宋" w:eastAsia="仿宋" w:cs="仿宋"/>
                <w:color w:val="auto"/>
                <w:sz w:val="24"/>
                <w:highlight w:val="none"/>
              </w:rPr>
            </w:pPr>
          </w:p>
        </w:tc>
      </w:tr>
      <w:tr w14:paraId="269DEF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B6E89E5">
            <w:pPr>
              <w:rPr>
                <w:rFonts w:hint="eastAsia" w:ascii="仿宋" w:hAnsi="仿宋" w:eastAsia="仿宋" w:cs="仿宋"/>
                <w:color w:val="auto"/>
                <w:sz w:val="24"/>
                <w:highlight w:val="none"/>
              </w:rPr>
            </w:pPr>
          </w:p>
        </w:tc>
        <w:tc>
          <w:tcPr>
            <w:tcW w:w="1418" w:type="dxa"/>
            <w:noWrap w:val="0"/>
            <w:vAlign w:val="top"/>
          </w:tcPr>
          <w:p w14:paraId="3EBABB18">
            <w:pPr>
              <w:rPr>
                <w:rFonts w:hint="eastAsia" w:ascii="仿宋" w:hAnsi="仿宋" w:eastAsia="仿宋" w:cs="仿宋"/>
                <w:color w:val="auto"/>
                <w:sz w:val="24"/>
                <w:highlight w:val="none"/>
              </w:rPr>
            </w:pPr>
          </w:p>
        </w:tc>
        <w:tc>
          <w:tcPr>
            <w:tcW w:w="850" w:type="dxa"/>
            <w:noWrap w:val="0"/>
            <w:vAlign w:val="top"/>
          </w:tcPr>
          <w:p w14:paraId="54398575">
            <w:pPr>
              <w:rPr>
                <w:rFonts w:hint="eastAsia" w:ascii="仿宋" w:hAnsi="仿宋" w:eastAsia="仿宋" w:cs="仿宋"/>
                <w:color w:val="auto"/>
                <w:sz w:val="24"/>
                <w:highlight w:val="none"/>
              </w:rPr>
            </w:pPr>
          </w:p>
        </w:tc>
        <w:tc>
          <w:tcPr>
            <w:tcW w:w="1058" w:type="dxa"/>
            <w:noWrap w:val="0"/>
            <w:vAlign w:val="top"/>
          </w:tcPr>
          <w:p w14:paraId="0B4AFB24">
            <w:pPr>
              <w:rPr>
                <w:rFonts w:hint="eastAsia" w:ascii="仿宋" w:hAnsi="仿宋" w:eastAsia="仿宋" w:cs="仿宋"/>
                <w:color w:val="auto"/>
                <w:sz w:val="24"/>
                <w:highlight w:val="none"/>
              </w:rPr>
            </w:pPr>
          </w:p>
        </w:tc>
        <w:tc>
          <w:tcPr>
            <w:tcW w:w="880" w:type="dxa"/>
            <w:noWrap w:val="0"/>
            <w:vAlign w:val="top"/>
          </w:tcPr>
          <w:p w14:paraId="1BB6DDA5">
            <w:pPr>
              <w:rPr>
                <w:rFonts w:hint="eastAsia" w:ascii="仿宋" w:hAnsi="仿宋" w:eastAsia="仿宋" w:cs="仿宋"/>
                <w:color w:val="auto"/>
                <w:sz w:val="24"/>
                <w:highlight w:val="none"/>
              </w:rPr>
            </w:pPr>
          </w:p>
        </w:tc>
        <w:tc>
          <w:tcPr>
            <w:tcW w:w="1020" w:type="dxa"/>
            <w:noWrap w:val="0"/>
            <w:vAlign w:val="top"/>
          </w:tcPr>
          <w:p w14:paraId="44D6C43B">
            <w:pPr>
              <w:rPr>
                <w:rFonts w:hint="eastAsia" w:ascii="仿宋" w:hAnsi="仿宋" w:eastAsia="仿宋" w:cs="仿宋"/>
                <w:color w:val="auto"/>
                <w:sz w:val="24"/>
                <w:highlight w:val="none"/>
              </w:rPr>
            </w:pPr>
          </w:p>
        </w:tc>
        <w:tc>
          <w:tcPr>
            <w:tcW w:w="1480" w:type="dxa"/>
            <w:noWrap w:val="0"/>
            <w:vAlign w:val="top"/>
          </w:tcPr>
          <w:p w14:paraId="48954A4B">
            <w:pPr>
              <w:rPr>
                <w:rFonts w:hint="eastAsia" w:ascii="仿宋" w:hAnsi="仿宋" w:eastAsia="仿宋" w:cs="仿宋"/>
                <w:color w:val="auto"/>
                <w:sz w:val="24"/>
                <w:highlight w:val="none"/>
              </w:rPr>
            </w:pPr>
          </w:p>
        </w:tc>
        <w:tc>
          <w:tcPr>
            <w:tcW w:w="1020" w:type="dxa"/>
            <w:noWrap w:val="0"/>
            <w:vAlign w:val="top"/>
          </w:tcPr>
          <w:p w14:paraId="0D4854BD">
            <w:pPr>
              <w:rPr>
                <w:rFonts w:hint="eastAsia" w:ascii="仿宋" w:hAnsi="仿宋" w:eastAsia="仿宋" w:cs="仿宋"/>
                <w:color w:val="auto"/>
                <w:sz w:val="24"/>
                <w:highlight w:val="none"/>
              </w:rPr>
            </w:pPr>
          </w:p>
        </w:tc>
        <w:tc>
          <w:tcPr>
            <w:tcW w:w="921" w:type="dxa"/>
            <w:noWrap w:val="0"/>
            <w:vAlign w:val="top"/>
          </w:tcPr>
          <w:p w14:paraId="3C1B3C98">
            <w:pPr>
              <w:rPr>
                <w:rFonts w:hint="eastAsia" w:ascii="仿宋" w:hAnsi="仿宋" w:eastAsia="仿宋" w:cs="仿宋"/>
                <w:color w:val="auto"/>
                <w:sz w:val="24"/>
                <w:highlight w:val="none"/>
              </w:rPr>
            </w:pPr>
          </w:p>
        </w:tc>
      </w:tr>
      <w:tr w14:paraId="30FEE7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EFA135C">
            <w:pPr>
              <w:rPr>
                <w:rFonts w:hint="eastAsia" w:ascii="仿宋" w:hAnsi="仿宋" w:eastAsia="仿宋" w:cs="仿宋"/>
                <w:color w:val="auto"/>
                <w:sz w:val="24"/>
                <w:highlight w:val="none"/>
              </w:rPr>
            </w:pPr>
          </w:p>
        </w:tc>
        <w:tc>
          <w:tcPr>
            <w:tcW w:w="1418" w:type="dxa"/>
            <w:noWrap w:val="0"/>
            <w:vAlign w:val="top"/>
          </w:tcPr>
          <w:p w14:paraId="4A2E13F4">
            <w:pPr>
              <w:rPr>
                <w:rFonts w:hint="eastAsia" w:ascii="仿宋" w:hAnsi="仿宋" w:eastAsia="仿宋" w:cs="仿宋"/>
                <w:color w:val="auto"/>
                <w:sz w:val="24"/>
                <w:highlight w:val="none"/>
              </w:rPr>
            </w:pPr>
          </w:p>
        </w:tc>
        <w:tc>
          <w:tcPr>
            <w:tcW w:w="850" w:type="dxa"/>
            <w:noWrap w:val="0"/>
            <w:vAlign w:val="top"/>
          </w:tcPr>
          <w:p w14:paraId="0BF20705">
            <w:pPr>
              <w:rPr>
                <w:rFonts w:hint="eastAsia" w:ascii="仿宋" w:hAnsi="仿宋" w:eastAsia="仿宋" w:cs="仿宋"/>
                <w:color w:val="auto"/>
                <w:sz w:val="24"/>
                <w:highlight w:val="none"/>
              </w:rPr>
            </w:pPr>
          </w:p>
        </w:tc>
        <w:tc>
          <w:tcPr>
            <w:tcW w:w="1058" w:type="dxa"/>
            <w:noWrap w:val="0"/>
            <w:vAlign w:val="top"/>
          </w:tcPr>
          <w:p w14:paraId="682F3F9A">
            <w:pPr>
              <w:rPr>
                <w:rFonts w:hint="eastAsia" w:ascii="仿宋" w:hAnsi="仿宋" w:eastAsia="仿宋" w:cs="仿宋"/>
                <w:color w:val="auto"/>
                <w:sz w:val="24"/>
                <w:highlight w:val="none"/>
              </w:rPr>
            </w:pPr>
          </w:p>
        </w:tc>
        <w:tc>
          <w:tcPr>
            <w:tcW w:w="880" w:type="dxa"/>
            <w:noWrap w:val="0"/>
            <w:vAlign w:val="top"/>
          </w:tcPr>
          <w:p w14:paraId="63BFA9C8">
            <w:pPr>
              <w:rPr>
                <w:rFonts w:hint="eastAsia" w:ascii="仿宋" w:hAnsi="仿宋" w:eastAsia="仿宋" w:cs="仿宋"/>
                <w:color w:val="auto"/>
                <w:sz w:val="24"/>
                <w:highlight w:val="none"/>
              </w:rPr>
            </w:pPr>
          </w:p>
        </w:tc>
        <w:tc>
          <w:tcPr>
            <w:tcW w:w="1020" w:type="dxa"/>
            <w:noWrap w:val="0"/>
            <w:vAlign w:val="top"/>
          </w:tcPr>
          <w:p w14:paraId="344AB1ED">
            <w:pPr>
              <w:rPr>
                <w:rFonts w:hint="eastAsia" w:ascii="仿宋" w:hAnsi="仿宋" w:eastAsia="仿宋" w:cs="仿宋"/>
                <w:color w:val="auto"/>
                <w:sz w:val="24"/>
                <w:highlight w:val="none"/>
              </w:rPr>
            </w:pPr>
          </w:p>
        </w:tc>
        <w:tc>
          <w:tcPr>
            <w:tcW w:w="1480" w:type="dxa"/>
            <w:noWrap w:val="0"/>
            <w:vAlign w:val="top"/>
          </w:tcPr>
          <w:p w14:paraId="3ED4FA43">
            <w:pPr>
              <w:rPr>
                <w:rFonts w:hint="eastAsia" w:ascii="仿宋" w:hAnsi="仿宋" w:eastAsia="仿宋" w:cs="仿宋"/>
                <w:color w:val="auto"/>
                <w:sz w:val="24"/>
                <w:highlight w:val="none"/>
              </w:rPr>
            </w:pPr>
          </w:p>
        </w:tc>
        <w:tc>
          <w:tcPr>
            <w:tcW w:w="1020" w:type="dxa"/>
            <w:noWrap w:val="0"/>
            <w:vAlign w:val="top"/>
          </w:tcPr>
          <w:p w14:paraId="7221B056">
            <w:pPr>
              <w:rPr>
                <w:rFonts w:hint="eastAsia" w:ascii="仿宋" w:hAnsi="仿宋" w:eastAsia="仿宋" w:cs="仿宋"/>
                <w:color w:val="auto"/>
                <w:sz w:val="24"/>
                <w:highlight w:val="none"/>
              </w:rPr>
            </w:pPr>
          </w:p>
        </w:tc>
        <w:tc>
          <w:tcPr>
            <w:tcW w:w="921" w:type="dxa"/>
            <w:noWrap w:val="0"/>
            <w:vAlign w:val="top"/>
          </w:tcPr>
          <w:p w14:paraId="3490A7E3">
            <w:pPr>
              <w:rPr>
                <w:rFonts w:hint="eastAsia" w:ascii="仿宋" w:hAnsi="仿宋" w:eastAsia="仿宋" w:cs="仿宋"/>
                <w:color w:val="auto"/>
                <w:sz w:val="24"/>
                <w:highlight w:val="none"/>
              </w:rPr>
            </w:pPr>
          </w:p>
        </w:tc>
      </w:tr>
    </w:tbl>
    <w:p w14:paraId="57BAF5DF">
      <w:pPr>
        <w:spacing w:line="440" w:lineRule="exact"/>
        <w:rPr>
          <w:rFonts w:hint="eastAsia" w:ascii="仿宋" w:hAnsi="仿宋" w:eastAsia="仿宋" w:cs="仿宋"/>
          <w:color w:val="auto"/>
          <w:sz w:val="24"/>
          <w:highlight w:val="none"/>
        </w:rPr>
      </w:pPr>
    </w:p>
    <w:p w14:paraId="65BED0E4">
      <w:pPr>
        <w:spacing w:line="44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附</w:t>
      </w:r>
      <w:bookmarkStart w:id="942" w:name="_Toc296891268"/>
      <w:bookmarkStart w:id="943" w:name="_Toc296891056"/>
      <w:bookmarkStart w:id="944" w:name="_Toc296347227"/>
      <w:bookmarkStart w:id="945" w:name="_Toc296503228"/>
      <w:bookmarkStart w:id="946" w:name="_Toc267261699"/>
      <w:bookmarkStart w:id="947" w:name="_Toc296944567"/>
      <w:bookmarkStart w:id="948" w:name="_Toc296346729"/>
      <w:r>
        <w:rPr>
          <w:rFonts w:hint="eastAsia" w:ascii="仿宋" w:hAnsi="仿宋" w:eastAsia="仿宋" w:cs="仿宋"/>
          <w:color w:val="auto"/>
          <w:sz w:val="24"/>
          <w:highlight w:val="none"/>
        </w:rPr>
        <w:t>件6：</w:t>
      </w:r>
    </w:p>
    <w:bookmarkEnd w:id="942"/>
    <w:bookmarkEnd w:id="943"/>
    <w:bookmarkEnd w:id="944"/>
    <w:bookmarkEnd w:id="945"/>
    <w:bookmarkEnd w:id="946"/>
    <w:bookmarkEnd w:id="947"/>
    <w:bookmarkEnd w:id="948"/>
    <w:p w14:paraId="0A8475A7">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承包人主要施工管理人员表</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827C1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E3DB8B5">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名    称</w:t>
            </w:r>
          </w:p>
        </w:tc>
        <w:tc>
          <w:tcPr>
            <w:tcW w:w="1418" w:type="dxa"/>
            <w:tcBorders>
              <w:top w:val="single" w:color="auto" w:sz="12" w:space="0"/>
              <w:bottom w:val="double" w:color="auto" w:sz="6" w:space="0"/>
            </w:tcBorders>
            <w:noWrap w:val="0"/>
            <w:vAlign w:val="center"/>
          </w:tcPr>
          <w:p w14:paraId="306A6B64">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p>
        </w:tc>
        <w:tc>
          <w:tcPr>
            <w:tcW w:w="1134" w:type="dxa"/>
            <w:tcBorders>
              <w:top w:val="single" w:color="auto" w:sz="12" w:space="0"/>
              <w:bottom w:val="double" w:color="auto" w:sz="6" w:space="0"/>
            </w:tcBorders>
            <w:noWrap w:val="0"/>
            <w:vAlign w:val="center"/>
          </w:tcPr>
          <w:p w14:paraId="6EB34CE9">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职务</w:t>
            </w:r>
          </w:p>
        </w:tc>
        <w:tc>
          <w:tcPr>
            <w:tcW w:w="1134" w:type="dxa"/>
            <w:tcBorders>
              <w:top w:val="single" w:color="auto" w:sz="12" w:space="0"/>
              <w:bottom w:val="double" w:color="auto" w:sz="6" w:space="0"/>
            </w:tcBorders>
            <w:noWrap w:val="0"/>
            <w:vAlign w:val="center"/>
          </w:tcPr>
          <w:p w14:paraId="6CB2380F">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职称</w:t>
            </w:r>
          </w:p>
        </w:tc>
        <w:tc>
          <w:tcPr>
            <w:tcW w:w="4252" w:type="dxa"/>
            <w:tcBorders>
              <w:top w:val="single" w:color="auto" w:sz="12" w:space="0"/>
              <w:bottom w:val="double" w:color="auto" w:sz="6" w:space="0"/>
            </w:tcBorders>
            <w:noWrap w:val="0"/>
            <w:vAlign w:val="center"/>
          </w:tcPr>
          <w:p w14:paraId="1460741C">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主要资历、经验及承担过的项目</w:t>
            </w:r>
          </w:p>
        </w:tc>
      </w:tr>
      <w:tr w14:paraId="6D7D1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609C46ED">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一、总部人员</w:t>
            </w:r>
          </w:p>
        </w:tc>
      </w:tr>
      <w:tr w14:paraId="77EDB7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4E88D0F">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项目主管</w:t>
            </w:r>
          </w:p>
        </w:tc>
        <w:tc>
          <w:tcPr>
            <w:tcW w:w="1418" w:type="dxa"/>
            <w:tcBorders>
              <w:top w:val="nil"/>
            </w:tcBorders>
            <w:noWrap w:val="0"/>
            <w:vAlign w:val="center"/>
          </w:tcPr>
          <w:p w14:paraId="60E6B479">
            <w:pPr>
              <w:pStyle w:val="6"/>
              <w:keepNext/>
              <w:spacing w:after="0" w:line="440" w:lineRule="exact"/>
              <w:ind w:left="63" w:right="63"/>
              <w:rPr>
                <w:rFonts w:hint="eastAsia" w:ascii="仿宋" w:hAnsi="仿宋" w:eastAsia="仿宋" w:cs="仿宋"/>
                <w:color w:val="auto"/>
                <w:sz w:val="24"/>
                <w:highlight w:val="none"/>
              </w:rPr>
            </w:pPr>
          </w:p>
        </w:tc>
        <w:tc>
          <w:tcPr>
            <w:tcW w:w="1134" w:type="dxa"/>
            <w:tcBorders>
              <w:top w:val="nil"/>
            </w:tcBorders>
            <w:noWrap w:val="0"/>
            <w:vAlign w:val="center"/>
          </w:tcPr>
          <w:p w14:paraId="06BFC744">
            <w:pPr>
              <w:pStyle w:val="6"/>
              <w:keepNext/>
              <w:spacing w:after="0" w:line="440" w:lineRule="exact"/>
              <w:ind w:left="63" w:right="63"/>
              <w:rPr>
                <w:rFonts w:hint="eastAsia" w:ascii="仿宋" w:hAnsi="仿宋" w:eastAsia="仿宋" w:cs="仿宋"/>
                <w:color w:val="auto"/>
                <w:sz w:val="24"/>
                <w:highlight w:val="none"/>
              </w:rPr>
            </w:pPr>
          </w:p>
        </w:tc>
        <w:tc>
          <w:tcPr>
            <w:tcW w:w="1134" w:type="dxa"/>
            <w:tcBorders>
              <w:top w:val="nil"/>
            </w:tcBorders>
            <w:noWrap w:val="0"/>
            <w:vAlign w:val="center"/>
          </w:tcPr>
          <w:p w14:paraId="5A0AE7C9">
            <w:pPr>
              <w:pStyle w:val="6"/>
              <w:keepNext/>
              <w:spacing w:after="0" w:line="440" w:lineRule="exact"/>
              <w:ind w:left="63" w:right="63"/>
              <w:rPr>
                <w:rFonts w:hint="eastAsia" w:ascii="仿宋" w:hAnsi="仿宋" w:eastAsia="仿宋" w:cs="仿宋"/>
                <w:color w:val="auto"/>
                <w:sz w:val="24"/>
                <w:highlight w:val="none"/>
              </w:rPr>
            </w:pPr>
          </w:p>
        </w:tc>
        <w:tc>
          <w:tcPr>
            <w:tcW w:w="4252" w:type="dxa"/>
            <w:tcBorders>
              <w:top w:val="nil"/>
            </w:tcBorders>
            <w:noWrap w:val="0"/>
            <w:vAlign w:val="center"/>
          </w:tcPr>
          <w:p w14:paraId="14BB9082">
            <w:pPr>
              <w:pStyle w:val="6"/>
              <w:keepNext/>
              <w:spacing w:after="0" w:line="440" w:lineRule="exact"/>
              <w:ind w:left="63" w:right="63"/>
              <w:rPr>
                <w:rFonts w:hint="eastAsia" w:ascii="仿宋" w:hAnsi="仿宋" w:eastAsia="仿宋" w:cs="仿宋"/>
                <w:color w:val="auto"/>
                <w:sz w:val="24"/>
                <w:highlight w:val="none"/>
              </w:rPr>
            </w:pPr>
          </w:p>
        </w:tc>
      </w:tr>
      <w:tr w14:paraId="28F325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2BB08D3">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1D1608A9">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4EEAE383">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65CD2DDA">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5C23ADB6">
            <w:pPr>
              <w:pStyle w:val="6"/>
              <w:keepNext/>
              <w:spacing w:after="0" w:line="440" w:lineRule="exact"/>
              <w:ind w:left="63" w:right="63"/>
              <w:rPr>
                <w:rFonts w:hint="eastAsia" w:ascii="仿宋" w:hAnsi="仿宋" w:eastAsia="仿宋" w:cs="仿宋"/>
                <w:color w:val="auto"/>
                <w:sz w:val="24"/>
                <w:highlight w:val="none"/>
              </w:rPr>
            </w:pPr>
          </w:p>
        </w:tc>
      </w:tr>
      <w:tr w14:paraId="162BA0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7089FC">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其他人员</w:t>
            </w:r>
          </w:p>
        </w:tc>
        <w:tc>
          <w:tcPr>
            <w:tcW w:w="1418" w:type="dxa"/>
            <w:noWrap w:val="0"/>
            <w:vAlign w:val="center"/>
          </w:tcPr>
          <w:p w14:paraId="3863D341">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79751C84">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34AB83FE">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7E9DB070">
            <w:pPr>
              <w:pStyle w:val="6"/>
              <w:keepNext/>
              <w:spacing w:after="0" w:line="440" w:lineRule="exact"/>
              <w:ind w:left="63" w:right="63"/>
              <w:rPr>
                <w:rFonts w:hint="eastAsia" w:ascii="仿宋" w:hAnsi="仿宋" w:eastAsia="仿宋" w:cs="仿宋"/>
                <w:color w:val="auto"/>
                <w:sz w:val="24"/>
                <w:highlight w:val="none"/>
              </w:rPr>
            </w:pPr>
          </w:p>
        </w:tc>
      </w:tr>
      <w:tr w14:paraId="1E749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CA72D96">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4836F15B">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6A5D4571">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0AF14AFF">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470C1F24">
            <w:pPr>
              <w:pStyle w:val="6"/>
              <w:keepNext/>
              <w:spacing w:after="0" w:line="440" w:lineRule="exact"/>
              <w:ind w:left="63" w:right="63"/>
              <w:rPr>
                <w:rFonts w:hint="eastAsia" w:ascii="仿宋" w:hAnsi="仿宋" w:eastAsia="仿宋" w:cs="仿宋"/>
                <w:color w:val="auto"/>
                <w:sz w:val="24"/>
                <w:highlight w:val="none"/>
              </w:rPr>
            </w:pPr>
          </w:p>
        </w:tc>
      </w:tr>
      <w:tr w14:paraId="2EE4B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031BDE9">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二、现场人员</w:t>
            </w:r>
          </w:p>
        </w:tc>
      </w:tr>
      <w:tr w14:paraId="3AC942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553164A">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项目经理</w:t>
            </w:r>
          </w:p>
        </w:tc>
        <w:tc>
          <w:tcPr>
            <w:tcW w:w="1418" w:type="dxa"/>
            <w:noWrap w:val="0"/>
            <w:vAlign w:val="center"/>
          </w:tcPr>
          <w:p w14:paraId="213010B3">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792D7A67">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27A13665">
            <w:pPr>
              <w:pStyle w:val="12"/>
              <w:keepNext/>
              <w:spacing w:line="440" w:lineRule="exact"/>
              <w:ind w:left="63" w:right="63"/>
              <w:rPr>
                <w:rFonts w:hint="eastAsia" w:ascii="仿宋" w:hAnsi="仿宋" w:eastAsia="仿宋" w:cs="仿宋"/>
                <w:color w:val="auto"/>
                <w:sz w:val="24"/>
                <w:highlight w:val="none"/>
              </w:rPr>
            </w:pPr>
          </w:p>
        </w:tc>
        <w:tc>
          <w:tcPr>
            <w:tcW w:w="4252" w:type="dxa"/>
            <w:noWrap w:val="0"/>
            <w:vAlign w:val="center"/>
          </w:tcPr>
          <w:p w14:paraId="1E013419">
            <w:pPr>
              <w:pStyle w:val="12"/>
              <w:keepNext/>
              <w:spacing w:line="440" w:lineRule="exact"/>
              <w:ind w:left="63" w:right="63"/>
              <w:rPr>
                <w:rFonts w:hint="eastAsia" w:ascii="仿宋" w:hAnsi="仿宋" w:eastAsia="仿宋" w:cs="仿宋"/>
                <w:color w:val="auto"/>
                <w:sz w:val="24"/>
                <w:highlight w:val="none"/>
              </w:rPr>
            </w:pPr>
          </w:p>
        </w:tc>
      </w:tr>
      <w:tr w14:paraId="3CBBE6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C56967E">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技术负责人</w:t>
            </w:r>
          </w:p>
        </w:tc>
        <w:tc>
          <w:tcPr>
            <w:tcW w:w="1418" w:type="dxa"/>
            <w:noWrap w:val="0"/>
            <w:vAlign w:val="center"/>
          </w:tcPr>
          <w:p w14:paraId="2823E47C">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27B61A23">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189114FB">
            <w:pPr>
              <w:pStyle w:val="12"/>
              <w:keepNext/>
              <w:spacing w:line="440" w:lineRule="exact"/>
              <w:ind w:left="63" w:right="63"/>
              <w:rPr>
                <w:rFonts w:hint="eastAsia" w:ascii="仿宋" w:hAnsi="仿宋" w:eastAsia="仿宋" w:cs="仿宋"/>
                <w:color w:val="auto"/>
                <w:sz w:val="24"/>
                <w:highlight w:val="none"/>
              </w:rPr>
            </w:pPr>
          </w:p>
        </w:tc>
        <w:tc>
          <w:tcPr>
            <w:tcW w:w="4252" w:type="dxa"/>
            <w:noWrap w:val="0"/>
            <w:vAlign w:val="center"/>
          </w:tcPr>
          <w:p w14:paraId="4C16FAAA">
            <w:pPr>
              <w:pStyle w:val="12"/>
              <w:keepNext/>
              <w:spacing w:line="440" w:lineRule="exact"/>
              <w:ind w:left="63" w:right="63"/>
              <w:rPr>
                <w:rFonts w:hint="eastAsia" w:ascii="仿宋" w:hAnsi="仿宋" w:eastAsia="仿宋" w:cs="仿宋"/>
                <w:color w:val="auto"/>
                <w:sz w:val="24"/>
                <w:highlight w:val="none"/>
              </w:rPr>
            </w:pPr>
          </w:p>
        </w:tc>
      </w:tr>
      <w:tr w14:paraId="5C1C9B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FAC549">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施工管理</w:t>
            </w:r>
          </w:p>
        </w:tc>
        <w:tc>
          <w:tcPr>
            <w:tcW w:w="1418" w:type="dxa"/>
            <w:noWrap w:val="0"/>
            <w:vAlign w:val="center"/>
          </w:tcPr>
          <w:p w14:paraId="3E30903E">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014CF35F">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5F726C80">
            <w:pPr>
              <w:pStyle w:val="12"/>
              <w:keepNext/>
              <w:spacing w:line="440" w:lineRule="exact"/>
              <w:ind w:left="63" w:right="63"/>
              <w:rPr>
                <w:rFonts w:hint="eastAsia" w:ascii="仿宋" w:hAnsi="仿宋" w:eastAsia="仿宋" w:cs="仿宋"/>
                <w:color w:val="auto"/>
                <w:sz w:val="24"/>
                <w:highlight w:val="none"/>
              </w:rPr>
            </w:pPr>
          </w:p>
        </w:tc>
        <w:tc>
          <w:tcPr>
            <w:tcW w:w="4252" w:type="dxa"/>
            <w:noWrap w:val="0"/>
            <w:vAlign w:val="center"/>
          </w:tcPr>
          <w:p w14:paraId="5150603D">
            <w:pPr>
              <w:pStyle w:val="12"/>
              <w:keepNext/>
              <w:spacing w:line="440" w:lineRule="exact"/>
              <w:ind w:left="63" w:right="63"/>
              <w:rPr>
                <w:rFonts w:hint="eastAsia" w:ascii="仿宋" w:hAnsi="仿宋" w:eastAsia="仿宋" w:cs="仿宋"/>
                <w:color w:val="auto"/>
                <w:sz w:val="24"/>
                <w:highlight w:val="none"/>
              </w:rPr>
            </w:pPr>
          </w:p>
        </w:tc>
      </w:tr>
      <w:tr w14:paraId="2CED7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7EAAE5">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质量管理</w:t>
            </w:r>
          </w:p>
        </w:tc>
        <w:tc>
          <w:tcPr>
            <w:tcW w:w="1418" w:type="dxa"/>
            <w:noWrap w:val="0"/>
            <w:vAlign w:val="center"/>
          </w:tcPr>
          <w:p w14:paraId="5008D463">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32B3EE8E">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3A3F467E">
            <w:pPr>
              <w:pStyle w:val="12"/>
              <w:keepNext/>
              <w:spacing w:line="440" w:lineRule="exact"/>
              <w:ind w:left="63" w:right="63"/>
              <w:rPr>
                <w:rFonts w:hint="eastAsia" w:ascii="仿宋" w:hAnsi="仿宋" w:eastAsia="仿宋" w:cs="仿宋"/>
                <w:color w:val="auto"/>
                <w:sz w:val="24"/>
                <w:highlight w:val="none"/>
              </w:rPr>
            </w:pPr>
          </w:p>
        </w:tc>
        <w:tc>
          <w:tcPr>
            <w:tcW w:w="4252" w:type="dxa"/>
            <w:noWrap w:val="0"/>
            <w:vAlign w:val="center"/>
          </w:tcPr>
          <w:p w14:paraId="15E25935">
            <w:pPr>
              <w:pStyle w:val="12"/>
              <w:keepNext/>
              <w:spacing w:line="440" w:lineRule="exact"/>
              <w:ind w:left="63" w:right="63"/>
              <w:rPr>
                <w:rFonts w:hint="eastAsia" w:ascii="仿宋" w:hAnsi="仿宋" w:eastAsia="仿宋" w:cs="仿宋"/>
                <w:color w:val="auto"/>
                <w:sz w:val="24"/>
                <w:highlight w:val="none"/>
              </w:rPr>
            </w:pPr>
          </w:p>
        </w:tc>
      </w:tr>
      <w:tr w14:paraId="31FF6E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A77C8B1">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材料管理</w:t>
            </w:r>
          </w:p>
        </w:tc>
        <w:tc>
          <w:tcPr>
            <w:tcW w:w="1418" w:type="dxa"/>
            <w:noWrap w:val="0"/>
            <w:vAlign w:val="center"/>
          </w:tcPr>
          <w:p w14:paraId="489D2601">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2790021B">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0782C9D1">
            <w:pPr>
              <w:pStyle w:val="12"/>
              <w:keepNext/>
              <w:spacing w:line="440" w:lineRule="exact"/>
              <w:ind w:left="63" w:right="63"/>
              <w:rPr>
                <w:rFonts w:hint="eastAsia" w:ascii="仿宋" w:hAnsi="仿宋" w:eastAsia="仿宋" w:cs="仿宋"/>
                <w:color w:val="auto"/>
                <w:sz w:val="24"/>
                <w:highlight w:val="none"/>
              </w:rPr>
            </w:pPr>
          </w:p>
        </w:tc>
        <w:tc>
          <w:tcPr>
            <w:tcW w:w="4252" w:type="dxa"/>
            <w:noWrap w:val="0"/>
            <w:vAlign w:val="center"/>
          </w:tcPr>
          <w:p w14:paraId="30844F15">
            <w:pPr>
              <w:pStyle w:val="12"/>
              <w:keepNext/>
              <w:spacing w:line="440" w:lineRule="exact"/>
              <w:ind w:left="63" w:right="63"/>
              <w:rPr>
                <w:rFonts w:hint="eastAsia" w:ascii="仿宋" w:hAnsi="仿宋" w:eastAsia="仿宋" w:cs="仿宋"/>
                <w:color w:val="auto"/>
                <w:sz w:val="24"/>
                <w:highlight w:val="none"/>
              </w:rPr>
            </w:pPr>
          </w:p>
        </w:tc>
      </w:tr>
      <w:tr w14:paraId="72623F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BBC89F2">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资料管理</w:t>
            </w:r>
          </w:p>
        </w:tc>
        <w:tc>
          <w:tcPr>
            <w:tcW w:w="1418" w:type="dxa"/>
            <w:noWrap w:val="0"/>
            <w:vAlign w:val="center"/>
          </w:tcPr>
          <w:p w14:paraId="3820E7F7">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1AF91E77">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2025B5DD">
            <w:pPr>
              <w:pStyle w:val="12"/>
              <w:keepNext/>
              <w:spacing w:line="440" w:lineRule="exact"/>
              <w:ind w:left="63" w:right="63"/>
              <w:rPr>
                <w:rFonts w:hint="eastAsia" w:ascii="仿宋" w:hAnsi="仿宋" w:eastAsia="仿宋" w:cs="仿宋"/>
                <w:color w:val="auto"/>
                <w:sz w:val="24"/>
                <w:highlight w:val="none"/>
              </w:rPr>
            </w:pPr>
          </w:p>
        </w:tc>
        <w:tc>
          <w:tcPr>
            <w:tcW w:w="4252" w:type="dxa"/>
            <w:noWrap w:val="0"/>
            <w:vAlign w:val="center"/>
          </w:tcPr>
          <w:p w14:paraId="37089F08">
            <w:pPr>
              <w:pStyle w:val="12"/>
              <w:keepNext/>
              <w:spacing w:line="440" w:lineRule="exact"/>
              <w:ind w:left="63" w:right="63"/>
              <w:rPr>
                <w:rFonts w:hint="eastAsia" w:ascii="仿宋" w:hAnsi="仿宋" w:eastAsia="仿宋" w:cs="仿宋"/>
                <w:color w:val="auto"/>
                <w:sz w:val="24"/>
                <w:highlight w:val="none"/>
              </w:rPr>
            </w:pPr>
          </w:p>
        </w:tc>
      </w:tr>
      <w:tr w14:paraId="37DED4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53E1F6A">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安全管理</w:t>
            </w:r>
          </w:p>
        </w:tc>
        <w:tc>
          <w:tcPr>
            <w:tcW w:w="1418" w:type="dxa"/>
            <w:noWrap w:val="0"/>
            <w:vAlign w:val="center"/>
          </w:tcPr>
          <w:p w14:paraId="05A8F505">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54481EE3">
            <w:pPr>
              <w:pStyle w:val="12"/>
              <w:keepNext/>
              <w:spacing w:line="440" w:lineRule="exact"/>
              <w:ind w:left="63" w:right="63"/>
              <w:rPr>
                <w:rFonts w:hint="eastAsia" w:ascii="仿宋" w:hAnsi="仿宋" w:eastAsia="仿宋" w:cs="仿宋"/>
                <w:color w:val="auto"/>
                <w:sz w:val="24"/>
                <w:highlight w:val="none"/>
              </w:rPr>
            </w:pPr>
          </w:p>
        </w:tc>
        <w:tc>
          <w:tcPr>
            <w:tcW w:w="1134" w:type="dxa"/>
            <w:noWrap w:val="0"/>
            <w:vAlign w:val="center"/>
          </w:tcPr>
          <w:p w14:paraId="674256B2">
            <w:pPr>
              <w:pStyle w:val="12"/>
              <w:keepNext/>
              <w:spacing w:line="440" w:lineRule="exact"/>
              <w:ind w:left="63" w:right="63"/>
              <w:rPr>
                <w:rFonts w:hint="eastAsia" w:ascii="仿宋" w:hAnsi="仿宋" w:eastAsia="仿宋" w:cs="仿宋"/>
                <w:color w:val="auto"/>
                <w:sz w:val="24"/>
                <w:highlight w:val="none"/>
              </w:rPr>
            </w:pPr>
          </w:p>
        </w:tc>
        <w:tc>
          <w:tcPr>
            <w:tcW w:w="4252" w:type="dxa"/>
            <w:noWrap w:val="0"/>
            <w:vAlign w:val="center"/>
          </w:tcPr>
          <w:p w14:paraId="0BF6BD7E">
            <w:pPr>
              <w:pStyle w:val="12"/>
              <w:keepNext/>
              <w:spacing w:line="440" w:lineRule="exact"/>
              <w:ind w:left="63" w:right="63"/>
              <w:rPr>
                <w:rFonts w:hint="eastAsia" w:ascii="仿宋" w:hAnsi="仿宋" w:eastAsia="仿宋" w:cs="仿宋"/>
                <w:color w:val="auto"/>
                <w:sz w:val="24"/>
                <w:highlight w:val="none"/>
              </w:rPr>
            </w:pPr>
          </w:p>
        </w:tc>
      </w:tr>
      <w:tr w14:paraId="426C0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231023F">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其他人员</w:t>
            </w:r>
          </w:p>
        </w:tc>
        <w:tc>
          <w:tcPr>
            <w:tcW w:w="1418" w:type="dxa"/>
            <w:noWrap w:val="0"/>
            <w:vAlign w:val="center"/>
          </w:tcPr>
          <w:p w14:paraId="317BEAF3">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3D889279">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37E4A85C">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6E8CB9FA">
            <w:pPr>
              <w:pStyle w:val="6"/>
              <w:keepNext/>
              <w:spacing w:after="0" w:line="440" w:lineRule="exact"/>
              <w:ind w:left="63" w:right="63"/>
              <w:rPr>
                <w:rFonts w:hint="eastAsia" w:ascii="仿宋" w:hAnsi="仿宋" w:eastAsia="仿宋" w:cs="仿宋"/>
                <w:color w:val="auto"/>
                <w:sz w:val="24"/>
                <w:highlight w:val="none"/>
              </w:rPr>
            </w:pPr>
          </w:p>
        </w:tc>
      </w:tr>
      <w:tr w14:paraId="1430D0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4B15632">
            <w:pPr>
              <w:pStyle w:val="6"/>
              <w:keepNext/>
              <w:spacing w:after="0" w:line="440" w:lineRule="exact"/>
              <w:ind w:left="63" w:right="63"/>
              <w:rPr>
                <w:rFonts w:hint="eastAsia" w:ascii="仿宋" w:hAnsi="仿宋" w:eastAsia="仿宋" w:cs="仿宋"/>
                <w:color w:val="auto"/>
                <w:sz w:val="24"/>
                <w:highlight w:val="none"/>
              </w:rPr>
            </w:pPr>
          </w:p>
        </w:tc>
        <w:tc>
          <w:tcPr>
            <w:tcW w:w="1418" w:type="dxa"/>
            <w:tcBorders>
              <w:bottom w:val="nil"/>
            </w:tcBorders>
            <w:noWrap w:val="0"/>
            <w:vAlign w:val="center"/>
          </w:tcPr>
          <w:p w14:paraId="5A740B69">
            <w:pPr>
              <w:pStyle w:val="6"/>
              <w:keepNext/>
              <w:spacing w:after="0" w:line="440" w:lineRule="exact"/>
              <w:ind w:left="63" w:right="63"/>
              <w:rPr>
                <w:rFonts w:hint="eastAsia" w:ascii="仿宋" w:hAnsi="仿宋" w:eastAsia="仿宋" w:cs="仿宋"/>
                <w:color w:val="auto"/>
                <w:sz w:val="24"/>
                <w:highlight w:val="none"/>
              </w:rPr>
            </w:pPr>
          </w:p>
        </w:tc>
        <w:tc>
          <w:tcPr>
            <w:tcW w:w="1134" w:type="dxa"/>
            <w:tcBorders>
              <w:bottom w:val="nil"/>
            </w:tcBorders>
            <w:noWrap w:val="0"/>
            <w:vAlign w:val="center"/>
          </w:tcPr>
          <w:p w14:paraId="1478CBC6">
            <w:pPr>
              <w:pStyle w:val="6"/>
              <w:keepNext/>
              <w:spacing w:after="0" w:line="440" w:lineRule="exact"/>
              <w:ind w:left="63" w:right="63"/>
              <w:rPr>
                <w:rFonts w:hint="eastAsia" w:ascii="仿宋" w:hAnsi="仿宋" w:eastAsia="仿宋" w:cs="仿宋"/>
                <w:color w:val="auto"/>
                <w:sz w:val="24"/>
                <w:highlight w:val="none"/>
              </w:rPr>
            </w:pPr>
          </w:p>
        </w:tc>
        <w:tc>
          <w:tcPr>
            <w:tcW w:w="1134" w:type="dxa"/>
            <w:tcBorders>
              <w:bottom w:val="nil"/>
            </w:tcBorders>
            <w:noWrap w:val="0"/>
            <w:vAlign w:val="center"/>
          </w:tcPr>
          <w:p w14:paraId="3A07A083">
            <w:pPr>
              <w:pStyle w:val="6"/>
              <w:keepNext/>
              <w:spacing w:after="0" w:line="440" w:lineRule="exact"/>
              <w:ind w:left="63" w:right="63"/>
              <w:rPr>
                <w:rFonts w:hint="eastAsia" w:ascii="仿宋" w:hAnsi="仿宋" w:eastAsia="仿宋" w:cs="仿宋"/>
                <w:color w:val="auto"/>
                <w:sz w:val="24"/>
                <w:highlight w:val="none"/>
              </w:rPr>
            </w:pPr>
          </w:p>
        </w:tc>
        <w:tc>
          <w:tcPr>
            <w:tcW w:w="4252" w:type="dxa"/>
            <w:tcBorders>
              <w:bottom w:val="nil"/>
            </w:tcBorders>
            <w:noWrap w:val="0"/>
            <w:vAlign w:val="center"/>
          </w:tcPr>
          <w:p w14:paraId="3DBE870D">
            <w:pPr>
              <w:pStyle w:val="6"/>
              <w:keepNext/>
              <w:spacing w:after="0" w:line="440" w:lineRule="exact"/>
              <w:ind w:left="63" w:right="63"/>
              <w:rPr>
                <w:rFonts w:hint="eastAsia" w:ascii="仿宋" w:hAnsi="仿宋" w:eastAsia="仿宋" w:cs="仿宋"/>
                <w:color w:val="auto"/>
                <w:sz w:val="24"/>
                <w:highlight w:val="none"/>
              </w:rPr>
            </w:pPr>
          </w:p>
        </w:tc>
      </w:tr>
      <w:tr w14:paraId="554038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0B5E006">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007C8428">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143B001B">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4FE3E221">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4A6805B0">
            <w:pPr>
              <w:pStyle w:val="6"/>
              <w:keepNext/>
              <w:spacing w:after="0" w:line="440" w:lineRule="exact"/>
              <w:ind w:left="63" w:right="63"/>
              <w:rPr>
                <w:rFonts w:hint="eastAsia" w:ascii="仿宋" w:hAnsi="仿宋" w:eastAsia="仿宋" w:cs="仿宋"/>
                <w:color w:val="auto"/>
                <w:sz w:val="24"/>
                <w:highlight w:val="none"/>
              </w:rPr>
            </w:pPr>
          </w:p>
        </w:tc>
      </w:tr>
      <w:tr w14:paraId="52BB94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D943C4B">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5322296A">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279EE0EA">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0CFA8461">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45E0A677">
            <w:pPr>
              <w:pStyle w:val="6"/>
              <w:keepNext/>
              <w:spacing w:after="0" w:line="440" w:lineRule="exact"/>
              <w:ind w:left="63" w:right="63"/>
              <w:rPr>
                <w:rFonts w:hint="eastAsia" w:ascii="仿宋" w:hAnsi="仿宋" w:eastAsia="仿宋" w:cs="仿宋"/>
                <w:color w:val="auto"/>
                <w:sz w:val="24"/>
                <w:highlight w:val="none"/>
              </w:rPr>
            </w:pPr>
          </w:p>
        </w:tc>
      </w:tr>
      <w:tr w14:paraId="78D2C0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680D614">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15460969">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33E73629">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6E77BFDA">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6442BC8D">
            <w:pPr>
              <w:pStyle w:val="6"/>
              <w:keepNext/>
              <w:spacing w:after="0" w:line="440" w:lineRule="exact"/>
              <w:ind w:left="63" w:right="63"/>
              <w:rPr>
                <w:rFonts w:hint="eastAsia" w:ascii="仿宋" w:hAnsi="仿宋" w:eastAsia="仿宋" w:cs="仿宋"/>
                <w:color w:val="auto"/>
                <w:sz w:val="24"/>
                <w:highlight w:val="none"/>
              </w:rPr>
            </w:pPr>
          </w:p>
        </w:tc>
      </w:tr>
      <w:tr w14:paraId="2B14C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AFFFF60">
            <w:pPr>
              <w:pStyle w:val="6"/>
              <w:keepNext/>
              <w:spacing w:after="0" w:line="440" w:lineRule="exact"/>
              <w:ind w:left="63" w:right="63"/>
              <w:rPr>
                <w:rFonts w:hint="eastAsia" w:ascii="仿宋" w:hAnsi="仿宋" w:eastAsia="仿宋" w:cs="仿宋"/>
                <w:color w:val="auto"/>
                <w:sz w:val="24"/>
                <w:highlight w:val="none"/>
              </w:rPr>
            </w:pPr>
          </w:p>
        </w:tc>
        <w:tc>
          <w:tcPr>
            <w:tcW w:w="1418" w:type="dxa"/>
            <w:tcBorders>
              <w:bottom w:val="single" w:color="auto" w:sz="12" w:space="0"/>
            </w:tcBorders>
            <w:noWrap w:val="0"/>
            <w:vAlign w:val="center"/>
          </w:tcPr>
          <w:p w14:paraId="6407A3C1">
            <w:pPr>
              <w:pStyle w:val="6"/>
              <w:keepNext/>
              <w:spacing w:after="0" w:line="440" w:lineRule="exact"/>
              <w:ind w:left="63" w:right="63"/>
              <w:rPr>
                <w:rFonts w:hint="eastAsia" w:ascii="仿宋" w:hAnsi="仿宋" w:eastAsia="仿宋" w:cs="仿宋"/>
                <w:color w:val="auto"/>
                <w:sz w:val="24"/>
                <w:highlight w:val="none"/>
              </w:rPr>
            </w:pPr>
          </w:p>
        </w:tc>
        <w:tc>
          <w:tcPr>
            <w:tcW w:w="1134" w:type="dxa"/>
            <w:tcBorders>
              <w:bottom w:val="single" w:color="auto" w:sz="12" w:space="0"/>
            </w:tcBorders>
            <w:noWrap w:val="0"/>
            <w:vAlign w:val="center"/>
          </w:tcPr>
          <w:p w14:paraId="6F733AD9">
            <w:pPr>
              <w:pStyle w:val="6"/>
              <w:keepNext/>
              <w:spacing w:after="0" w:line="440" w:lineRule="exact"/>
              <w:ind w:left="63" w:right="63"/>
              <w:rPr>
                <w:rFonts w:hint="eastAsia" w:ascii="仿宋" w:hAnsi="仿宋" w:eastAsia="仿宋" w:cs="仿宋"/>
                <w:color w:val="auto"/>
                <w:sz w:val="24"/>
                <w:highlight w:val="none"/>
              </w:rPr>
            </w:pPr>
          </w:p>
        </w:tc>
        <w:tc>
          <w:tcPr>
            <w:tcW w:w="1134" w:type="dxa"/>
            <w:tcBorders>
              <w:bottom w:val="single" w:color="auto" w:sz="12" w:space="0"/>
            </w:tcBorders>
            <w:noWrap w:val="0"/>
            <w:vAlign w:val="center"/>
          </w:tcPr>
          <w:p w14:paraId="1143C569">
            <w:pPr>
              <w:pStyle w:val="6"/>
              <w:keepNext/>
              <w:spacing w:after="0" w:line="440" w:lineRule="exact"/>
              <w:ind w:left="63" w:right="63"/>
              <w:rPr>
                <w:rFonts w:hint="eastAsia" w:ascii="仿宋" w:hAnsi="仿宋" w:eastAsia="仿宋" w:cs="仿宋"/>
                <w:color w:val="auto"/>
                <w:sz w:val="24"/>
                <w:highlight w:val="none"/>
              </w:rPr>
            </w:pPr>
          </w:p>
        </w:tc>
        <w:tc>
          <w:tcPr>
            <w:tcW w:w="4252" w:type="dxa"/>
            <w:tcBorders>
              <w:bottom w:val="single" w:color="auto" w:sz="12" w:space="0"/>
            </w:tcBorders>
            <w:noWrap w:val="0"/>
            <w:vAlign w:val="center"/>
          </w:tcPr>
          <w:p w14:paraId="0F7D8904">
            <w:pPr>
              <w:pStyle w:val="6"/>
              <w:keepNext/>
              <w:spacing w:after="0" w:line="440" w:lineRule="exact"/>
              <w:ind w:left="63" w:right="63"/>
              <w:rPr>
                <w:rFonts w:hint="eastAsia" w:ascii="仿宋" w:hAnsi="仿宋" w:eastAsia="仿宋" w:cs="仿宋"/>
                <w:color w:val="auto"/>
                <w:sz w:val="24"/>
                <w:highlight w:val="none"/>
              </w:rPr>
            </w:pPr>
          </w:p>
        </w:tc>
      </w:tr>
    </w:tbl>
    <w:p w14:paraId="4F44B354">
      <w:pPr>
        <w:spacing w:line="44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附</w:t>
      </w:r>
      <w:bookmarkStart w:id="949" w:name="_Toc296891269"/>
      <w:bookmarkStart w:id="950" w:name="_Toc296346730"/>
      <w:bookmarkStart w:id="951" w:name="_Toc296503229"/>
      <w:bookmarkStart w:id="952" w:name="_Toc296347228"/>
      <w:bookmarkStart w:id="953" w:name="_Toc296891057"/>
      <w:bookmarkStart w:id="954" w:name="_Toc296944568"/>
      <w:r>
        <w:rPr>
          <w:rFonts w:hint="eastAsia" w:ascii="仿宋" w:hAnsi="仿宋" w:eastAsia="仿宋" w:cs="仿宋"/>
          <w:color w:val="auto"/>
          <w:sz w:val="24"/>
          <w:highlight w:val="none"/>
        </w:rPr>
        <w:t>件7：</w:t>
      </w:r>
    </w:p>
    <w:bookmarkEnd w:id="949"/>
    <w:bookmarkEnd w:id="950"/>
    <w:bookmarkEnd w:id="951"/>
    <w:bookmarkEnd w:id="952"/>
    <w:bookmarkEnd w:id="953"/>
    <w:bookmarkEnd w:id="954"/>
    <w:p w14:paraId="70895DE7">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分包人主要施工管理人员表</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0D1D8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7EAA5D3">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名    称</w:t>
            </w:r>
          </w:p>
        </w:tc>
        <w:tc>
          <w:tcPr>
            <w:tcW w:w="1418" w:type="dxa"/>
            <w:tcBorders>
              <w:top w:val="single" w:color="auto" w:sz="12" w:space="0"/>
              <w:bottom w:val="double" w:color="auto" w:sz="6" w:space="0"/>
            </w:tcBorders>
            <w:noWrap w:val="0"/>
            <w:vAlign w:val="center"/>
          </w:tcPr>
          <w:p w14:paraId="6689FE5B">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p>
        </w:tc>
        <w:tc>
          <w:tcPr>
            <w:tcW w:w="1134" w:type="dxa"/>
            <w:tcBorders>
              <w:top w:val="single" w:color="auto" w:sz="12" w:space="0"/>
              <w:bottom w:val="double" w:color="auto" w:sz="6" w:space="0"/>
            </w:tcBorders>
            <w:noWrap w:val="0"/>
            <w:vAlign w:val="center"/>
          </w:tcPr>
          <w:p w14:paraId="06AC408F">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职务</w:t>
            </w:r>
          </w:p>
        </w:tc>
        <w:tc>
          <w:tcPr>
            <w:tcW w:w="1134" w:type="dxa"/>
            <w:tcBorders>
              <w:top w:val="single" w:color="auto" w:sz="12" w:space="0"/>
              <w:bottom w:val="double" w:color="auto" w:sz="6" w:space="0"/>
            </w:tcBorders>
            <w:noWrap w:val="0"/>
            <w:vAlign w:val="center"/>
          </w:tcPr>
          <w:p w14:paraId="6213D1CE">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职称</w:t>
            </w:r>
          </w:p>
        </w:tc>
        <w:tc>
          <w:tcPr>
            <w:tcW w:w="4252" w:type="dxa"/>
            <w:tcBorders>
              <w:top w:val="single" w:color="auto" w:sz="12" w:space="0"/>
              <w:bottom w:val="double" w:color="auto" w:sz="6" w:space="0"/>
            </w:tcBorders>
            <w:noWrap w:val="0"/>
            <w:vAlign w:val="center"/>
          </w:tcPr>
          <w:p w14:paraId="502A5847">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主要资历、经验及承担过的项目</w:t>
            </w:r>
          </w:p>
        </w:tc>
      </w:tr>
      <w:tr w14:paraId="4B90D5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7D6756E">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一、总部人员</w:t>
            </w:r>
          </w:p>
        </w:tc>
      </w:tr>
      <w:tr w14:paraId="6CF20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1E0DDE1">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项目主管</w:t>
            </w:r>
          </w:p>
        </w:tc>
        <w:tc>
          <w:tcPr>
            <w:tcW w:w="1418" w:type="dxa"/>
            <w:tcBorders>
              <w:top w:val="nil"/>
            </w:tcBorders>
            <w:noWrap w:val="0"/>
            <w:vAlign w:val="center"/>
          </w:tcPr>
          <w:p w14:paraId="471DCE5D">
            <w:pPr>
              <w:pStyle w:val="6"/>
              <w:keepNext/>
              <w:spacing w:after="0" w:line="440" w:lineRule="exact"/>
              <w:ind w:left="63" w:right="63"/>
              <w:rPr>
                <w:rFonts w:hint="eastAsia" w:ascii="仿宋" w:hAnsi="仿宋" w:eastAsia="仿宋" w:cs="仿宋"/>
                <w:color w:val="auto"/>
                <w:sz w:val="24"/>
                <w:highlight w:val="none"/>
              </w:rPr>
            </w:pPr>
          </w:p>
        </w:tc>
        <w:tc>
          <w:tcPr>
            <w:tcW w:w="1134" w:type="dxa"/>
            <w:tcBorders>
              <w:top w:val="nil"/>
            </w:tcBorders>
            <w:noWrap w:val="0"/>
            <w:vAlign w:val="center"/>
          </w:tcPr>
          <w:p w14:paraId="2A441613">
            <w:pPr>
              <w:pStyle w:val="6"/>
              <w:keepNext/>
              <w:spacing w:after="0" w:line="440" w:lineRule="exact"/>
              <w:ind w:left="63" w:right="63"/>
              <w:rPr>
                <w:rFonts w:hint="eastAsia" w:ascii="仿宋" w:hAnsi="仿宋" w:eastAsia="仿宋" w:cs="仿宋"/>
                <w:color w:val="auto"/>
                <w:sz w:val="24"/>
                <w:highlight w:val="none"/>
              </w:rPr>
            </w:pPr>
          </w:p>
        </w:tc>
        <w:tc>
          <w:tcPr>
            <w:tcW w:w="1134" w:type="dxa"/>
            <w:tcBorders>
              <w:top w:val="nil"/>
            </w:tcBorders>
            <w:noWrap w:val="0"/>
            <w:vAlign w:val="center"/>
          </w:tcPr>
          <w:p w14:paraId="4C4A19DF">
            <w:pPr>
              <w:pStyle w:val="6"/>
              <w:keepNext/>
              <w:spacing w:after="0" w:line="440" w:lineRule="exact"/>
              <w:ind w:left="63" w:right="63"/>
              <w:rPr>
                <w:rFonts w:hint="eastAsia" w:ascii="仿宋" w:hAnsi="仿宋" w:eastAsia="仿宋" w:cs="仿宋"/>
                <w:color w:val="auto"/>
                <w:sz w:val="24"/>
                <w:highlight w:val="none"/>
              </w:rPr>
            </w:pPr>
          </w:p>
        </w:tc>
        <w:tc>
          <w:tcPr>
            <w:tcW w:w="4252" w:type="dxa"/>
            <w:tcBorders>
              <w:top w:val="nil"/>
            </w:tcBorders>
            <w:noWrap w:val="0"/>
            <w:vAlign w:val="center"/>
          </w:tcPr>
          <w:p w14:paraId="4A88AFD9">
            <w:pPr>
              <w:pStyle w:val="6"/>
              <w:keepNext/>
              <w:spacing w:after="0" w:line="440" w:lineRule="exact"/>
              <w:ind w:left="63" w:right="63"/>
              <w:rPr>
                <w:rFonts w:hint="eastAsia" w:ascii="仿宋" w:hAnsi="仿宋" w:eastAsia="仿宋" w:cs="仿宋"/>
                <w:color w:val="auto"/>
                <w:sz w:val="24"/>
                <w:highlight w:val="none"/>
              </w:rPr>
            </w:pPr>
          </w:p>
        </w:tc>
      </w:tr>
      <w:tr w14:paraId="24E645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D00CCAE">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4363866E">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0B95D940">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62CEDA0F">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4E161F6F">
            <w:pPr>
              <w:pStyle w:val="6"/>
              <w:keepNext/>
              <w:spacing w:after="0" w:line="440" w:lineRule="exact"/>
              <w:ind w:left="63" w:right="63"/>
              <w:rPr>
                <w:rFonts w:hint="eastAsia" w:ascii="仿宋" w:hAnsi="仿宋" w:eastAsia="仿宋" w:cs="仿宋"/>
                <w:color w:val="auto"/>
                <w:sz w:val="24"/>
                <w:highlight w:val="none"/>
              </w:rPr>
            </w:pPr>
          </w:p>
        </w:tc>
      </w:tr>
      <w:tr w14:paraId="474B4C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B44CB78">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其他人员</w:t>
            </w:r>
          </w:p>
        </w:tc>
        <w:tc>
          <w:tcPr>
            <w:tcW w:w="1418" w:type="dxa"/>
            <w:noWrap w:val="0"/>
            <w:vAlign w:val="center"/>
          </w:tcPr>
          <w:p w14:paraId="772D788A">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638D38CF">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2F8F9742">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52C8C3E0">
            <w:pPr>
              <w:pStyle w:val="6"/>
              <w:keepNext/>
              <w:spacing w:after="0" w:line="440" w:lineRule="exact"/>
              <w:ind w:left="63" w:right="63"/>
              <w:rPr>
                <w:rFonts w:hint="eastAsia" w:ascii="仿宋" w:hAnsi="仿宋" w:eastAsia="仿宋" w:cs="仿宋"/>
                <w:color w:val="auto"/>
                <w:sz w:val="24"/>
                <w:highlight w:val="none"/>
              </w:rPr>
            </w:pPr>
          </w:p>
        </w:tc>
      </w:tr>
      <w:tr w14:paraId="536FCB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A27EF36">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1571A466">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2F8DF307">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23C27293">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7CAB40B7">
            <w:pPr>
              <w:pStyle w:val="6"/>
              <w:keepNext/>
              <w:spacing w:after="0" w:line="440" w:lineRule="exact"/>
              <w:ind w:left="63" w:right="63"/>
              <w:rPr>
                <w:rFonts w:hint="eastAsia" w:ascii="仿宋" w:hAnsi="仿宋" w:eastAsia="仿宋" w:cs="仿宋"/>
                <w:color w:val="auto"/>
                <w:sz w:val="24"/>
                <w:highlight w:val="none"/>
              </w:rPr>
            </w:pPr>
          </w:p>
        </w:tc>
      </w:tr>
      <w:tr w14:paraId="6F66E4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7CD89AA">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二、现场人员</w:t>
            </w:r>
          </w:p>
        </w:tc>
      </w:tr>
      <w:tr w14:paraId="020F70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6B55261">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项目经理</w:t>
            </w:r>
          </w:p>
        </w:tc>
        <w:tc>
          <w:tcPr>
            <w:tcW w:w="1418" w:type="dxa"/>
            <w:noWrap w:val="0"/>
            <w:vAlign w:val="center"/>
          </w:tcPr>
          <w:p w14:paraId="10A40392">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0848E080">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7FE0CC73">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19D122F5">
            <w:pPr>
              <w:pStyle w:val="6"/>
              <w:keepNext/>
              <w:spacing w:after="0" w:line="440" w:lineRule="exact"/>
              <w:ind w:left="63" w:right="63"/>
              <w:rPr>
                <w:rFonts w:hint="eastAsia" w:ascii="仿宋" w:hAnsi="仿宋" w:eastAsia="仿宋" w:cs="仿宋"/>
                <w:color w:val="auto"/>
                <w:sz w:val="24"/>
                <w:highlight w:val="none"/>
              </w:rPr>
            </w:pPr>
          </w:p>
        </w:tc>
      </w:tr>
      <w:tr w14:paraId="4B959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57BEBD4">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技术负责人</w:t>
            </w:r>
          </w:p>
        </w:tc>
        <w:tc>
          <w:tcPr>
            <w:tcW w:w="1418" w:type="dxa"/>
            <w:noWrap w:val="0"/>
            <w:vAlign w:val="center"/>
          </w:tcPr>
          <w:p w14:paraId="2FA817BD">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223A8A01">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1C8907FE">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109B5E03">
            <w:pPr>
              <w:pStyle w:val="6"/>
              <w:keepNext/>
              <w:spacing w:after="0" w:line="440" w:lineRule="exact"/>
              <w:ind w:left="63" w:right="63"/>
              <w:rPr>
                <w:rFonts w:hint="eastAsia" w:ascii="仿宋" w:hAnsi="仿宋" w:eastAsia="仿宋" w:cs="仿宋"/>
                <w:color w:val="auto"/>
                <w:sz w:val="24"/>
                <w:highlight w:val="none"/>
              </w:rPr>
            </w:pPr>
          </w:p>
        </w:tc>
      </w:tr>
      <w:tr w14:paraId="65C69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EBD9100">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施工管理</w:t>
            </w:r>
          </w:p>
        </w:tc>
        <w:tc>
          <w:tcPr>
            <w:tcW w:w="1418" w:type="dxa"/>
            <w:noWrap w:val="0"/>
            <w:vAlign w:val="center"/>
          </w:tcPr>
          <w:p w14:paraId="4AA5398E">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16909686">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78D42A25">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26B8A180">
            <w:pPr>
              <w:pStyle w:val="6"/>
              <w:keepNext/>
              <w:spacing w:after="0" w:line="440" w:lineRule="exact"/>
              <w:ind w:left="63" w:right="63"/>
              <w:rPr>
                <w:rFonts w:hint="eastAsia" w:ascii="仿宋" w:hAnsi="仿宋" w:eastAsia="仿宋" w:cs="仿宋"/>
                <w:color w:val="auto"/>
                <w:sz w:val="24"/>
                <w:highlight w:val="none"/>
              </w:rPr>
            </w:pPr>
          </w:p>
        </w:tc>
      </w:tr>
      <w:tr w14:paraId="61F9A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E976C1">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质量管理</w:t>
            </w:r>
          </w:p>
        </w:tc>
        <w:tc>
          <w:tcPr>
            <w:tcW w:w="1418" w:type="dxa"/>
            <w:noWrap w:val="0"/>
            <w:vAlign w:val="center"/>
          </w:tcPr>
          <w:p w14:paraId="6A5BE6CD">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3E2D540E">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28EA8A9E">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5BDF3A4B">
            <w:pPr>
              <w:pStyle w:val="6"/>
              <w:keepNext/>
              <w:spacing w:after="0" w:line="440" w:lineRule="exact"/>
              <w:ind w:left="63" w:right="63"/>
              <w:rPr>
                <w:rFonts w:hint="eastAsia" w:ascii="仿宋" w:hAnsi="仿宋" w:eastAsia="仿宋" w:cs="仿宋"/>
                <w:color w:val="auto"/>
                <w:sz w:val="24"/>
                <w:highlight w:val="none"/>
              </w:rPr>
            </w:pPr>
          </w:p>
        </w:tc>
      </w:tr>
      <w:tr w14:paraId="7BF0A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E60383">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材料管理</w:t>
            </w:r>
          </w:p>
        </w:tc>
        <w:tc>
          <w:tcPr>
            <w:tcW w:w="1418" w:type="dxa"/>
            <w:noWrap w:val="0"/>
            <w:vAlign w:val="center"/>
          </w:tcPr>
          <w:p w14:paraId="7B980A3F">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198BB7B9">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7D48B0D3">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0C643BCC">
            <w:pPr>
              <w:pStyle w:val="6"/>
              <w:keepNext/>
              <w:spacing w:after="0" w:line="440" w:lineRule="exact"/>
              <w:ind w:left="63" w:right="63"/>
              <w:rPr>
                <w:rFonts w:hint="eastAsia" w:ascii="仿宋" w:hAnsi="仿宋" w:eastAsia="仿宋" w:cs="仿宋"/>
                <w:color w:val="auto"/>
                <w:sz w:val="24"/>
                <w:highlight w:val="none"/>
              </w:rPr>
            </w:pPr>
          </w:p>
        </w:tc>
      </w:tr>
      <w:tr w14:paraId="03BD25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D0897F">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资料管理</w:t>
            </w:r>
          </w:p>
        </w:tc>
        <w:tc>
          <w:tcPr>
            <w:tcW w:w="1418" w:type="dxa"/>
            <w:noWrap w:val="0"/>
            <w:vAlign w:val="center"/>
          </w:tcPr>
          <w:p w14:paraId="50EF1E5E">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3D969799">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5614703E">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234BBED3">
            <w:pPr>
              <w:pStyle w:val="6"/>
              <w:keepNext/>
              <w:spacing w:after="0" w:line="440" w:lineRule="exact"/>
              <w:ind w:left="63" w:right="63"/>
              <w:rPr>
                <w:rFonts w:hint="eastAsia" w:ascii="仿宋" w:hAnsi="仿宋" w:eastAsia="仿宋" w:cs="仿宋"/>
                <w:color w:val="auto"/>
                <w:sz w:val="24"/>
                <w:highlight w:val="none"/>
              </w:rPr>
            </w:pPr>
          </w:p>
        </w:tc>
      </w:tr>
      <w:tr w14:paraId="1C0B42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6DD5A7">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安全管理</w:t>
            </w:r>
          </w:p>
        </w:tc>
        <w:tc>
          <w:tcPr>
            <w:tcW w:w="1418" w:type="dxa"/>
            <w:noWrap w:val="0"/>
            <w:vAlign w:val="center"/>
          </w:tcPr>
          <w:p w14:paraId="65F8F9E9">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5AC57CD6">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29E8D2E8">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6B490419">
            <w:pPr>
              <w:pStyle w:val="6"/>
              <w:keepNext/>
              <w:spacing w:after="0" w:line="440" w:lineRule="exact"/>
              <w:ind w:left="63" w:right="63"/>
              <w:rPr>
                <w:rFonts w:hint="eastAsia" w:ascii="仿宋" w:hAnsi="仿宋" w:eastAsia="仿宋" w:cs="仿宋"/>
                <w:color w:val="auto"/>
                <w:sz w:val="24"/>
                <w:highlight w:val="none"/>
              </w:rPr>
            </w:pPr>
          </w:p>
        </w:tc>
      </w:tr>
      <w:tr w14:paraId="1714C1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DFB609D">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其他人员</w:t>
            </w:r>
          </w:p>
        </w:tc>
        <w:tc>
          <w:tcPr>
            <w:tcW w:w="1418" w:type="dxa"/>
            <w:noWrap w:val="0"/>
            <w:vAlign w:val="center"/>
          </w:tcPr>
          <w:p w14:paraId="70E98838">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795258B2">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281DB86A">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011A3016">
            <w:pPr>
              <w:pStyle w:val="6"/>
              <w:keepNext/>
              <w:spacing w:after="0" w:line="440" w:lineRule="exact"/>
              <w:ind w:left="63" w:right="63"/>
              <w:rPr>
                <w:rFonts w:hint="eastAsia" w:ascii="仿宋" w:hAnsi="仿宋" w:eastAsia="仿宋" w:cs="仿宋"/>
                <w:color w:val="auto"/>
                <w:sz w:val="24"/>
                <w:highlight w:val="none"/>
              </w:rPr>
            </w:pPr>
          </w:p>
        </w:tc>
      </w:tr>
      <w:tr w14:paraId="7CEC6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2FEA54B">
            <w:pPr>
              <w:pStyle w:val="6"/>
              <w:keepNext/>
              <w:spacing w:after="0" w:line="440" w:lineRule="exact"/>
              <w:ind w:left="63" w:right="63"/>
              <w:rPr>
                <w:rFonts w:hint="eastAsia" w:ascii="仿宋" w:hAnsi="仿宋" w:eastAsia="仿宋" w:cs="仿宋"/>
                <w:color w:val="auto"/>
                <w:sz w:val="24"/>
                <w:highlight w:val="none"/>
              </w:rPr>
            </w:pPr>
          </w:p>
        </w:tc>
        <w:tc>
          <w:tcPr>
            <w:tcW w:w="1418" w:type="dxa"/>
            <w:tcBorders>
              <w:bottom w:val="nil"/>
            </w:tcBorders>
            <w:noWrap w:val="0"/>
            <w:vAlign w:val="center"/>
          </w:tcPr>
          <w:p w14:paraId="5196C029">
            <w:pPr>
              <w:pStyle w:val="6"/>
              <w:keepNext/>
              <w:spacing w:after="0" w:line="440" w:lineRule="exact"/>
              <w:ind w:left="63" w:right="63"/>
              <w:rPr>
                <w:rFonts w:hint="eastAsia" w:ascii="仿宋" w:hAnsi="仿宋" w:eastAsia="仿宋" w:cs="仿宋"/>
                <w:color w:val="auto"/>
                <w:sz w:val="24"/>
                <w:highlight w:val="none"/>
              </w:rPr>
            </w:pPr>
          </w:p>
        </w:tc>
        <w:tc>
          <w:tcPr>
            <w:tcW w:w="1134" w:type="dxa"/>
            <w:tcBorders>
              <w:bottom w:val="nil"/>
            </w:tcBorders>
            <w:noWrap w:val="0"/>
            <w:vAlign w:val="center"/>
          </w:tcPr>
          <w:p w14:paraId="6037810D">
            <w:pPr>
              <w:pStyle w:val="6"/>
              <w:keepNext/>
              <w:spacing w:after="0" w:line="440" w:lineRule="exact"/>
              <w:ind w:left="63" w:right="63"/>
              <w:rPr>
                <w:rFonts w:hint="eastAsia" w:ascii="仿宋" w:hAnsi="仿宋" w:eastAsia="仿宋" w:cs="仿宋"/>
                <w:color w:val="auto"/>
                <w:sz w:val="24"/>
                <w:highlight w:val="none"/>
              </w:rPr>
            </w:pPr>
          </w:p>
        </w:tc>
        <w:tc>
          <w:tcPr>
            <w:tcW w:w="1134" w:type="dxa"/>
            <w:tcBorders>
              <w:bottom w:val="nil"/>
            </w:tcBorders>
            <w:noWrap w:val="0"/>
            <w:vAlign w:val="center"/>
          </w:tcPr>
          <w:p w14:paraId="56E1D0B2">
            <w:pPr>
              <w:pStyle w:val="6"/>
              <w:keepNext/>
              <w:spacing w:after="0" w:line="440" w:lineRule="exact"/>
              <w:ind w:left="63" w:right="63"/>
              <w:rPr>
                <w:rFonts w:hint="eastAsia" w:ascii="仿宋" w:hAnsi="仿宋" w:eastAsia="仿宋" w:cs="仿宋"/>
                <w:color w:val="auto"/>
                <w:sz w:val="24"/>
                <w:highlight w:val="none"/>
              </w:rPr>
            </w:pPr>
          </w:p>
        </w:tc>
        <w:tc>
          <w:tcPr>
            <w:tcW w:w="4252" w:type="dxa"/>
            <w:tcBorders>
              <w:bottom w:val="nil"/>
            </w:tcBorders>
            <w:noWrap w:val="0"/>
            <w:vAlign w:val="center"/>
          </w:tcPr>
          <w:p w14:paraId="5BD1CC50">
            <w:pPr>
              <w:pStyle w:val="6"/>
              <w:keepNext/>
              <w:spacing w:after="0" w:line="440" w:lineRule="exact"/>
              <w:ind w:left="63" w:right="63"/>
              <w:rPr>
                <w:rFonts w:hint="eastAsia" w:ascii="仿宋" w:hAnsi="仿宋" w:eastAsia="仿宋" w:cs="仿宋"/>
                <w:color w:val="auto"/>
                <w:sz w:val="24"/>
                <w:highlight w:val="none"/>
              </w:rPr>
            </w:pPr>
          </w:p>
        </w:tc>
      </w:tr>
      <w:tr w14:paraId="521D92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B770293">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72497E5A">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74865781">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486DEE47">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203A8862">
            <w:pPr>
              <w:pStyle w:val="6"/>
              <w:keepNext/>
              <w:spacing w:after="0" w:line="440" w:lineRule="exact"/>
              <w:ind w:left="63" w:right="63"/>
              <w:rPr>
                <w:rFonts w:hint="eastAsia" w:ascii="仿宋" w:hAnsi="仿宋" w:eastAsia="仿宋" w:cs="仿宋"/>
                <w:color w:val="auto"/>
                <w:sz w:val="24"/>
                <w:highlight w:val="none"/>
              </w:rPr>
            </w:pPr>
          </w:p>
        </w:tc>
      </w:tr>
      <w:tr w14:paraId="1F1AC4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14F080">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0847B96B">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54E00254">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7BB94605">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30F13167">
            <w:pPr>
              <w:pStyle w:val="6"/>
              <w:keepNext/>
              <w:spacing w:after="0" w:line="440" w:lineRule="exact"/>
              <w:ind w:left="63" w:right="63"/>
              <w:rPr>
                <w:rFonts w:hint="eastAsia" w:ascii="仿宋" w:hAnsi="仿宋" w:eastAsia="仿宋" w:cs="仿宋"/>
                <w:color w:val="auto"/>
                <w:sz w:val="24"/>
                <w:highlight w:val="none"/>
              </w:rPr>
            </w:pPr>
          </w:p>
        </w:tc>
      </w:tr>
      <w:tr w14:paraId="53A2A9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88F0357">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center"/>
          </w:tcPr>
          <w:p w14:paraId="0042E2F8">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7AF0A9BF">
            <w:pPr>
              <w:pStyle w:val="6"/>
              <w:keepNext/>
              <w:spacing w:after="0" w:line="440" w:lineRule="exact"/>
              <w:ind w:left="63" w:right="63"/>
              <w:rPr>
                <w:rFonts w:hint="eastAsia" w:ascii="仿宋" w:hAnsi="仿宋" w:eastAsia="仿宋" w:cs="仿宋"/>
                <w:color w:val="auto"/>
                <w:sz w:val="24"/>
                <w:highlight w:val="none"/>
              </w:rPr>
            </w:pPr>
          </w:p>
        </w:tc>
        <w:tc>
          <w:tcPr>
            <w:tcW w:w="1134" w:type="dxa"/>
            <w:noWrap w:val="0"/>
            <w:vAlign w:val="center"/>
          </w:tcPr>
          <w:p w14:paraId="5C208D28">
            <w:pPr>
              <w:pStyle w:val="6"/>
              <w:keepNext/>
              <w:spacing w:after="0" w:line="440" w:lineRule="exact"/>
              <w:ind w:left="63" w:right="63"/>
              <w:rPr>
                <w:rFonts w:hint="eastAsia" w:ascii="仿宋" w:hAnsi="仿宋" w:eastAsia="仿宋" w:cs="仿宋"/>
                <w:color w:val="auto"/>
                <w:sz w:val="24"/>
                <w:highlight w:val="none"/>
              </w:rPr>
            </w:pPr>
          </w:p>
        </w:tc>
        <w:tc>
          <w:tcPr>
            <w:tcW w:w="4252" w:type="dxa"/>
            <w:noWrap w:val="0"/>
            <w:vAlign w:val="center"/>
          </w:tcPr>
          <w:p w14:paraId="1B65733E">
            <w:pPr>
              <w:pStyle w:val="6"/>
              <w:keepNext/>
              <w:spacing w:after="0" w:line="440" w:lineRule="exact"/>
              <w:ind w:left="63" w:right="63"/>
              <w:rPr>
                <w:rFonts w:hint="eastAsia" w:ascii="仿宋" w:hAnsi="仿宋" w:eastAsia="仿宋" w:cs="仿宋"/>
                <w:color w:val="auto"/>
                <w:sz w:val="24"/>
                <w:highlight w:val="none"/>
              </w:rPr>
            </w:pPr>
          </w:p>
        </w:tc>
      </w:tr>
      <w:tr w14:paraId="3ABFD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1BDD2152">
            <w:pPr>
              <w:pStyle w:val="6"/>
              <w:keepNext/>
              <w:spacing w:after="0" w:line="440" w:lineRule="exact"/>
              <w:ind w:left="63" w:right="63"/>
              <w:rPr>
                <w:rFonts w:hint="eastAsia" w:ascii="仿宋" w:hAnsi="仿宋" w:eastAsia="仿宋" w:cs="仿宋"/>
                <w:color w:val="auto"/>
                <w:sz w:val="24"/>
                <w:highlight w:val="none"/>
              </w:rPr>
            </w:pPr>
          </w:p>
        </w:tc>
        <w:tc>
          <w:tcPr>
            <w:tcW w:w="1418" w:type="dxa"/>
            <w:tcBorders>
              <w:bottom w:val="single" w:color="auto" w:sz="12" w:space="0"/>
            </w:tcBorders>
            <w:noWrap w:val="0"/>
            <w:vAlign w:val="center"/>
          </w:tcPr>
          <w:p w14:paraId="08C7AEED">
            <w:pPr>
              <w:pStyle w:val="6"/>
              <w:keepNext/>
              <w:spacing w:after="0" w:line="440" w:lineRule="exact"/>
              <w:ind w:left="63" w:right="63"/>
              <w:rPr>
                <w:rFonts w:hint="eastAsia" w:ascii="仿宋" w:hAnsi="仿宋" w:eastAsia="仿宋" w:cs="仿宋"/>
                <w:color w:val="auto"/>
                <w:sz w:val="24"/>
                <w:highlight w:val="none"/>
              </w:rPr>
            </w:pPr>
          </w:p>
        </w:tc>
        <w:tc>
          <w:tcPr>
            <w:tcW w:w="1134" w:type="dxa"/>
            <w:tcBorders>
              <w:bottom w:val="single" w:color="auto" w:sz="12" w:space="0"/>
            </w:tcBorders>
            <w:noWrap w:val="0"/>
            <w:vAlign w:val="center"/>
          </w:tcPr>
          <w:p w14:paraId="3C05992E">
            <w:pPr>
              <w:pStyle w:val="6"/>
              <w:keepNext/>
              <w:spacing w:after="0" w:line="440" w:lineRule="exact"/>
              <w:ind w:left="63" w:right="63"/>
              <w:rPr>
                <w:rFonts w:hint="eastAsia" w:ascii="仿宋" w:hAnsi="仿宋" w:eastAsia="仿宋" w:cs="仿宋"/>
                <w:color w:val="auto"/>
                <w:sz w:val="24"/>
                <w:highlight w:val="none"/>
              </w:rPr>
            </w:pPr>
          </w:p>
        </w:tc>
        <w:tc>
          <w:tcPr>
            <w:tcW w:w="1134" w:type="dxa"/>
            <w:tcBorders>
              <w:bottom w:val="single" w:color="auto" w:sz="12" w:space="0"/>
            </w:tcBorders>
            <w:noWrap w:val="0"/>
            <w:vAlign w:val="center"/>
          </w:tcPr>
          <w:p w14:paraId="1E1B12A1">
            <w:pPr>
              <w:pStyle w:val="6"/>
              <w:keepNext/>
              <w:spacing w:after="0" w:line="440" w:lineRule="exact"/>
              <w:ind w:left="63" w:right="63"/>
              <w:rPr>
                <w:rFonts w:hint="eastAsia" w:ascii="仿宋" w:hAnsi="仿宋" w:eastAsia="仿宋" w:cs="仿宋"/>
                <w:color w:val="auto"/>
                <w:sz w:val="24"/>
                <w:highlight w:val="none"/>
              </w:rPr>
            </w:pPr>
          </w:p>
        </w:tc>
        <w:tc>
          <w:tcPr>
            <w:tcW w:w="4252" w:type="dxa"/>
            <w:tcBorders>
              <w:bottom w:val="single" w:color="auto" w:sz="12" w:space="0"/>
            </w:tcBorders>
            <w:noWrap w:val="0"/>
            <w:vAlign w:val="center"/>
          </w:tcPr>
          <w:p w14:paraId="76D41FCF">
            <w:pPr>
              <w:pStyle w:val="6"/>
              <w:keepNext/>
              <w:spacing w:after="0" w:line="440" w:lineRule="exact"/>
              <w:ind w:left="63" w:right="63"/>
              <w:rPr>
                <w:rFonts w:hint="eastAsia" w:ascii="仿宋" w:hAnsi="仿宋" w:eastAsia="仿宋" w:cs="仿宋"/>
                <w:color w:val="auto"/>
                <w:sz w:val="24"/>
                <w:highlight w:val="none"/>
              </w:rPr>
            </w:pPr>
          </w:p>
        </w:tc>
      </w:tr>
    </w:tbl>
    <w:p w14:paraId="29B9A088">
      <w:pPr>
        <w:spacing w:line="44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bookmarkStart w:id="955" w:name="_Toc267261701"/>
      <w:r>
        <w:rPr>
          <w:rFonts w:hint="eastAsia" w:ascii="仿宋" w:hAnsi="仿宋" w:eastAsia="仿宋" w:cs="仿宋"/>
          <w:color w:val="auto"/>
          <w:sz w:val="24"/>
          <w:highlight w:val="none"/>
        </w:rPr>
        <w:t>附</w:t>
      </w:r>
      <w:bookmarkStart w:id="956" w:name="_Toc296346732"/>
      <w:bookmarkStart w:id="957" w:name="_Toc296944570"/>
      <w:bookmarkStart w:id="958" w:name="_Toc296891059"/>
      <w:bookmarkStart w:id="959" w:name="_Toc296891271"/>
      <w:bookmarkStart w:id="960" w:name="_Toc296347230"/>
      <w:bookmarkStart w:id="961" w:name="_Toc296503231"/>
      <w:r>
        <w:rPr>
          <w:rFonts w:hint="eastAsia" w:ascii="仿宋" w:hAnsi="仿宋" w:eastAsia="仿宋" w:cs="仿宋"/>
          <w:color w:val="auto"/>
          <w:sz w:val="24"/>
          <w:highlight w:val="none"/>
        </w:rPr>
        <w:t>件8：</w:t>
      </w:r>
    </w:p>
    <w:bookmarkEnd w:id="955"/>
    <w:bookmarkEnd w:id="956"/>
    <w:bookmarkEnd w:id="957"/>
    <w:bookmarkEnd w:id="958"/>
    <w:bookmarkEnd w:id="959"/>
    <w:bookmarkEnd w:id="960"/>
    <w:bookmarkEnd w:id="961"/>
    <w:p w14:paraId="6D08CB97">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履约担保</w:t>
      </w:r>
    </w:p>
    <w:p w14:paraId="1FFFE626">
      <w:pPr>
        <w:spacing w:line="44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rPr>
        <w:t>（发包人名称）：</w:t>
      </w:r>
    </w:p>
    <w:p w14:paraId="0F00CBD5">
      <w:pPr>
        <w:spacing w:line="440" w:lineRule="exact"/>
        <w:rPr>
          <w:rFonts w:hint="eastAsia" w:ascii="仿宋" w:hAnsi="仿宋" w:eastAsia="仿宋" w:cs="仿宋"/>
          <w:color w:val="auto"/>
          <w:sz w:val="24"/>
          <w:highlight w:val="none"/>
        </w:rPr>
      </w:pPr>
    </w:p>
    <w:p w14:paraId="516B414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鉴于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（发包人名称，以下简称“发包人”）与</w:t>
      </w:r>
    </w:p>
    <w:p w14:paraId="6734042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（承包人名称）（以下称“承包人”）于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（工程名称）施工及有关事项协商一致共同签订《建设工程施工合同》。我方愿意无条件地、不可撤销地就承包人履行与你方签订的合同，向你方提供连带责任担保。 </w:t>
      </w:r>
    </w:p>
    <w:p w14:paraId="6E8B66D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 担保金额人民币（大写）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05F2444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 担保有效期自你方与承包人签订的合同生效之日起至你方签发或应签发工程接收证书之日止。</w:t>
      </w:r>
    </w:p>
    <w:p w14:paraId="5F53B5D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 在本担保有效期内，因承包人违反合同约定的义务给你方造成经济损失时，我方在收到你方以书面形式提出的在担保金额内的赔偿要求后，在7天内无条件支付。</w:t>
      </w:r>
    </w:p>
    <w:p w14:paraId="450A135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 你方和承包人按合同约定变更合同时，我方承担本担保规定的义务不变。</w:t>
      </w:r>
    </w:p>
    <w:p w14:paraId="7485FCF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 因本保函发生的纠纷，可由双方协商解决，协商不成的，任何一方均可提请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仲裁委员会仲裁。</w:t>
      </w:r>
    </w:p>
    <w:p w14:paraId="5E2DE49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 本保函自我方法定代表人（或其授权代理人）签字并加盖公章之日起生效。</w:t>
      </w:r>
    </w:p>
    <w:p w14:paraId="11C585FE">
      <w:pPr>
        <w:spacing w:line="360" w:lineRule="auto"/>
        <w:rPr>
          <w:rFonts w:hint="eastAsia" w:ascii="仿宋" w:hAnsi="仿宋" w:eastAsia="仿宋" w:cs="仿宋"/>
          <w:color w:val="auto"/>
          <w:sz w:val="24"/>
          <w:highlight w:val="none"/>
        </w:rPr>
      </w:pPr>
    </w:p>
    <w:p w14:paraId="0E9C70B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担 保 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（盖单位章）</w:t>
      </w:r>
    </w:p>
    <w:p w14:paraId="23E6402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w:t>
      </w:r>
    </w:p>
    <w:p w14:paraId="405B289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 xml:space="preserve">                                      </w:t>
      </w:r>
    </w:p>
    <w:p w14:paraId="01ACEEF3">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邮政编码：</w:t>
      </w:r>
      <w:r>
        <w:rPr>
          <w:rFonts w:hint="eastAsia" w:ascii="仿宋" w:hAnsi="仿宋" w:eastAsia="仿宋" w:cs="仿宋"/>
          <w:color w:val="auto"/>
          <w:sz w:val="24"/>
          <w:highlight w:val="none"/>
          <w:u w:val="single"/>
        </w:rPr>
        <w:t xml:space="preserve">                                      </w:t>
      </w:r>
    </w:p>
    <w:p w14:paraId="68803B7A">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电    话：</w:t>
      </w:r>
      <w:r>
        <w:rPr>
          <w:rFonts w:hint="eastAsia" w:ascii="仿宋" w:hAnsi="仿宋" w:eastAsia="仿宋" w:cs="仿宋"/>
          <w:color w:val="auto"/>
          <w:sz w:val="24"/>
          <w:highlight w:val="none"/>
          <w:u w:val="single"/>
        </w:rPr>
        <w:t xml:space="preserve">                                      </w:t>
      </w:r>
    </w:p>
    <w:p w14:paraId="51D8EE71">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传    真：</w:t>
      </w:r>
      <w:r>
        <w:rPr>
          <w:rFonts w:hint="eastAsia" w:ascii="仿宋" w:hAnsi="仿宋" w:eastAsia="仿宋" w:cs="仿宋"/>
          <w:color w:val="auto"/>
          <w:sz w:val="24"/>
          <w:highlight w:val="none"/>
          <w:u w:val="single"/>
        </w:rPr>
        <w:t xml:space="preserve">                                      </w:t>
      </w:r>
    </w:p>
    <w:p w14:paraId="7925786A">
      <w:pPr>
        <w:spacing w:line="360" w:lineRule="auto"/>
        <w:jc w:val="left"/>
        <w:rPr>
          <w:rFonts w:hint="eastAsia" w:ascii="仿宋" w:hAnsi="仿宋" w:eastAsia="仿宋" w:cs="仿宋"/>
          <w:color w:val="auto"/>
          <w:sz w:val="24"/>
          <w:highlight w:val="none"/>
          <w:u w:val="single"/>
        </w:rPr>
      </w:pPr>
    </w:p>
    <w:p w14:paraId="57BDD217">
      <w:pPr>
        <w:spacing w:line="360" w:lineRule="auto"/>
        <w:ind w:left="1519" w:hanging="1519" w:hangingChars="633"/>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50DA00A">
      <w:pPr>
        <w:spacing w:line="360" w:lineRule="auto"/>
        <w:ind w:left="1519" w:hanging="1519" w:hangingChars="633"/>
        <w:rPr>
          <w:rFonts w:hint="eastAsia" w:ascii="仿宋" w:hAnsi="仿宋" w:eastAsia="仿宋" w:cs="仿宋"/>
          <w:color w:val="auto"/>
          <w:sz w:val="24"/>
          <w:highlight w:val="none"/>
        </w:rPr>
      </w:pPr>
    </w:p>
    <w:p w14:paraId="2DF40EBC">
      <w:pPr>
        <w:spacing w:line="360" w:lineRule="auto"/>
        <w:rPr>
          <w:rFonts w:hint="eastAsia" w:ascii="仿宋" w:hAnsi="仿宋" w:eastAsia="仿宋" w:cs="仿宋"/>
          <w:color w:val="auto"/>
          <w:sz w:val="24"/>
          <w:highlight w:val="none"/>
        </w:rPr>
      </w:pPr>
    </w:p>
    <w:p w14:paraId="5806B91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w:t>
      </w:r>
      <w:bookmarkStart w:id="962" w:name="_Toc296347231"/>
      <w:bookmarkStart w:id="963" w:name="_Toc296503232"/>
      <w:bookmarkStart w:id="964" w:name="_Toc267261702"/>
      <w:bookmarkStart w:id="965" w:name="_Toc296346733"/>
      <w:bookmarkStart w:id="966" w:name="_Toc296944571"/>
      <w:bookmarkStart w:id="967" w:name="_Toc296891060"/>
      <w:bookmarkStart w:id="968" w:name="_Toc296891272"/>
      <w:r>
        <w:rPr>
          <w:rFonts w:hint="eastAsia" w:ascii="仿宋" w:hAnsi="仿宋" w:eastAsia="仿宋" w:cs="仿宋"/>
          <w:color w:val="auto"/>
          <w:sz w:val="24"/>
          <w:highlight w:val="none"/>
        </w:rPr>
        <w:t>件9 ：</w:t>
      </w:r>
    </w:p>
    <w:bookmarkEnd w:id="962"/>
    <w:bookmarkEnd w:id="963"/>
    <w:bookmarkEnd w:id="964"/>
    <w:bookmarkEnd w:id="965"/>
    <w:bookmarkEnd w:id="966"/>
    <w:bookmarkEnd w:id="967"/>
    <w:bookmarkEnd w:id="968"/>
    <w:p w14:paraId="0A89BBA7">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预付款担保</w:t>
      </w:r>
    </w:p>
    <w:p w14:paraId="59143FF3">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（发包人名称）：</w:t>
      </w:r>
    </w:p>
    <w:p w14:paraId="63E3F1B1">
      <w:pPr>
        <w:spacing w:line="360" w:lineRule="auto"/>
        <w:rPr>
          <w:rFonts w:hint="eastAsia" w:ascii="仿宋" w:hAnsi="仿宋" w:eastAsia="仿宋" w:cs="仿宋"/>
          <w:color w:val="auto"/>
          <w:sz w:val="24"/>
          <w:highlight w:val="none"/>
        </w:rPr>
      </w:pPr>
    </w:p>
    <w:p w14:paraId="7367202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根据</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（承包人名称）（以下称“承包人”）与</w:t>
      </w:r>
    </w:p>
    <w:p w14:paraId="38F1AB2A">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（发包人名称）（以下简称“发包人”）</w:t>
      </w:r>
    </w:p>
    <w:p w14:paraId="3F1D632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日签订的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6685216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 担保金额人民币（大写）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5EACBE3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 担保有效期自预付款支付给承包人起生效，至你方签发的进度款支付证书说明已完全扣清止。</w:t>
      </w:r>
    </w:p>
    <w:p w14:paraId="4429DA9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F601CA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 你方和承包人按合同约定变更合同时，我方承担本保函规定的义务不变。</w:t>
      </w:r>
    </w:p>
    <w:p w14:paraId="64B9ECD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 因本保函发生的纠纷，可由双方协商解决，协商不成的，任何一方均可提请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仲裁委员会仲裁。</w:t>
      </w:r>
    </w:p>
    <w:p w14:paraId="2E72E6C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 本保函自我方法定代表人（或其授权代理人）签字并加盖公章之日起生效。</w:t>
      </w:r>
    </w:p>
    <w:p w14:paraId="4EDA2AA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担保人：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（盖单位章）</w:t>
      </w:r>
    </w:p>
    <w:p w14:paraId="47B7319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w:t>
      </w:r>
    </w:p>
    <w:p w14:paraId="6E7D362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p>
    <w:p w14:paraId="5C21BE34">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邮政编码：</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p>
    <w:p w14:paraId="5D22E7CF">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电    话：</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p>
    <w:p w14:paraId="310E94D2">
      <w:pPr>
        <w:spacing w:line="360"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传    真：</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ab/>
      </w:r>
    </w:p>
    <w:p w14:paraId="10F5081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66545762">
      <w:pPr>
        <w:spacing w:line="440" w:lineRule="exact"/>
        <w:rPr>
          <w:rFonts w:hint="eastAsia" w:ascii="仿宋" w:hAnsi="仿宋" w:eastAsia="仿宋" w:cs="仿宋"/>
          <w:color w:val="auto"/>
          <w:sz w:val="24"/>
          <w:highlight w:val="none"/>
        </w:rPr>
      </w:pPr>
      <w:r>
        <w:rPr>
          <w:rFonts w:hint="eastAsia" w:ascii="仿宋" w:hAnsi="仿宋" w:eastAsia="仿宋" w:cs="仿宋"/>
          <w:b/>
          <w:color w:val="auto"/>
          <w:sz w:val="24"/>
          <w:highlight w:val="none"/>
        </w:rPr>
        <w:br w:type="page"/>
      </w:r>
      <w:r>
        <w:rPr>
          <w:rFonts w:hint="eastAsia" w:ascii="仿宋" w:hAnsi="仿宋" w:eastAsia="仿宋" w:cs="仿宋"/>
          <w:color w:val="auto"/>
          <w:sz w:val="24"/>
          <w:highlight w:val="none"/>
        </w:rPr>
        <w:t>附</w:t>
      </w:r>
      <w:bookmarkStart w:id="969" w:name="_Toc296503233"/>
      <w:bookmarkStart w:id="970" w:name="_Toc296891273"/>
      <w:bookmarkStart w:id="971" w:name="_Toc296944572"/>
      <w:bookmarkStart w:id="972" w:name="_Toc296347232"/>
      <w:bookmarkStart w:id="973" w:name="_Toc296891061"/>
      <w:bookmarkStart w:id="974" w:name="_Toc296346734"/>
      <w:r>
        <w:rPr>
          <w:rFonts w:hint="eastAsia" w:ascii="仿宋" w:hAnsi="仿宋" w:eastAsia="仿宋" w:cs="仿宋"/>
          <w:color w:val="auto"/>
          <w:sz w:val="24"/>
          <w:highlight w:val="none"/>
        </w:rPr>
        <w:t xml:space="preserve">件10:  </w:t>
      </w:r>
    </w:p>
    <w:bookmarkEnd w:id="969"/>
    <w:bookmarkEnd w:id="970"/>
    <w:bookmarkEnd w:id="971"/>
    <w:bookmarkEnd w:id="972"/>
    <w:bookmarkEnd w:id="973"/>
    <w:bookmarkEnd w:id="974"/>
    <w:p w14:paraId="6E946044">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支付担保</w:t>
      </w:r>
    </w:p>
    <w:p w14:paraId="3E469ACC">
      <w:pPr>
        <w:spacing w:line="440" w:lineRule="exac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（承包人）：</w:t>
      </w:r>
    </w:p>
    <w:p w14:paraId="365A6B49">
      <w:pPr>
        <w:spacing w:line="440" w:lineRule="exact"/>
        <w:jc w:val="left"/>
        <w:rPr>
          <w:rFonts w:hint="eastAsia" w:ascii="仿宋" w:hAnsi="仿宋" w:eastAsia="仿宋" w:cs="仿宋"/>
          <w:color w:val="auto"/>
          <w:sz w:val="24"/>
          <w:highlight w:val="none"/>
        </w:rPr>
      </w:pPr>
    </w:p>
    <w:p w14:paraId="7F13279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鉴于你方作为承包人已经与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（发包人名称）（以下称“发包人”）于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日签订了</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（工程名称）《建设工程施工合同》（以下称“主合同”），应发包人的申请，我方愿就发包人履行主合同约定的工程款支付义务以保证的方式向你方提供如下担保：</w:t>
      </w:r>
    </w:p>
    <w:p w14:paraId="08267747">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一、保证的范围及保证金额</w:t>
      </w:r>
    </w:p>
    <w:p w14:paraId="1293BE8A">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我方的保证范围是主合同约定的工程款。</w:t>
      </w:r>
    </w:p>
    <w:p w14:paraId="292E9EF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本保函所称主合同约定的工程款是指主合同约定的除工程质量保证金以外的合同价款。</w:t>
      </w:r>
    </w:p>
    <w:p w14:paraId="013AF40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 我方保证的金额是主合同约定的工程款的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%，数额最高不超过人民币元（大写：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4E3E91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二、保证的方式及保证期间</w:t>
      </w:r>
    </w:p>
    <w:p w14:paraId="1D67284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我方保证的方式为：连带责任保证。</w:t>
      </w:r>
    </w:p>
    <w:p w14:paraId="4A30FF9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我方保证的期间为：自本合同生效之日起至主合同约定的工程款支付完毕之日后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日内。</w:t>
      </w:r>
    </w:p>
    <w:p w14:paraId="1965407D">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 你方与发包人协议变更工程款支付日期的，经我方书面同意后，保证期间按照变更后的支付日期做相应调整。</w:t>
      </w:r>
    </w:p>
    <w:p w14:paraId="777F38A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三、承担保证责任的形式</w:t>
      </w:r>
    </w:p>
    <w:p w14:paraId="0215572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我方承担保证责任的形式是代为支付。发包人未按主合同约定向你方支付工程款的，由我方在保证金额内代为支付。</w:t>
      </w:r>
    </w:p>
    <w:p w14:paraId="6E649A1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四、代偿的安排</w:t>
      </w:r>
    </w:p>
    <w:p w14:paraId="32765DF0">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你方要求我方承担保证责任的，应向我方发出书面索赔通知及发包人未支付主合同约定工程款的证明材料。索赔通知应写明要求索赔的金额，支付款项应到达的账号。</w:t>
      </w:r>
    </w:p>
    <w:p w14:paraId="39115E2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6947870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 我方收到你方的书面索赔通知及相应的证明材料后７天内无条件支付。</w:t>
      </w:r>
    </w:p>
    <w:p w14:paraId="4179541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五、保证责任的解除</w:t>
      </w:r>
    </w:p>
    <w:p w14:paraId="0B51762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在本保函承诺的保证期间内，你方未书面向我方主张保证责任的，自保证期间届满次日起，我方保证责任解除。</w:t>
      </w:r>
    </w:p>
    <w:p w14:paraId="2EA56D09">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发包人按主合同约定履行了工程款的全部支付义务的，自本保函承诺的保证期间届满次日起，我方保证责任解除。</w:t>
      </w:r>
    </w:p>
    <w:p w14:paraId="349022E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 我方按照本保函向你方履行保证责任所支付金额达到本保函保证金额时，自我方向你方支付（支付款项从我方账户划出）之日起，保证责任即解除。</w:t>
      </w:r>
    </w:p>
    <w:p w14:paraId="79DB43A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 按照法律法规的规定或出现应解除我方保证责任的其他情形的，我方在本保函项下的保证责任亦解除。</w:t>
      </w:r>
    </w:p>
    <w:p w14:paraId="370E74EF">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 我方解除保证责任后，你方应自我方保证责任解除之日起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个工作日内，将本保函原件返还我方。</w:t>
      </w:r>
    </w:p>
    <w:p w14:paraId="5A58F392">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六、免责条款</w:t>
      </w:r>
    </w:p>
    <w:p w14:paraId="1ACD8CE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因你方违约致使发包人不能履行义务的，我方不承担保证责任。</w:t>
      </w:r>
    </w:p>
    <w:p w14:paraId="75D711C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依照法律法规的规定或你方与发包人的另行约定，免除发包人部分或全部义务的，我方亦免除其相应的保证责任。</w:t>
      </w:r>
    </w:p>
    <w:p w14:paraId="3CB6E3D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7D95CA25">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 因不可抗力造成发包人不能履行义务的，我方不承担保证责任。</w:t>
      </w:r>
    </w:p>
    <w:p w14:paraId="51796E8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七、争议解决</w:t>
      </w:r>
    </w:p>
    <w:p w14:paraId="1B0E2C67">
      <w:pPr>
        <w:spacing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因本保函或本保函相关事项发生的纠纷，可由双方协商解决，协商不成的，按下列第</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种方式解决：</w:t>
      </w:r>
    </w:p>
    <w:p w14:paraId="6DA9F4D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（1）向</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仲裁委员会申请仲裁；</w:t>
      </w:r>
    </w:p>
    <w:p w14:paraId="7106978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（2）向</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人民法院起诉。</w:t>
      </w:r>
    </w:p>
    <w:p w14:paraId="1720E836">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八、保函的生效</w:t>
      </w:r>
    </w:p>
    <w:p w14:paraId="718DC20E">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本保函自我方法定代表人（或其授权代理人）签字并加盖公章之日起生效。</w:t>
      </w:r>
    </w:p>
    <w:p w14:paraId="0DBE956C">
      <w:pPr>
        <w:spacing w:line="360" w:lineRule="auto"/>
        <w:ind w:firstLine="480" w:firstLineChars="200"/>
        <w:jc w:val="left"/>
        <w:rPr>
          <w:rFonts w:hint="eastAsia" w:ascii="仿宋" w:hAnsi="仿宋" w:eastAsia="仿宋" w:cs="仿宋"/>
          <w:color w:val="auto"/>
          <w:sz w:val="24"/>
          <w:highlight w:val="none"/>
        </w:rPr>
      </w:pPr>
    </w:p>
    <w:p w14:paraId="17BF0126">
      <w:pPr>
        <w:spacing w:line="360" w:lineRule="auto"/>
        <w:ind w:right="600"/>
        <w:jc w:val="left"/>
        <w:rPr>
          <w:rFonts w:hint="eastAsia" w:ascii="仿宋" w:hAnsi="仿宋" w:eastAsia="仿宋" w:cs="仿宋"/>
          <w:color w:val="auto"/>
          <w:sz w:val="24"/>
          <w:highlight w:val="none"/>
        </w:rPr>
      </w:pPr>
    </w:p>
    <w:p w14:paraId="6505EE30">
      <w:pPr>
        <w:spacing w:line="360" w:lineRule="auto"/>
        <w:ind w:right="6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担保人：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（盖章）</w:t>
      </w:r>
    </w:p>
    <w:p w14:paraId="40E024E1">
      <w:pPr>
        <w:spacing w:line="360" w:lineRule="auto"/>
        <w:ind w:right="1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w:t>
      </w:r>
    </w:p>
    <w:p w14:paraId="36E9D8A3">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 xml:space="preserve">                                        </w:t>
      </w:r>
    </w:p>
    <w:p w14:paraId="4BF938CB">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邮政编码：</w:t>
      </w:r>
      <w:r>
        <w:rPr>
          <w:rFonts w:hint="eastAsia" w:ascii="仿宋" w:hAnsi="仿宋" w:eastAsia="仿宋" w:cs="仿宋"/>
          <w:color w:val="auto"/>
          <w:sz w:val="24"/>
          <w:highlight w:val="none"/>
          <w:u w:val="single"/>
        </w:rPr>
        <w:t xml:space="preserve">                                        </w:t>
      </w:r>
    </w:p>
    <w:p w14:paraId="392E7E92">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传    真：</w:t>
      </w:r>
      <w:r>
        <w:rPr>
          <w:rFonts w:hint="eastAsia" w:ascii="仿宋" w:hAnsi="仿宋" w:eastAsia="仿宋" w:cs="仿宋"/>
          <w:color w:val="auto"/>
          <w:sz w:val="24"/>
          <w:highlight w:val="none"/>
          <w:u w:val="single"/>
        </w:rPr>
        <w:t xml:space="preserve">                                        </w:t>
      </w:r>
    </w:p>
    <w:p w14:paraId="341E25C4">
      <w:pPr>
        <w:spacing w:line="360" w:lineRule="auto"/>
        <w:ind w:right="150" w:firstLine="480" w:firstLineChars="200"/>
        <w:jc w:val="left"/>
        <w:rPr>
          <w:rFonts w:hint="eastAsia" w:ascii="仿宋" w:hAnsi="仿宋" w:eastAsia="仿宋" w:cs="仿宋"/>
          <w:color w:val="auto"/>
          <w:sz w:val="24"/>
          <w:highlight w:val="none"/>
          <w:u w:val="single"/>
        </w:rPr>
      </w:pPr>
    </w:p>
    <w:p w14:paraId="658F0B1B">
      <w:pPr>
        <w:spacing w:line="360" w:lineRule="auto"/>
        <w:ind w:right="150"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72188742">
      <w:pPr>
        <w:spacing w:line="44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附件11：</w:t>
      </w:r>
    </w:p>
    <w:p w14:paraId="03753AAE">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11-1：材料暂估价表</w:t>
      </w:r>
    </w:p>
    <w:tbl>
      <w:tblPr>
        <w:tblStyle w:val="16"/>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39AE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71405621">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984" w:type="dxa"/>
            <w:tcBorders>
              <w:top w:val="single" w:color="auto" w:sz="12" w:space="0"/>
              <w:bottom w:val="double" w:color="auto" w:sz="6" w:space="0"/>
            </w:tcBorders>
            <w:noWrap w:val="0"/>
            <w:vAlign w:val="top"/>
          </w:tcPr>
          <w:p w14:paraId="4AC81ABC">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名称</w:t>
            </w:r>
          </w:p>
        </w:tc>
        <w:tc>
          <w:tcPr>
            <w:tcW w:w="851" w:type="dxa"/>
            <w:tcBorders>
              <w:top w:val="single" w:color="auto" w:sz="12" w:space="0"/>
              <w:bottom w:val="double" w:color="auto" w:sz="6" w:space="0"/>
            </w:tcBorders>
            <w:noWrap w:val="0"/>
            <w:vAlign w:val="top"/>
          </w:tcPr>
          <w:p w14:paraId="4CF62676">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单位</w:t>
            </w:r>
          </w:p>
        </w:tc>
        <w:tc>
          <w:tcPr>
            <w:tcW w:w="774" w:type="dxa"/>
            <w:tcBorders>
              <w:top w:val="single" w:color="auto" w:sz="12" w:space="0"/>
              <w:bottom w:val="double" w:color="auto" w:sz="6" w:space="0"/>
            </w:tcBorders>
            <w:noWrap w:val="0"/>
            <w:vAlign w:val="top"/>
          </w:tcPr>
          <w:p w14:paraId="2A8A4C2B">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1352" w:type="dxa"/>
            <w:tcBorders>
              <w:top w:val="single" w:color="auto" w:sz="12" w:space="0"/>
              <w:bottom w:val="double" w:color="auto" w:sz="6" w:space="0"/>
            </w:tcBorders>
            <w:noWrap w:val="0"/>
            <w:vAlign w:val="top"/>
          </w:tcPr>
          <w:p w14:paraId="7DFFA9B7">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单价（元）</w:t>
            </w:r>
          </w:p>
        </w:tc>
        <w:tc>
          <w:tcPr>
            <w:tcW w:w="1418" w:type="dxa"/>
            <w:tcBorders>
              <w:top w:val="single" w:color="auto" w:sz="12" w:space="0"/>
              <w:bottom w:val="double" w:color="auto" w:sz="6" w:space="0"/>
            </w:tcBorders>
            <w:noWrap w:val="0"/>
            <w:vAlign w:val="top"/>
          </w:tcPr>
          <w:p w14:paraId="17672EB8">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合价（元）</w:t>
            </w:r>
          </w:p>
        </w:tc>
        <w:tc>
          <w:tcPr>
            <w:tcW w:w="1701" w:type="dxa"/>
            <w:tcBorders>
              <w:top w:val="single" w:color="auto" w:sz="12" w:space="0"/>
              <w:bottom w:val="double" w:color="auto" w:sz="6" w:space="0"/>
            </w:tcBorders>
            <w:noWrap w:val="0"/>
            <w:vAlign w:val="top"/>
          </w:tcPr>
          <w:p w14:paraId="15EA0E53">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5CDA4E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2F32238C">
            <w:pPr>
              <w:pStyle w:val="6"/>
              <w:keepNext/>
              <w:spacing w:after="0" w:line="440" w:lineRule="exact"/>
              <w:ind w:left="63" w:right="63"/>
              <w:rPr>
                <w:rFonts w:hint="eastAsia" w:ascii="仿宋" w:hAnsi="仿宋" w:eastAsia="仿宋" w:cs="仿宋"/>
                <w:color w:val="auto"/>
                <w:sz w:val="24"/>
                <w:highlight w:val="none"/>
              </w:rPr>
            </w:pPr>
          </w:p>
        </w:tc>
        <w:tc>
          <w:tcPr>
            <w:tcW w:w="1984" w:type="dxa"/>
            <w:tcBorders>
              <w:top w:val="double" w:color="auto" w:sz="6" w:space="0"/>
              <w:bottom w:val="single" w:color="auto" w:sz="6" w:space="0"/>
            </w:tcBorders>
            <w:noWrap w:val="0"/>
            <w:vAlign w:val="top"/>
          </w:tcPr>
          <w:p w14:paraId="3D0C3F63">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double" w:color="auto" w:sz="6" w:space="0"/>
              <w:bottom w:val="single" w:color="auto" w:sz="6" w:space="0"/>
            </w:tcBorders>
            <w:noWrap w:val="0"/>
            <w:vAlign w:val="top"/>
          </w:tcPr>
          <w:p w14:paraId="57AD168B">
            <w:pPr>
              <w:pStyle w:val="6"/>
              <w:keepNext/>
              <w:spacing w:after="0" w:line="440" w:lineRule="exact"/>
              <w:ind w:left="63" w:right="63"/>
              <w:rPr>
                <w:rFonts w:hint="eastAsia" w:ascii="仿宋" w:hAnsi="仿宋" w:eastAsia="仿宋" w:cs="仿宋"/>
                <w:color w:val="auto"/>
                <w:sz w:val="24"/>
                <w:highlight w:val="none"/>
              </w:rPr>
            </w:pPr>
          </w:p>
        </w:tc>
        <w:tc>
          <w:tcPr>
            <w:tcW w:w="774" w:type="dxa"/>
            <w:tcBorders>
              <w:top w:val="double" w:color="auto" w:sz="6" w:space="0"/>
              <w:bottom w:val="single" w:color="auto" w:sz="6" w:space="0"/>
            </w:tcBorders>
            <w:noWrap w:val="0"/>
            <w:vAlign w:val="top"/>
          </w:tcPr>
          <w:p w14:paraId="35A49321">
            <w:pPr>
              <w:pStyle w:val="6"/>
              <w:keepNext/>
              <w:spacing w:after="0" w:line="440" w:lineRule="exact"/>
              <w:ind w:left="63" w:right="63"/>
              <w:rPr>
                <w:rFonts w:hint="eastAsia" w:ascii="仿宋" w:hAnsi="仿宋" w:eastAsia="仿宋" w:cs="仿宋"/>
                <w:color w:val="auto"/>
                <w:sz w:val="24"/>
                <w:highlight w:val="none"/>
              </w:rPr>
            </w:pPr>
          </w:p>
        </w:tc>
        <w:tc>
          <w:tcPr>
            <w:tcW w:w="1352" w:type="dxa"/>
            <w:tcBorders>
              <w:top w:val="double" w:color="auto" w:sz="6" w:space="0"/>
              <w:bottom w:val="single" w:color="auto" w:sz="6" w:space="0"/>
            </w:tcBorders>
            <w:noWrap w:val="0"/>
            <w:vAlign w:val="top"/>
          </w:tcPr>
          <w:p w14:paraId="44C2791A">
            <w:pPr>
              <w:pStyle w:val="6"/>
              <w:keepNext/>
              <w:spacing w:after="0" w:line="440" w:lineRule="exact"/>
              <w:ind w:left="63" w:right="63"/>
              <w:rPr>
                <w:rFonts w:hint="eastAsia" w:ascii="仿宋" w:hAnsi="仿宋" w:eastAsia="仿宋" w:cs="仿宋"/>
                <w:color w:val="auto"/>
                <w:sz w:val="24"/>
                <w:highlight w:val="none"/>
              </w:rPr>
            </w:pPr>
          </w:p>
        </w:tc>
        <w:tc>
          <w:tcPr>
            <w:tcW w:w="1418" w:type="dxa"/>
            <w:tcBorders>
              <w:top w:val="double" w:color="auto" w:sz="6" w:space="0"/>
              <w:bottom w:val="single" w:color="auto" w:sz="6" w:space="0"/>
            </w:tcBorders>
            <w:noWrap w:val="0"/>
            <w:vAlign w:val="top"/>
          </w:tcPr>
          <w:p w14:paraId="1BBCB12D">
            <w:pPr>
              <w:pStyle w:val="6"/>
              <w:keepNext/>
              <w:spacing w:after="0" w:line="440" w:lineRule="exact"/>
              <w:ind w:left="63" w:right="63"/>
              <w:rPr>
                <w:rFonts w:hint="eastAsia" w:ascii="仿宋" w:hAnsi="仿宋" w:eastAsia="仿宋" w:cs="仿宋"/>
                <w:color w:val="auto"/>
                <w:sz w:val="24"/>
                <w:highlight w:val="none"/>
              </w:rPr>
            </w:pPr>
          </w:p>
        </w:tc>
        <w:tc>
          <w:tcPr>
            <w:tcW w:w="1701" w:type="dxa"/>
            <w:tcBorders>
              <w:top w:val="double" w:color="auto" w:sz="6" w:space="0"/>
              <w:bottom w:val="single" w:color="auto" w:sz="6" w:space="0"/>
            </w:tcBorders>
            <w:noWrap w:val="0"/>
            <w:vAlign w:val="top"/>
          </w:tcPr>
          <w:p w14:paraId="637A9234">
            <w:pPr>
              <w:pStyle w:val="6"/>
              <w:keepNext/>
              <w:spacing w:after="0" w:line="440" w:lineRule="exact"/>
              <w:ind w:left="63" w:right="63"/>
              <w:rPr>
                <w:rFonts w:hint="eastAsia" w:ascii="仿宋" w:hAnsi="仿宋" w:eastAsia="仿宋" w:cs="仿宋"/>
                <w:color w:val="auto"/>
                <w:sz w:val="24"/>
                <w:highlight w:val="none"/>
              </w:rPr>
            </w:pPr>
          </w:p>
        </w:tc>
      </w:tr>
      <w:tr w14:paraId="1DECBE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0E3E50F">
            <w:pPr>
              <w:pStyle w:val="6"/>
              <w:keepNext/>
              <w:spacing w:after="0" w:line="440" w:lineRule="exact"/>
              <w:ind w:left="63" w:right="63"/>
              <w:rPr>
                <w:rFonts w:hint="eastAsia" w:ascii="仿宋" w:hAnsi="仿宋" w:eastAsia="仿宋" w:cs="仿宋"/>
                <w:color w:val="auto"/>
                <w:sz w:val="24"/>
                <w:highlight w:val="none"/>
              </w:rPr>
            </w:pPr>
          </w:p>
        </w:tc>
        <w:tc>
          <w:tcPr>
            <w:tcW w:w="1984" w:type="dxa"/>
            <w:tcBorders>
              <w:top w:val="nil"/>
            </w:tcBorders>
            <w:noWrap w:val="0"/>
            <w:vAlign w:val="top"/>
          </w:tcPr>
          <w:p w14:paraId="0AA702FE">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nil"/>
            </w:tcBorders>
            <w:noWrap w:val="0"/>
            <w:vAlign w:val="top"/>
          </w:tcPr>
          <w:p w14:paraId="5E9DF1BB">
            <w:pPr>
              <w:pStyle w:val="6"/>
              <w:keepNext/>
              <w:spacing w:after="0" w:line="440" w:lineRule="exact"/>
              <w:ind w:left="63" w:right="63"/>
              <w:rPr>
                <w:rFonts w:hint="eastAsia" w:ascii="仿宋" w:hAnsi="仿宋" w:eastAsia="仿宋" w:cs="仿宋"/>
                <w:color w:val="auto"/>
                <w:sz w:val="24"/>
                <w:highlight w:val="none"/>
              </w:rPr>
            </w:pPr>
          </w:p>
        </w:tc>
        <w:tc>
          <w:tcPr>
            <w:tcW w:w="774" w:type="dxa"/>
            <w:tcBorders>
              <w:top w:val="nil"/>
            </w:tcBorders>
            <w:noWrap w:val="0"/>
            <w:vAlign w:val="top"/>
          </w:tcPr>
          <w:p w14:paraId="47C78174">
            <w:pPr>
              <w:pStyle w:val="6"/>
              <w:keepNext/>
              <w:spacing w:after="0" w:line="440" w:lineRule="exact"/>
              <w:ind w:left="63" w:right="63"/>
              <w:rPr>
                <w:rFonts w:hint="eastAsia" w:ascii="仿宋" w:hAnsi="仿宋" w:eastAsia="仿宋" w:cs="仿宋"/>
                <w:color w:val="auto"/>
                <w:sz w:val="24"/>
                <w:highlight w:val="none"/>
              </w:rPr>
            </w:pPr>
          </w:p>
        </w:tc>
        <w:tc>
          <w:tcPr>
            <w:tcW w:w="1352" w:type="dxa"/>
            <w:tcBorders>
              <w:top w:val="nil"/>
            </w:tcBorders>
            <w:noWrap w:val="0"/>
            <w:vAlign w:val="top"/>
          </w:tcPr>
          <w:p w14:paraId="2EEA9F74">
            <w:pPr>
              <w:pStyle w:val="6"/>
              <w:keepNext/>
              <w:spacing w:after="0" w:line="440" w:lineRule="exact"/>
              <w:ind w:left="63" w:right="63"/>
              <w:rPr>
                <w:rFonts w:hint="eastAsia" w:ascii="仿宋" w:hAnsi="仿宋" w:eastAsia="仿宋" w:cs="仿宋"/>
                <w:color w:val="auto"/>
                <w:sz w:val="24"/>
                <w:highlight w:val="none"/>
              </w:rPr>
            </w:pPr>
          </w:p>
        </w:tc>
        <w:tc>
          <w:tcPr>
            <w:tcW w:w="1418" w:type="dxa"/>
            <w:tcBorders>
              <w:top w:val="nil"/>
            </w:tcBorders>
            <w:noWrap w:val="0"/>
            <w:vAlign w:val="top"/>
          </w:tcPr>
          <w:p w14:paraId="1BEE8377">
            <w:pPr>
              <w:pStyle w:val="6"/>
              <w:keepNext/>
              <w:spacing w:after="0" w:line="440" w:lineRule="exact"/>
              <w:ind w:left="63" w:right="63"/>
              <w:rPr>
                <w:rFonts w:hint="eastAsia" w:ascii="仿宋" w:hAnsi="仿宋" w:eastAsia="仿宋" w:cs="仿宋"/>
                <w:color w:val="auto"/>
                <w:sz w:val="24"/>
                <w:highlight w:val="none"/>
              </w:rPr>
            </w:pPr>
          </w:p>
        </w:tc>
        <w:tc>
          <w:tcPr>
            <w:tcW w:w="1701" w:type="dxa"/>
            <w:tcBorders>
              <w:top w:val="nil"/>
            </w:tcBorders>
            <w:noWrap w:val="0"/>
            <w:vAlign w:val="top"/>
          </w:tcPr>
          <w:p w14:paraId="51589279">
            <w:pPr>
              <w:pStyle w:val="6"/>
              <w:keepNext/>
              <w:spacing w:after="0" w:line="440" w:lineRule="exact"/>
              <w:ind w:left="63" w:right="63"/>
              <w:rPr>
                <w:rFonts w:hint="eastAsia" w:ascii="仿宋" w:hAnsi="仿宋" w:eastAsia="仿宋" w:cs="仿宋"/>
                <w:color w:val="auto"/>
                <w:sz w:val="24"/>
                <w:highlight w:val="none"/>
              </w:rPr>
            </w:pPr>
          </w:p>
        </w:tc>
      </w:tr>
      <w:tr w14:paraId="0CEFFA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A96F53">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F5E3D3D">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0AD2108E">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4848A7C6">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4E2307BB">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4402E9D0">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6BAD1151">
            <w:pPr>
              <w:pStyle w:val="6"/>
              <w:keepNext/>
              <w:spacing w:after="0" w:line="440" w:lineRule="exact"/>
              <w:ind w:left="63" w:right="63"/>
              <w:rPr>
                <w:rFonts w:hint="eastAsia" w:ascii="仿宋" w:hAnsi="仿宋" w:eastAsia="仿宋" w:cs="仿宋"/>
                <w:color w:val="auto"/>
                <w:sz w:val="24"/>
                <w:highlight w:val="none"/>
              </w:rPr>
            </w:pPr>
          </w:p>
        </w:tc>
      </w:tr>
      <w:tr w14:paraId="36E46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EE5572">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64F3EEFC">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6BDA7D02">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23E3A316">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0187A581">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345E5AC4">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52FD604C">
            <w:pPr>
              <w:pStyle w:val="6"/>
              <w:keepNext/>
              <w:spacing w:after="0" w:line="440" w:lineRule="exact"/>
              <w:ind w:left="63" w:right="63"/>
              <w:rPr>
                <w:rFonts w:hint="eastAsia" w:ascii="仿宋" w:hAnsi="仿宋" w:eastAsia="仿宋" w:cs="仿宋"/>
                <w:color w:val="auto"/>
                <w:sz w:val="24"/>
                <w:highlight w:val="none"/>
              </w:rPr>
            </w:pPr>
          </w:p>
        </w:tc>
      </w:tr>
      <w:tr w14:paraId="062642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0F14E9">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4BC6FC43">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3F09C262">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5F04A061">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3B0C8E90">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1F55827B">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5A67C0A9">
            <w:pPr>
              <w:pStyle w:val="6"/>
              <w:keepNext/>
              <w:spacing w:after="0" w:line="440" w:lineRule="exact"/>
              <w:ind w:left="63" w:right="63"/>
              <w:rPr>
                <w:rFonts w:hint="eastAsia" w:ascii="仿宋" w:hAnsi="仿宋" w:eastAsia="仿宋" w:cs="仿宋"/>
                <w:color w:val="auto"/>
                <w:sz w:val="24"/>
                <w:highlight w:val="none"/>
              </w:rPr>
            </w:pPr>
          </w:p>
        </w:tc>
      </w:tr>
      <w:tr w14:paraId="32C9E7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812E36">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291BC731">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365AD923">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2D7DF18B">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7F45D673">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36D34DB3">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13AD4AFC">
            <w:pPr>
              <w:pStyle w:val="6"/>
              <w:keepNext/>
              <w:spacing w:after="0" w:line="440" w:lineRule="exact"/>
              <w:ind w:left="63" w:right="63"/>
              <w:rPr>
                <w:rFonts w:hint="eastAsia" w:ascii="仿宋" w:hAnsi="仿宋" w:eastAsia="仿宋" w:cs="仿宋"/>
                <w:color w:val="auto"/>
                <w:sz w:val="24"/>
                <w:highlight w:val="none"/>
              </w:rPr>
            </w:pPr>
          </w:p>
        </w:tc>
      </w:tr>
      <w:tr w14:paraId="33C2E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2A2082">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2C7797D7">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6034C708">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3B479356">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08F5A188">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76084D15">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08523776">
            <w:pPr>
              <w:pStyle w:val="6"/>
              <w:keepNext/>
              <w:spacing w:after="0" w:line="440" w:lineRule="exact"/>
              <w:ind w:left="63" w:right="63"/>
              <w:rPr>
                <w:rFonts w:hint="eastAsia" w:ascii="仿宋" w:hAnsi="仿宋" w:eastAsia="仿宋" w:cs="仿宋"/>
                <w:color w:val="auto"/>
                <w:sz w:val="24"/>
                <w:highlight w:val="none"/>
              </w:rPr>
            </w:pPr>
          </w:p>
        </w:tc>
      </w:tr>
      <w:tr w14:paraId="18199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FB560E">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2F3C1A9D">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7053D721">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1BF81A47">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3C89E2B6">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76BAFF38">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1FC7B903">
            <w:pPr>
              <w:pStyle w:val="6"/>
              <w:keepNext/>
              <w:spacing w:after="0" w:line="440" w:lineRule="exact"/>
              <w:ind w:left="63" w:right="63"/>
              <w:rPr>
                <w:rFonts w:hint="eastAsia" w:ascii="仿宋" w:hAnsi="仿宋" w:eastAsia="仿宋" w:cs="仿宋"/>
                <w:color w:val="auto"/>
                <w:sz w:val="24"/>
                <w:highlight w:val="none"/>
              </w:rPr>
            </w:pPr>
          </w:p>
        </w:tc>
      </w:tr>
      <w:tr w14:paraId="049A0A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BED45F">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33C9F3E">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6984D150">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558EC5D1">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0EB57764">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39103AC6">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166C506E">
            <w:pPr>
              <w:pStyle w:val="6"/>
              <w:keepNext/>
              <w:spacing w:after="0" w:line="440" w:lineRule="exact"/>
              <w:ind w:left="63" w:right="63"/>
              <w:rPr>
                <w:rFonts w:hint="eastAsia" w:ascii="仿宋" w:hAnsi="仿宋" w:eastAsia="仿宋" w:cs="仿宋"/>
                <w:color w:val="auto"/>
                <w:sz w:val="24"/>
                <w:highlight w:val="none"/>
              </w:rPr>
            </w:pPr>
          </w:p>
        </w:tc>
      </w:tr>
      <w:tr w14:paraId="79E0F7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81BAD1">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63FB00B">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7BD90CF8">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3595FD09">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1F3F552E">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4110D614">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02F9ECDA">
            <w:pPr>
              <w:pStyle w:val="6"/>
              <w:keepNext/>
              <w:spacing w:after="0" w:line="440" w:lineRule="exact"/>
              <w:ind w:left="63" w:right="63"/>
              <w:rPr>
                <w:rFonts w:hint="eastAsia" w:ascii="仿宋" w:hAnsi="仿宋" w:eastAsia="仿宋" w:cs="仿宋"/>
                <w:color w:val="auto"/>
                <w:sz w:val="24"/>
                <w:highlight w:val="none"/>
              </w:rPr>
            </w:pPr>
          </w:p>
        </w:tc>
      </w:tr>
      <w:tr w14:paraId="46AC06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0B2A2D">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0051CA9">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2D2CBD4F">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2A6FCD21">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69D2A711">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2C222062">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787DD383">
            <w:pPr>
              <w:pStyle w:val="6"/>
              <w:keepNext/>
              <w:spacing w:after="0" w:line="440" w:lineRule="exact"/>
              <w:ind w:left="63" w:right="63"/>
              <w:rPr>
                <w:rFonts w:hint="eastAsia" w:ascii="仿宋" w:hAnsi="仿宋" w:eastAsia="仿宋" w:cs="仿宋"/>
                <w:color w:val="auto"/>
                <w:sz w:val="24"/>
                <w:highlight w:val="none"/>
              </w:rPr>
            </w:pPr>
          </w:p>
        </w:tc>
      </w:tr>
      <w:tr w14:paraId="2A520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9AADF8">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2B929835">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35F04929">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20192ACC">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70BAE3CB">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358CCA85">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3AD66841">
            <w:pPr>
              <w:pStyle w:val="6"/>
              <w:keepNext/>
              <w:spacing w:after="0" w:line="440" w:lineRule="exact"/>
              <w:ind w:left="63" w:right="63"/>
              <w:rPr>
                <w:rFonts w:hint="eastAsia" w:ascii="仿宋" w:hAnsi="仿宋" w:eastAsia="仿宋" w:cs="仿宋"/>
                <w:color w:val="auto"/>
                <w:sz w:val="24"/>
                <w:highlight w:val="none"/>
              </w:rPr>
            </w:pPr>
          </w:p>
        </w:tc>
      </w:tr>
      <w:tr w14:paraId="779ED0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2C1FAC">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2BA5E2B5">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7C0C9EF9">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4C825990">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77238BA1">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10825401">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7AC508F1">
            <w:pPr>
              <w:pStyle w:val="6"/>
              <w:keepNext/>
              <w:spacing w:after="0" w:line="440" w:lineRule="exact"/>
              <w:ind w:left="63" w:right="63"/>
              <w:rPr>
                <w:rFonts w:hint="eastAsia" w:ascii="仿宋" w:hAnsi="仿宋" w:eastAsia="仿宋" w:cs="仿宋"/>
                <w:color w:val="auto"/>
                <w:sz w:val="24"/>
                <w:highlight w:val="none"/>
              </w:rPr>
            </w:pPr>
          </w:p>
        </w:tc>
      </w:tr>
      <w:tr w14:paraId="403712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1E2187">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2B8432D2">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055DD9A4">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3A6A0063">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16608248">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321C245B">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77FFF17B">
            <w:pPr>
              <w:pStyle w:val="6"/>
              <w:keepNext/>
              <w:spacing w:after="0" w:line="440" w:lineRule="exact"/>
              <w:ind w:left="63" w:right="63"/>
              <w:rPr>
                <w:rFonts w:hint="eastAsia" w:ascii="仿宋" w:hAnsi="仿宋" w:eastAsia="仿宋" w:cs="仿宋"/>
                <w:color w:val="auto"/>
                <w:sz w:val="24"/>
                <w:highlight w:val="none"/>
              </w:rPr>
            </w:pPr>
          </w:p>
        </w:tc>
      </w:tr>
      <w:tr w14:paraId="61E81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92C9C4">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0FEA88C8">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18649FF7">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2434DF40">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4029A7A9">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18097C04">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29395040">
            <w:pPr>
              <w:pStyle w:val="6"/>
              <w:keepNext/>
              <w:spacing w:after="0" w:line="440" w:lineRule="exact"/>
              <w:ind w:left="63" w:right="63"/>
              <w:rPr>
                <w:rFonts w:hint="eastAsia" w:ascii="仿宋" w:hAnsi="仿宋" w:eastAsia="仿宋" w:cs="仿宋"/>
                <w:color w:val="auto"/>
                <w:sz w:val="24"/>
                <w:highlight w:val="none"/>
              </w:rPr>
            </w:pPr>
          </w:p>
        </w:tc>
      </w:tr>
      <w:tr w14:paraId="2B1F1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2A3F53">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03640469">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5F28B8FF">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7DA1BCEA">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5DB01E04">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5919B269">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693F7714">
            <w:pPr>
              <w:pStyle w:val="6"/>
              <w:keepNext/>
              <w:spacing w:after="0" w:line="440" w:lineRule="exact"/>
              <w:ind w:left="63" w:right="63"/>
              <w:rPr>
                <w:rFonts w:hint="eastAsia" w:ascii="仿宋" w:hAnsi="仿宋" w:eastAsia="仿宋" w:cs="仿宋"/>
                <w:color w:val="auto"/>
                <w:sz w:val="24"/>
                <w:highlight w:val="none"/>
              </w:rPr>
            </w:pPr>
          </w:p>
        </w:tc>
      </w:tr>
      <w:tr w14:paraId="433D57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8BC7A4">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49056738">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70CC669F">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15FCFEEA">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1EA0FF3E">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06F0163E">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0D72C150">
            <w:pPr>
              <w:pStyle w:val="6"/>
              <w:keepNext/>
              <w:spacing w:after="0" w:line="440" w:lineRule="exact"/>
              <w:ind w:left="63" w:right="63"/>
              <w:rPr>
                <w:rFonts w:hint="eastAsia" w:ascii="仿宋" w:hAnsi="仿宋" w:eastAsia="仿宋" w:cs="仿宋"/>
                <w:color w:val="auto"/>
                <w:sz w:val="24"/>
                <w:highlight w:val="none"/>
              </w:rPr>
            </w:pPr>
          </w:p>
        </w:tc>
      </w:tr>
      <w:tr w14:paraId="7804CB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850888">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4CD50091">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2DF43A3D">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3923C530">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6F83C5D1">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0EB6974D">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2195EC29">
            <w:pPr>
              <w:pStyle w:val="6"/>
              <w:keepNext/>
              <w:spacing w:after="0" w:line="440" w:lineRule="exact"/>
              <w:ind w:left="63" w:right="63"/>
              <w:rPr>
                <w:rFonts w:hint="eastAsia" w:ascii="仿宋" w:hAnsi="仿宋" w:eastAsia="仿宋" w:cs="仿宋"/>
                <w:color w:val="auto"/>
                <w:sz w:val="24"/>
                <w:highlight w:val="none"/>
              </w:rPr>
            </w:pPr>
          </w:p>
        </w:tc>
      </w:tr>
      <w:tr w14:paraId="61709D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377D6E">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2EB8A31">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38C1E51D">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3C8D1B9A">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59EBA46B">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69413B8B">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2E098063">
            <w:pPr>
              <w:pStyle w:val="6"/>
              <w:keepNext/>
              <w:spacing w:after="0" w:line="440" w:lineRule="exact"/>
              <w:ind w:left="63" w:right="63"/>
              <w:rPr>
                <w:rFonts w:hint="eastAsia" w:ascii="仿宋" w:hAnsi="仿宋" w:eastAsia="仿宋" w:cs="仿宋"/>
                <w:color w:val="auto"/>
                <w:sz w:val="24"/>
                <w:highlight w:val="none"/>
              </w:rPr>
            </w:pPr>
          </w:p>
        </w:tc>
      </w:tr>
      <w:tr w14:paraId="0ACF3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5BB59E6">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0B957FD2">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14FA3FE9">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627CCCE2">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6A598ACC">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7F67E850">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40269546">
            <w:pPr>
              <w:pStyle w:val="6"/>
              <w:keepNext/>
              <w:spacing w:after="0" w:line="440" w:lineRule="exact"/>
              <w:ind w:left="63" w:right="63"/>
              <w:rPr>
                <w:rFonts w:hint="eastAsia" w:ascii="仿宋" w:hAnsi="仿宋" w:eastAsia="仿宋" w:cs="仿宋"/>
                <w:color w:val="auto"/>
                <w:sz w:val="24"/>
                <w:highlight w:val="none"/>
              </w:rPr>
            </w:pPr>
          </w:p>
        </w:tc>
      </w:tr>
      <w:tr w14:paraId="3C9A0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A52B88">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62CBA4B">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73A176B2">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1E8DAD79">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5CDDEAF2">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3909C1D0">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344B1D05">
            <w:pPr>
              <w:pStyle w:val="6"/>
              <w:keepNext/>
              <w:spacing w:after="0" w:line="440" w:lineRule="exact"/>
              <w:ind w:left="63" w:right="63"/>
              <w:rPr>
                <w:rFonts w:hint="eastAsia" w:ascii="仿宋" w:hAnsi="仿宋" w:eastAsia="仿宋" w:cs="仿宋"/>
                <w:color w:val="auto"/>
                <w:sz w:val="24"/>
                <w:highlight w:val="none"/>
              </w:rPr>
            </w:pPr>
          </w:p>
        </w:tc>
      </w:tr>
      <w:tr w14:paraId="2F44C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B7CCF5">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6D5AFC76">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2781B9C5">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05B5D944">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58402C46">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76C962D2">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32232E6F">
            <w:pPr>
              <w:pStyle w:val="6"/>
              <w:keepNext/>
              <w:spacing w:after="0" w:line="440" w:lineRule="exact"/>
              <w:ind w:left="63" w:right="63"/>
              <w:rPr>
                <w:rFonts w:hint="eastAsia" w:ascii="仿宋" w:hAnsi="仿宋" w:eastAsia="仿宋" w:cs="仿宋"/>
                <w:color w:val="auto"/>
                <w:sz w:val="24"/>
                <w:highlight w:val="none"/>
              </w:rPr>
            </w:pPr>
          </w:p>
        </w:tc>
      </w:tr>
      <w:tr w14:paraId="62B28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C22D2B">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5205E03">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692406DF">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6E00D4F3">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1EA1B7F9">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2EC584C5">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06337C9C">
            <w:pPr>
              <w:pStyle w:val="6"/>
              <w:keepNext/>
              <w:spacing w:after="0" w:line="440" w:lineRule="exact"/>
              <w:ind w:left="63" w:right="63"/>
              <w:rPr>
                <w:rFonts w:hint="eastAsia" w:ascii="仿宋" w:hAnsi="仿宋" w:eastAsia="仿宋" w:cs="仿宋"/>
                <w:color w:val="auto"/>
                <w:sz w:val="24"/>
                <w:highlight w:val="none"/>
              </w:rPr>
            </w:pPr>
          </w:p>
        </w:tc>
      </w:tr>
      <w:tr w14:paraId="7D9628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FC1F42">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1823E61">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3C6026DD">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5B1BD994">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46EC15D1">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7E2755E1">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2CCBB330">
            <w:pPr>
              <w:pStyle w:val="6"/>
              <w:keepNext/>
              <w:spacing w:after="0" w:line="440" w:lineRule="exact"/>
              <w:ind w:left="63" w:right="63"/>
              <w:rPr>
                <w:rFonts w:hint="eastAsia" w:ascii="仿宋" w:hAnsi="仿宋" w:eastAsia="仿宋" w:cs="仿宋"/>
                <w:color w:val="auto"/>
                <w:sz w:val="24"/>
                <w:highlight w:val="none"/>
              </w:rPr>
            </w:pPr>
          </w:p>
        </w:tc>
      </w:tr>
      <w:tr w14:paraId="0F28A3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E1D7BE">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6ED60B4C">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7138D3CC">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412600CA">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3AE9B125">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162EE446">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0CE74124">
            <w:pPr>
              <w:pStyle w:val="6"/>
              <w:keepNext/>
              <w:spacing w:after="0" w:line="440" w:lineRule="exact"/>
              <w:ind w:left="63" w:right="63"/>
              <w:rPr>
                <w:rFonts w:hint="eastAsia" w:ascii="仿宋" w:hAnsi="仿宋" w:eastAsia="仿宋" w:cs="仿宋"/>
                <w:color w:val="auto"/>
                <w:sz w:val="24"/>
                <w:highlight w:val="none"/>
              </w:rPr>
            </w:pPr>
          </w:p>
        </w:tc>
      </w:tr>
    </w:tbl>
    <w:p w14:paraId="41EA9573">
      <w:pPr>
        <w:spacing w:before="156" w:beforeLines="50" w:after="156" w:afterLines="50" w:line="440" w:lineRule="exact"/>
        <w:rPr>
          <w:rFonts w:hint="eastAsia" w:ascii="仿宋" w:hAnsi="仿宋" w:eastAsia="仿宋" w:cs="仿宋"/>
          <w:color w:val="auto"/>
          <w:sz w:val="24"/>
          <w:highlight w:val="none"/>
        </w:rPr>
      </w:pPr>
    </w:p>
    <w:p w14:paraId="18FEC09A">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11-2：工程设备暂估价表</w:t>
      </w:r>
    </w:p>
    <w:tbl>
      <w:tblPr>
        <w:tblStyle w:val="16"/>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4554B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6763D7E">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984" w:type="dxa"/>
            <w:tcBorders>
              <w:top w:val="single" w:color="auto" w:sz="12" w:space="0"/>
              <w:bottom w:val="double" w:color="auto" w:sz="6" w:space="0"/>
            </w:tcBorders>
            <w:noWrap w:val="0"/>
            <w:vAlign w:val="top"/>
          </w:tcPr>
          <w:p w14:paraId="2B1AB15D">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名称</w:t>
            </w:r>
          </w:p>
        </w:tc>
        <w:tc>
          <w:tcPr>
            <w:tcW w:w="851" w:type="dxa"/>
            <w:tcBorders>
              <w:top w:val="single" w:color="auto" w:sz="12" w:space="0"/>
              <w:bottom w:val="double" w:color="auto" w:sz="6" w:space="0"/>
            </w:tcBorders>
            <w:noWrap w:val="0"/>
            <w:vAlign w:val="top"/>
          </w:tcPr>
          <w:p w14:paraId="3643BFCF">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单位</w:t>
            </w:r>
          </w:p>
        </w:tc>
        <w:tc>
          <w:tcPr>
            <w:tcW w:w="774" w:type="dxa"/>
            <w:tcBorders>
              <w:top w:val="single" w:color="auto" w:sz="12" w:space="0"/>
              <w:bottom w:val="double" w:color="auto" w:sz="6" w:space="0"/>
            </w:tcBorders>
            <w:noWrap w:val="0"/>
            <w:vAlign w:val="top"/>
          </w:tcPr>
          <w:p w14:paraId="2A258DF5">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1352" w:type="dxa"/>
            <w:tcBorders>
              <w:top w:val="single" w:color="auto" w:sz="12" w:space="0"/>
              <w:bottom w:val="double" w:color="auto" w:sz="6" w:space="0"/>
            </w:tcBorders>
            <w:noWrap w:val="0"/>
            <w:vAlign w:val="top"/>
          </w:tcPr>
          <w:p w14:paraId="15597FCD">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单价（元）</w:t>
            </w:r>
          </w:p>
        </w:tc>
        <w:tc>
          <w:tcPr>
            <w:tcW w:w="1418" w:type="dxa"/>
            <w:tcBorders>
              <w:top w:val="single" w:color="auto" w:sz="12" w:space="0"/>
              <w:bottom w:val="double" w:color="auto" w:sz="6" w:space="0"/>
            </w:tcBorders>
            <w:noWrap w:val="0"/>
            <w:vAlign w:val="top"/>
          </w:tcPr>
          <w:p w14:paraId="22AC0C66">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合价（元）</w:t>
            </w:r>
          </w:p>
        </w:tc>
        <w:tc>
          <w:tcPr>
            <w:tcW w:w="1701" w:type="dxa"/>
            <w:tcBorders>
              <w:top w:val="single" w:color="auto" w:sz="12" w:space="0"/>
              <w:bottom w:val="double" w:color="auto" w:sz="6" w:space="0"/>
            </w:tcBorders>
            <w:noWrap w:val="0"/>
            <w:vAlign w:val="top"/>
          </w:tcPr>
          <w:p w14:paraId="049E4140">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32CF7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BEE6119">
            <w:pPr>
              <w:pStyle w:val="6"/>
              <w:keepNext/>
              <w:spacing w:after="0" w:line="440" w:lineRule="exact"/>
              <w:ind w:left="63" w:right="63"/>
              <w:rPr>
                <w:rFonts w:hint="eastAsia" w:ascii="仿宋" w:hAnsi="仿宋" w:eastAsia="仿宋" w:cs="仿宋"/>
                <w:color w:val="auto"/>
                <w:sz w:val="24"/>
                <w:highlight w:val="none"/>
              </w:rPr>
            </w:pPr>
          </w:p>
        </w:tc>
        <w:tc>
          <w:tcPr>
            <w:tcW w:w="1984" w:type="dxa"/>
            <w:tcBorders>
              <w:top w:val="double" w:color="auto" w:sz="6" w:space="0"/>
              <w:bottom w:val="single" w:color="auto" w:sz="6" w:space="0"/>
            </w:tcBorders>
            <w:noWrap w:val="0"/>
            <w:vAlign w:val="top"/>
          </w:tcPr>
          <w:p w14:paraId="3A186A48">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double" w:color="auto" w:sz="6" w:space="0"/>
              <w:bottom w:val="single" w:color="auto" w:sz="6" w:space="0"/>
            </w:tcBorders>
            <w:noWrap w:val="0"/>
            <w:vAlign w:val="top"/>
          </w:tcPr>
          <w:p w14:paraId="462C33D6">
            <w:pPr>
              <w:pStyle w:val="6"/>
              <w:keepNext/>
              <w:spacing w:after="0" w:line="440" w:lineRule="exact"/>
              <w:ind w:left="63" w:right="63"/>
              <w:rPr>
                <w:rFonts w:hint="eastAsia" w:ascii="仿宋" w:hAnsi="仿宋" w:eastAsia="仿宋" w:cs="仿宋"/>
                <w:color w:val="auto"/>
                <w:sz w:val="24"/>
                <w:highlight w:val="none"/>
              </w:rPr>
            </w:pPr>
          </w:p>
        </w:tc>
        <w:tc>
          <w:tcPr>
            <w:tcW w:w="774" w:type="dxa"/>
            <w:tcBorders>
              <w:top w:val="double" w:color="auto" w:sz="6" w:space="0"/>
              <w:bottom w:val="single" w:color="auto" w:sz="6" w:space="0"/>
            </w:tcBorders>
            <w:noWrap w:val="0"/>
            <w:vAlign w:val="top"/>
          </w:tcPr>
          <w:p w14:paraId="30E19477">
            <w:pPr>
              <w:pStyle w:val="6"/>
              <w:keepNext/>
              <w:spacing w:after="0" w:line="440" w:lineRule="exact"/>
              <w:ind w:left="63" w:right="63"/>
              <w:rPr>
                <w:rFonts w:hint="eastAsia" w:ascii="仿宋" w:hAnsi="仿宋" w:eastAsia="仿宋" w:cs="仿宋"/>
                <w:color w:val="auto"/>
                <w:sz w:val="24"/>
                <w:highlight w:val="none"/>
              </w:rPr>
            </w:pPr>
          </w:p>
        </w:tc>
        <w:tc>
          <w:tcPr>
            <w:tcW w:w="1352" w:type="dxa"/>
            <w:tcBorders>
              <w:top w:val="double" w:color="auto" w:sz="6" w:space="0"/>
              <w:bottom w:val="single" w:color="auto" w:sz="6" w:space="0"/>
            </w:tcBorders>
            <w:noWrap w:val="0"/>
            <w:vAlign w:val="top"/>
          </w:tcPr>
          <w:p w14:paraId="3B0DAA65">
            <w:pPr>
              <w:pStyle w:val="6"/>
              <w:keepNext/>
              <w:spacing w:after="0" w:line="440" w:lineRule="exact"/>
              <w:ind w:left="63" w:right="63"/>
              <w:rPr>
                <w:rFonts w:hint="eastAsia" w:ascii="仿宋" w:hAnsi="仿宋" w:eastAsia="仿宋" w:cs="仿宋"/>
                <w:color w:val="auto"/>
                <w:sz w:val="24"/>
                <w:highlight w:val="none"/>
              </w:rPr>
            </w:pPr>
          </w:p>
        </w:tc>
        <w:tc>
          <w:tcPr>
            <w:tcW w:w="1418" w:type="dxa"/>
            <w:tcBorders>
              <w:top w:val="double" w:color="auto" w:sz="6" w:space="0"/>
              <w:bottom w:val="single" w:color="auto" w:sz="6" w:space="0"/>
            </w:tcBorders>
            <w:noWrap w:val="0"/>
            <w:vAlign w:val="top"/>
          </w:tcPr>
          <w:p w14:paraId="458B832E">
            <w:pPr>
              <w:pStyle w:val="6"/>
              <w:keepNext/>
              <w:spacing w:after="0" w:line="440" w:lineRule="exact"/>
              <w:ind w:left="63" w:right="63"/>
              <w:rPr>
                <w:rFonts w:hint="eastAsia" w:ascii="仿宋" w:hAnsi="仿宋" w:eastAsia="仿宋" w:cs="仿宋"/>
                <w:color w:val="auto"/>
                <w:sz w:val="24"/>
                <w:highlight w:val="none"/>
              </w:rPr>
            </w:pPr>
          </w:p>
        </w:tc>
        <w:tc>
          <w:tcPr>
            <w:tcW w:w="1701" w:type="dxa"/>
            <w:tcBorders>
              <w:top w:val="double" w:color="auto" w:sz="6" w:space="0"/>
              <w:bottom w:val="single" w:color="auto" w:sz="6" w:space="0"/>
            </w:tcBorders>
            <w:noWrap w:val="0"/>
            <w:vAlign w:val="top"/>
          </w:tcPr>
          <w:p w14:paraId="05C8E61C">
            <w:pPr>
              <w:pStyle w:val="6"/>
              <w:keepNext/>
              <w:spacing w:after="0" w:line="440" w:lineRule="exact"/>
              <w:ind w:left="63" w:right="63"/>
              <w:rPr>
                <w:rFonts w:hint="eastAsia" w:ascii="仿宋" w:hAnsi="仿宋" w:eastAsia="仿宋" w:cs="仿宋"/>
                <w:color w:val="auto"/>
                <w:sz w:val="24"/>
                <w:highlight w:val="none"/>
              </w:rPr>
            </w:pPr>
          </w:p>
        </w:tc>
      </w:tr>
      <w:tr w14:paraId="14FF06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2162742">
            <w:pPr>
              <w:pStyle w:val="6"/>
              <w:keepNext/>
              <w:spacing w:after="0" w:line="440" w:lineRule="exact"/>
              <w:ind w:left="63" w:right="63"/>
              <w:rPr>
                <w:rFonts w:hint="eastAsia" w:ascii="仿宋" w:hAnsi="仿宋" w:eastAsia="仿宋" w:cs="仿宋"/>
                <w:color w:val="auto"/>
                <w:sz w:val="24"/>
                <w:highlight w:val="none"/>
              </w:rPr>
            </w:pPr>
          </w:p>
        </w:tc>
        <w:tc>
          <w:tcPr>
            <w:tcW w:w="1984" w:type="dxa"/>
            <w:tcBorders>
              <w:top w:val="nil"/>
            </w:tcBorders>
            <w:noWrap w:val="0"/>
            <w:vAlign w:val="top"/>
          </w:tcPr>
          <w:p w14:paraId="05349B00">
            <w:pPr>
              <w:pStyle w:val="6"/>
              <w:keepNext/>
              <w:spacing w:after="0" w:line="440" w:lineRule="exact"/>
              <w:ind w:left="63" w:right="63"/>
              <w:rPr>
                <w:rFonts w:hint="eastAsia" w:ascii="仿宋" w:hAnsi="仿宋" w:eastAsia="仿宋" w:cs="仿宋"/>
                <w:color w:val="auto"/>
                <w:sz w:val="24"/>
                <w:highlight w:val="none"/>
              </w:rPr>
            </w:pPr>
          </w:p>
        </w:tc>
        <w:tc>
          <w:tcPr>
            <w:tcW w:w="851" w:type="dxa"/>
            <w:tcBorders>
              <w:top w:val="nil"/>
            </w:tcBorders>
            <w:noWrap w:val="0"/>
            <w:vAlign w:val="top"/>
          </w:tcPr>
          <w:p w14:paraId="054181E3">
            <w:pPr>
              <w:pStyle w:val="6"/>
              <w:keepNext/>
              <w:spacing w:after="0" w:line="440" w:lineRule="exact"/>
              <w:ind w:left="63" w:right="63"/>
              <w:rPr>
                <w:rFonts w:hint="eastAsia" w:ascii="仿宋" w:hAnsi="仿宋" w:eastAsia="仿宋" w:cs="仿宋"/>
                <w:color w:val="auto"/>
                <w:sz w:val="24"/>
                <w:highlight w:val="none"/>
              </w:rPr>
            </w:pPr>
          </w:p>
        </w:tc>
        <w:tc>
          <w:tcPr>
            <w:tcW w:w="774" w:type="dxa"/>
            <w:tcBorders>
              <w:top w:val="nil"/>
            </w:tcBorders>
            <w:noWrap w:val="0"/>
            <w:vAlign w:val="top"/>
          </w:tcPr>
          <w:p w14:paraId="6EA492EE">
            <w:pPr>
              <w:pStyle w:val="6"/>
              <w:keepNext/>
              <w:spacing w:after="0" w:line="440" w:lineRule="exact"/>
              <w:ind w:left="63" w:right="63"/>
              <w:rPr>
                <w:rFonts w:hint="eastAsia" w:ascii="仿宋" w:hAnsi="仿宋" w:eastAsia="仿宋" w:cs="仿宋"/>
                <w:color w:val="auto"/>
                <w:sz w:val="24"/>
                <w:highlight w:val="none"/>
              </w:rPr>
            </w:pPr>
          </w:p>
        </w:tc>
        <w:tc>
          <w:tcPr>
            <w:tcW w:w="1352" w:type="dxa"/>
            <w:tcBorders>
              <w:top w:val="nil"/>
            </w:tcBorders>
            <w:noWrap w:val="0"/>
            <w:vAlign w:val="top"/>
          </w:tcPr>
          <w:p w14:paraId="6D1ADB6C">
            <w:pPr>
              <w:pStyle w:val="6"/>
              <w:keepNext/>
              <w:spacing w:after="0" w:line="440" w:lineRule="exact"/>
              <w:ind w:left="63" w:right="63"/>
              <w:rPr>
                <w:rFonts w:hint="eastAsia" w:ascii="仿宋" w:hAnsi="仿宋" w:eastAsia="仿宋" w:cs="仿宋"/>
                <w:color w:val="auto"/>
                <w:sz w:val="24"/>
                <w:highlight w:val="none"/>
              </w:rPr>
            </w:pPr>
          </w:p>
        </w:tc>
        <w:tc>
          <w:tcPr>
            <w:tcW w:w="1418" w:type="dxa"/>
            <w:tcBorders>
              <w:top w:val="nil"/>
            </w:tcBorders>
            <w:noWrap w:val="0"/>
            <w:vAlign w:val="top"/>
          </w:tcPr>
          <w:p w14:paraId="64E5FD81">
            <w:pPr>
              <w:pStyle w:val="6"/>
              <w:keepNext/>
              <w:spacing w:after="0" w:line="440" w:lineRule="exact"/>
              <w:ind w:left="63" w:right="63"/>
              <w:rPr>
                <w:rFonts w:hint="eastAsia" w:ascii="仿宋" w:hAnsi="仿宋" w:eastAsia="仿宋" w:cs="仿宋"/>
                <w:color w:val="auto"/>
                <w:sz w:val="24"/>
                <w:highlight w:val="none"/>
              </w:rPr>
            </w:pPr>
          </w:p>
        </w:tc>
        <w:tc>
          <w:tcPr>
            <w:tcW w:w="1701" w:type="dxa"/>
            <w:tcBorders>
              <w:top w:val="nil"/>
            </w:tcBorders>
            <w:noWrap w:val="0"/>
            <w:vAlign w:val="top"/>
          </w:tcPr>
          <w:p w14:paraId="1A686E44">
            <w:pPr>
              <w:pStyle w:val="6"/>
              <w:keepNext/>
              <w:spacing w:after="0" w:line="440" w:lineRule="exact"/>
              <w:ind w:left="63" w:right="63"/>
              <w:rPr>
                <w:rFonts w:hint="eastAsia" w:ascii="仿宋" w:hAnsi="仿宋" w:eastAsia="仿宋" w:cs="仿宋"/>
                <w:color w:val="auto"/>
                <w:sz w:val="24"/>
                <w:highlight w:val="none"/>
              </w:rPr>
            </w:pPr>
          </w:p>
        </w:tc>
      </w:tr>
      <w:tr w14:paraId="6EED18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01E479">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03C993D3">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22D31C00">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7C8F1575">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0FFE82A5">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73CE9BC1">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6D2E36C2">
            <w:pPr>
              <w:pStyle w:val="6"/>
              <w:keepNext/>
              <w:spacing w:after="0" w:line="440" w:lineRule="exact"/>
              <w:ind w:left="63" w:right="63"/>
              <w:rPr>
                <w:rFonts w:hint="eastAsia" w:ascii="仿宋" w:hAnsi="仿宋" w:eastAsia="仿宋" w:cs="仿宋"/>
                <w:color w:val="auto"/>
                <w:sz w:val="24"/>
                <w:highlight w:val="none"/>
              </w:rPr>
            </w:pPr>
          </w:p>
        </w:tc>
      </w:tr>
      <w:tr w14:paraId="2E7D84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6C6FAB">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37B24B9">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36C74AA9">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5673D60C">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02B370F1">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2E1A7F6A">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6AECF55B">
            <w:pPr>
              <w:pStyle w:val="6"/>
              <w:keepNext/>
              <w:spacing w:after="0" w:line="440" w:lineRule="exact"/>
              <w:ind w:left="63" w:right="63"/>
              <w:rPr>
                <w:rFonts w:hint="eastAsia" w:ascii="仿宋" w:hAnsi="仿宋" w:eastAsia="仿宋" w:cs="仿宋"/>
                <w:color w:val="auto"/>
                <w:sz w:val="24"/>
                <w:highlight w:val="none"/>
              </w:rPr>
            </w:pPr>
          </w:p>
        </w:tc>
      </w:tr>
      <w:tr w14:paraId="67085A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10EFC2D">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636A05E6">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594DC225">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669878F6">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479080AB">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63DAC9FC">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19C4EF7D">
            <w:pPr>
              <w:pStyle w:val="6"/>
              <w:keepNext/>
              <w:spacing w:after="0" w:line="440" w:lineRule="exact"/>
              <w:ind w:left="63" w:right="63"/>
              <w:rPr>
                <w:rFonts w:hint="eastAsia" w:ascii="仿宋" w:hAnsi="仿宋" w:eastAsia="仿宋" w:cs="仿宋"/>
                <w:color w:val="auto"/>
                <w:sz w:val="24"/>
                <w:highlight w:val="none"/>
              </w:rPr>
            </w:pPr>
          </w:p>
        </w:tc>
      </w:tr>
      <w:tr w14:paraId="3633A3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B96706">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B22B316">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65C01B9E">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76D2C950">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23200886">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2567F564">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51395F99">
            <w:pPr>
              <w:pStyle w:val="6"/>
              <w:keepNext/>
              <w:spacing w:after="0" w:line="440" w:lineRule="exact"/>
              <w:ind w:left="63" w:right="63"/>
              <w:rPr>
                <w:rFonts w:hint="eastAsia" w:ascii="仿宋" w:hAnsi="仿宋" w:eastAsia="仿宋" w:cs="仿宋"/>
                <w:color w:val="auto"/>
                <w:sz w:val="24"/>
                <w:highlight w:val="none"/>
              </w:rPr>
            </w:pPr>
          </w:p>
        </w:tc>
      </w:tr>
      <w:tr w14:paraId="0E215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B2E907">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F242062">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6BA02ADE">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647F91EF">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49C1644F">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5BFF50B9">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1062134B">
            <w:pPr>
              <w:pStyle w:val="6"/>
              <w:keepNext/>
              <w:spacing w:after="0" w:line="440" w:lineRule="exact"/>
              <w:ind w:left="63" w:right="63"/>
              <w:rPr>
                <w:rFonts w:hint="eastAsia" w:ascii="仿宋" w:hAnsi="仿宋" w:eastAsia="仿宋" w:cs="仿宋"/>
                <w:color w:val="auto"/>
                <w:sz w:val="24"/>
                <w:highlight w:val="none"/>
              </w:rPr>
            </w:pPr>
          </w:p>
        </w:tc>
      </w:tr>
      <w:tr w14:paraId="7ABE11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19A085">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673F830B">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0EB15D64">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2942556E">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2FCF2D1B">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76299965">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26FF0E2F">
            <w:pPr>
              <w:pStyle w:val="6"/>
              <w:keepNext/>
              <w:spacing w:after="0" w:line="440" w:lineRule="exact"/>
              <w:ind w:left="63" w:right="63"/>
              <w:rPr>
                <w:rFonts w:hint="eastAsia" w:ascii="仿宋" w:hAnsi="仿宋" w:eastAsia="仿宋" w:cs="仿宋"/>
                <w:color w:val="auto"/>
                <w:sz w:val="24"/>
                <w:highlight w:val="none"/>
              </w:rPr>
            </w:pPr>
          </w:p>
        </w:tc>
      </w:tr>
      <w:tr w14:paraId="7F624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D4BC23">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2511A22">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5BE968E5">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4B2D1678">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4379D605">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0FC61181">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07B0FB11">
            <w:pPr>
              <w:pStyle w:val="6"/>
              <w:keepNext/>
              <w:spacing w:after="0" w:line="440" w:lineRule="exact"/>
              <w:ind w:left="63" w:right="63"/>
              <w:rPr>
                <w:rFonts w:hint="eastAsia" w:ascii="仿宋" w:hAnsi="仿宋" w:eastAsia="仿宋" w:cs="仿宋"/>
                <w:color w:val="auto"/>
                <w:sz w:val="24"/>
                <w:highlight w:val="none"/>
              </w:rPr>
            </w:pPr>
          </w:p>
        </w:tc>
      </w:tr>
      <w:tr w14:paraId="300D5D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830A8D">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65432939">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48231700">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39CD3420">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42E9600E">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003281BA">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4AE53A8F">
            <w:pPr>
              <w:pStyle w:val="6"/>
              <w:keepNext/>
              <w:spacing w:after="0" w:line="440" w:lineRule="exact"/>
              <w:ind w:left="63" w:right="63"/>
              <w:rPr>
                <w:rFonts w:hint="eastAsia" w:ascii="仿宋" w:hAnsi="仿宋" w:eastAsia="仿宋" w:cs="仿宋"/>
                <w:color w:val="auto"/>
                <w:sz w:val="24"/>
                <w:highlight w:val="none"/>
              </w:rPr>
            </w:pPr>
          </w:p>
        </w:tc>
      </w:tr>
      <w:tr w14:paraId="366BF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8FE6A5">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64C26072">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767BF6F7">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287FC3F8">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5CED1E53">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11F2CECF">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798A0C87">
            <w:pPr>
              <w:pStyle w:val="6"/>
              <w:keepNext/>
              <w:spacing w:after="0" w:line="440" w:lineRule="exact"/>
              <w:ind w:left="63" w:right="63"/>
              <w:rPr>
                <w:rFonts w:hint="eastAsia" w:ascii="仿宋" w:hAnsi="仿宋" w:eastAsia="仿宋" w:cs="仿宋"/>
                <w:color w:val="auto"/>
                <w:sz w:val="24"/>
                <w:highlight w:val="none"/>
              </w:rPr>
            </w:pPr>
          </w:p>
        </w:tc>
      </w:tr>
      <w:tr w14:paraId="09570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F5AC05">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45492843">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6B6C07BC">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6EFA6398">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42B73FCB">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7FF6A576">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4423E80D">
            <w:pPr>
              <w:pStyle w:val="6"/>
              <w:keepNext/>
              <w:spacing w:after="0" w:line="440" w:lineRule="exact"/>
              <w:ind w:left="63" w:right="63"/>
              <w:rPr>
                <w:rFonts w:hint="eastAsia" w:ascii="仿宋" w:hAnsi="仿宋" w:eastAsia="仿宋" w:cs="仿宋"/>
                <w:color w:val="auto"/>
                <w:sz w:val="24"/>
                <w:highlight w:val="none"/>
              </w:rPr>
            </w:pPr>
          </w:p>
        </w:tc>
      </w:tr>
      <w:tr w14:paraId="692A22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B31BEC">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09E86B2">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1CABD15C">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0BB7DD00">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03C5CD84">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6D8152BE">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58E8FC40">
            <w:pPr>
              <w:pStyle w:val="6"/>
              <w:keepNext/>
              <w:spacing w:after="0" w:line="440" w:lineRule="exact"/>
              <w:ind w:left="63" w:right="63"/>
              <w:rPr>
                <w:rFonts w:hint="eastAsia" w:ascii="仿宋" w:hAnsi="仿宋" w:eastAsia="仿宋" w:cs="仿宋"/>
                <w:color w:val="auto"/>
                <w:sz w:val="24"/>
                <w:highlight w:val="none"/>
              </w:rPr>
            </w:pPr>
          </w:p>
        </w:tc>
      </w:tr>
      <w:tr w14:paraId="5ABC09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F45418">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07E822B0">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1B9B2DE9">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29A63DE9">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1C0A488A">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10395269">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2CA79C53">
            <w:pPr>
              <w:pStyle w:val="6"/>
              <w:keepNext/>
              <w:spacing w:after="0" w:line="440" w:lineRule="exact"/>
              <w:ind w:left="63" w:right="63"/>
              <w:rPr>
                <w:rFonts w:hint="eastAsia" w:ascii="仿宋" w:hAnsi="仿宋" w:eastAsia="仿宋" w:cs="仿宋"/>
                <w:color w:val="auto"/>
                <w:sz w:val="24"/>
                <w:highlight w:val="none"/>
              </w:rPr>
            </w:pPr>
          </w:p>
        </w:tc>
      </w:tr>
      <w:tr w14:paraId="04F38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90BE2C">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9B2F67F">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0F1305C4">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3DC593DD">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29F28795">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6EA7DB9E">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08DEBFCB">
            <w:pPr>
              <w:pStyle w:val="6"/>
              <w:keepNext/>
              <w:spacing w:after="0" w:line="440" w:lineRule="exact"/>
              <w:ind w:left="63" w:right="63"/>
              <w:rPr>
                <w:rFonts w:hint="eastAsia" w:ascii="仿宋" w:hAnsi="仿宋" w:eastAsia="仿宋" w:cs="仿宋"/>
                <w:color w:val="auto"/>
                <w:sz w:val="24"/>
                <w:highlight w:val="none"/>
              </w:rPr>
            </w:pPr>
          </w:p>
        </w:tc>
      </w:tr>
      <w:tr w14:paraId="77CAB5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1E534C">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5B5B536">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1288A373">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14094CFD">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1563FC2F">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2AE2A673">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026489EA">
            <w:pPr>
              <w:pStyle w:val="6"/>
              <w:keepNext/>
              <w:spacing w:after="0" w:line="440" w:lineRule="exact"/>
              <w:ind w:left="63" w:right="63"/>
              <w:rPr>
                <w:rFonts w:hint="eastAsia" w:ascii="仿宋" w:hAnsi="仿宋" w:eastAsia="仿宋" w:cs="仿宋"/>
                <w:color w:val="auto"/>
                <w:sz w:val="24"/>
                <w:highlight w:val="none"/>
              </w:rPr>
            </w:pPr>
          </w:p>
        </w:tc>
      </w:tr>
      <w:tr w14:paraId="7D5FB6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9E3BB55">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00749E02">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20BD38D7">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06AA9D5B">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3775D8A4">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2C32B545">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333A6A7D">
            <w:pPr>
              <w:pStyle w:val="6"/>
              <w:keepNext/>
              <w:spacing w:after="0" w:line="440" w:lineRule="exact"/>
              <w:ind w:left="63" w:right="63"/>
              <w:rPr>
                <w:rFonts w:hint="eastAsia" w:ascii="仿宋" w:hAnsi="仿宋" w:eastAsia="仿宋" w:cs="仿宋"/>
                <w:color w:val="auto"/>
                <w:sz w:val="24"/>
                <w:highlight w:val="none"/>
              </w:rPr>
            </w:pPr>
          </w:p>
        </w:tc>
      </w:tr>
      <w:tr w14:paraId="2697F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FCE6CB">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044DF23">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5148D6F9">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25BD9E45">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018A5E3D">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308BF915">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2A752CB0">
            <w:pPr>
              <w:pStyle w:val="6"/>
              <w:keepNext/>
              <w:spacing w:after="0" w:line="440" w:lineRule="exact"/>
              <w:ind w:left="63" w:right="63"/>
              <w:rPr>
                <w:rFonts w:hint="eastAsia" w:ascii="仿宋" w:hAnsi="仿宋" w:eastAsia="仿宋" w:cs="仿宋"/>
                <w:color w:val="auto"/>
                <w:sz w:val="24"/>
                <w:highlight w:val="none"/>
              </w:rPr>
            </w:pPr>
          </w:p>
        </w:tc>
      </w:tr>
      <w:tr w14:paraId="1EE067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9491E2">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3DA7FBA5">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68780404">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4BB9B81A">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6CCB0874">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198AAA03">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0B4B39F6">
            <w:pPr>
              <w:pStyle w:val="6"/>
              <w:keepNext/>
              <w:spacing w:after="0" w:line="440" w:lineRule="exact"/>
              <w:ind w:left="63" w:right="63"/>
              <w:rPr>
                <w:rFonts w:hint="eastAsia" w:ascii="仿宋" w:hAnsi="仿宋" w:eastAsia="仿宋" w:cs="仿宋"/>
                <w:color w:val="auto"/>
                <w:sz w:val="24"/>
                <w:highlight w:val="none"/>
              </w:rPr>
            </w:pPr>
          </w:p>
        </w:tc>
      </w:tr>
      <w:tr w14:paraId="0251BB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C61B9E">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54097DA">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11E01375">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392199DC">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08A352A9">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5FBDFE48">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5A1BBB21">
            <w:pPr>
              <w:pStyle w:val="6"/>
              <w:keepNext/>
              <w:spacing w:after="0" w:line="440" w:lineRule="exact"/>
              <w:ind w:left="63" w:right="63"/>
              <w:rPr>
                <w:rFonts w:hint="eastAsia" w:ascii="仿宋" w:hAnsi="仿宋" w:eastAsia="仿宋" w:cs="仿宋"/>
                <w:color w:val="auto"/>
                <w:sz w:val="24"/>
                <w:highlight w:val="none"/>
              </w:rPr>
            </w:pPr>
          </w:p>
        </w:tc>
      </w:tr>
      <w:tr w14:paraId="3304E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1D2CDD">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2AF4ADE">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009D0134">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126603FB">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530D3769">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7B962C29">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449BAEA5">
            <w:pPr>
              <w:pStyle w:val="6"/>
              <w:keepNext/>
              <w:spacing w:after="0" w:line="440" w:lineRule="exact"/>
              <w:ind w:left="63" w:right="63"/>
              <w:rPr>
                <w:rFonts w:hint="eastAsia" w:ascii="仿宋" w:hAnsi="仿宋" w:eastAsia="仿宋" w:cs="仿宋"/>
                <w:color w:val="auto"/>
                <w:sz w:val="24"/>
                <w:highlight w:val="none"/>
              </w:rPr>
            </w:pPr>
          </w:p>
        </w:tc>
      </w:tr>
      <w:tr w14:paraId="53F19B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8894AA">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23E4F9BD">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4F247077">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11288458">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796FFBC5">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0C174331">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5C31D8C1">
            <w:pPr>
              <w:pStyle w:val="6"/>
              <w:keepNext/>
              <w:spacing w:after="0" w:line="440" w:lineRule="exact"/>
              <w:ind w:left="63" w:right="63"/>
              <w:rPr>
                <w:rFonts w:hint="eastAsia" w:ascii="仿宋" w:hAnsi="仿宋" w:eastAsia="仿宋" w:cs="仿宋"/>
                <w:color w:val="auto"/>
                <w:sz w:val="24"/>
                <w:highlight w:val="none"/>
              </w:rPr>
            </w:pPr>
          </w:p>
        </w:tc>
      </w:tr>
      <w:tr w14:paraId="63155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408B9D2">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090267E4">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7C75D64C">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072440EF">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66C9B345">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16EB2593">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49502506">
            <w:pPr>
              <w:pStyle w:val="6"/>
              <w:keepNext/>
              <w:spacing w:after="0" w:line="440" w:lineRule="exact"/>
              <w:ind w:left="63" w:right="63"/>
              <w:rPr>
                <w:rFonts w:hint="eastAsia" w:ascii="仿宋" w:hAnsi="仿宋" w:eastAsia="仿宋" w:cs="仿宋"/>
                <w:color w:val="auto"/>
                <w:sz w:val="24"/>
                <w:highlight w:val="none"/>
              </w:rPr>
            </w:pPr>
          </w:p>
        </w:tc>
      </w:tr>
      <w:tr w14:paraId="2FE913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C4882F">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02EDFA22">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5B9F1119">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0682D253">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0A6CC109">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1141F5DE">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3B7A49A1">
            <w:pPr>
              <w:pStyle w:val="6"/>
              <w:keepNext/>
              <w:spacing w:after="0" w:line="440" w:lineRule="exact"/>
              <w:ind w:left="63" w:right="63"/>
              <w:rPr>
                <w:rFonts w:hint="eastAsia" w:ascii="仿宋" w:hAnsi="仿宋" w:eastAsia="仿宋" w:cs="仿宋"/>
                <w:color w:val="auto"/>
                <w:sz w:val="24"/>
                <w:highlight w:val="none"/>
              </w:rPr>
            </w:pPr>
          </w:p>
        </w:tc>
      </w:tr>
      <w:tr w14:paraId="4B5A72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69A468">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6573A39">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1621FD1E">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3290CD61">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6C20B464">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484B2B16">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7A277728">
            <w:pPr>
              <w:pStyle w:val="6"/>
              <w:keepNext/>
              <w:spacing w:after="0" w:line="440" w:lineRule="exact"/>
              <w:ind w:left="63" w:right="63"/>
              <w:rPr>
                <w:rFonts w:hint="eastAsia" w:ascii="仿宋" w:hAnsi="仿宋" w:eastAsia="仿宋" w:cs="仿宋"/>
                <w:color w:val="auto"/>
                <w:sz w:val="24"/>
                <w:highlight w:val="none"/>
              </w:rPr>
            </w:pPr>
          </w:p>
        </w:tc>
      </w:tr>
      <w:tr w14:paraId="197CDB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2B850C">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EF13644">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479E41F5">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1EC1AB24">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545E0E1F">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3D723524">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110982D1">
            <w:pPr>
              <w:pStyle w:val="6"/>
              <w:keepNext/>
              <w:spacing w:after="0" w:line="440" w:lineRule="exact"/>
              <w:ind w:left="63" w:right="63"/>
              <w:rPr>
                <w:rFonts w:hint="eastAsia" w:ascii="仿宋" w:hAnsi="仿宋" w:eastAsia="仿宋" w:cs="仿宋"/>
                <w:color w:val="auto"/>
                <w:sz w:val="24"/>
                <w:highlight w:val="none"/>
              </w:rPr>
            </w:pPr>
          </w:p>
        </w:tc>
      </w:tr>
      <w:tr w14:paraId="6456DF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63E8FB">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34612A51">
            <w:pPr>
              <w:pStyle w:val="6"/>
              <w:keepNext/>
              <w:spacing w:after="0" w:line="440" w:lineRule="exact"/>
              <w:ind w:left="63" w:right="63"/>
              <w:rPr>
                <w:rFonts w:hint="eastAsia" w:ascii="仿宋" w:hAnsi="仿宋" w:eastAsia="仿宋" w:cs="仿宋"/>
                <w:color w:val="auto"/>
                <w:sz w:val="24"/>
                <w:highlight w:val="none"/>
              </w:rPr>
            </w:pPr>
          </w:p>
        </w:tc>
        <w:tc>
          <w:tcPr>
            <w:tcW w:w="851" w:type="dxa"/>
            <w:noWrap w:val="0"/>
            <w:vAlign w:val="top"/>
          </w:tcPr>
          <w:p w14:paraId="094669D0">
            <w:pPr>
              <w:pStyle w:val="6"/>
              <w:keepNext/>
              <w:spacing w:after="0" w:line="440" w:lineRule="exact"/>
              <w:ind w:left="63" w:right="63"/>
              <w:rPr>
                <w:rFonts w:hint="eastAsia" w:ascii="仿宋" w:hAnsi="仿宋" w:eastAsia="仿宋" w:cs="仿宋"/>
                <w:color w:val="auto"/>
                <w:sz w:val="24"/>
                <w:highlight w:val="none"/>
              </w:rPr>
            </w:pPr>
          </w:p>
        </w:tc>
        <w:tc>
          <w:tcPr>
            <w:tcW w:w="774" w:type="dxa"/>
            <w:noWrap w:val="0"/>
            <w:vAlign w:val="top"/>
          </w:tcPr>
          <w:p w14:paraId="34D8AE54">
            <w:pPr>
              <w:pStyle w:val="6"/>
              <w:keepNext/>
              <w:spacing w:after="0" w:line="440" w:lineRule="exact"/>
              <w:ind w:left="63" w:right="63"/>
              <w:rPr>
                <w:rFonts w:hint="eastAsia" w:ascii="仿宋" w:hAnsi="仿宋" w:eastAsia="仿宋" w:cs="仿宋"/>
                <w:color w:val="auto"/>
                <w:sz w:val="24"/>
                <w:highlight w:val="none"/>
              </w:rPr>
            </w:pPr>
          </w:p>
        </w:tc>
        <w:tc>
          <w:tcPr>
            <w:tcW w:w="1352" w:type="dxa"/>
            <w:noWrap w:val="0"/>
            <w:vAlign w:val="top"/>
          </w:tcPr>
          <w:p w14:paraId="5CDFE281">
            <w:pPr>
              <w:pStyle w:val="6"/>
              <w:keepNext/>
              <w:spacing w:after="0" w:line="440" w:lineRule="exact"/>
              <w:ind w:left="63" w:right="63"/>
              <w:rPr>
                <w:rFonts w:hint="eastAsia" w:ascii="仿宋" w:hAnsi="仿宋" w:eastAsia="仿宋" w:cs="仿宋"/>
                <w:color w:val="auto"/>
                <w:sz w:val="24"/>
                <w:highlight w:val="none"/>
              </w:rPr>
            </w:pPr>
          </w:p>
        </w:tc>
        <w:tc>
          <w:tcPr>
            <w:tcW w:w="1418" w:type="dxa"/>
            <w:noWrap w:val="0"/>
            <w:vAlign w:val="top"/>
          </w:tcPr>
          <w:p w14:paraId="342BC6BA">
            <w:pPr>
              <w:pStyle w:val="6"/>
              <w:keepNext/>
              <w:spacing w:after="0" w:line="440" w:lineRule="exact"/>
              <w:ind w:left="63" w:right="63"/>
              <w:rPr>
                <w:rFonts w:hint="eastAsia" w:ascii="仿宋" w:hAnsi="仿宋" w:eastAsia="仿宋" w:cs="仿宋"/>
                <w:color w:val="auto"/>
                <w:sz w:val="24"/>
                <w:highlight w:val="none"/>
              </w:rPr>
            </w:pPr>
          </w:p>
        </w:tc>
        <w:tc>
          <w:tcPr>
            <w:tcW w:w="1701" w:type="dxa"/>
            <w:noWrap w:val="0"/>
            <w:vAlign w:val="top"/>
          </w:tcPr>
          <w:p w14:paraId="7A49D9B2">
            <w:pPr>
              <w:pStyle w:val="6"/>
              <w:keepNext/>
              <w:spacing w:after="0" w:line="440" w:lineRule="exact"/>
              <w:ind w:left="63" w:right="63"/>
              <w:rPr>
                <w:rFonts w:hint="eastAsia" w:ascii="仿宋" w:hAnsi="仿宋" w:eastAsia="仿宋" w:cs="仿宋"/>
                <w:color w:val="auto"/>
                <w:sz w:val="24"/>
                <w:highlight w:val="none"/>
              </w:rPr>
            </w:pPr>
          </w:p>
        </w:tc>
      </w:tr>
    </w:tbl>
    <w:p w14:paraId="0BAA46BF">
      <w:pPr>
        <w:spacing w:line="440" w:lineRule="exact"/>
        <w:rPr>
          <w:rFonts w:hint="eastAsia" w:ascii="仿宋" w:hAnsi="仿宋" w:eastAsia="仿宋" w:cs="仿宋"/>
          <w:color w:val="auto"/>
          <w:sz w:val="24"/>
          <w:highlight w:val="none"/>
        </w:rPr>
      </w:pPr>
    </w:p>
    <w:p w14:paraId="48FB371E">
      <w:pPr>
        <w:spacing w:before="156" w:beforeLines="50" w:after="156" w:afterLines="50" w:line="44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11-3：专业工程暂估价表</w:t>
      </w:r>
    </w:p>
    <w:tbl>
      <w:tblPr>
        <w:tblStyle w:val="1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449045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74BC17C4">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984" w:type="dxa"/>
            <w:tcBorders>
              <w:top w:val="single" w:color="auto" w:sz="12" w:space="0"/>
              <w:bottom w:val="double" w:color="auto" w:sz="6" w:space="0"/>
            </w:tcBorders>
            <w:noWrap w:val="0"/>
            <w:vAlign w:val="top"/>
          </w:tcPr>
          <w:p w14:paraId="32E17477">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专业工程名称</w:t>
            </w:r>
          </w:p>
        </w:tc>
        <w:tc>
          <w:tcPr>
            <w:tcW w:w="4678" w:type="dxa"/>
            <w:tcBorders>
              <w:top w:val="single" w:color="auto" w:sz="12" w:space="0"/>
              <w:bottom w:val="double" w:color="auto" w:sz="6" w:space="0"/>
            </w:tcBorders>
            <w:noWrap w:val="0"/>
            <w:vAlign w:val="top"/>
          </w:tcPr>
          <w:p w14:paraId="15431DC8">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工程内容</w:t>
            </w:r>
          </w:p>
        </w:tc>
        <w:tc>
          <w:tcPr>
            <w:tcW w:w="1276" w:type="dxa"/>
            <w:tcBorders>
              <w:top w:val="single" w:color="auto" w:sz="12" w:space="0"/>
              <w:bottom w:val="double" w:color="auto" w:sz="6" w:space="0"/>
            </w:tcBorders>
            <w:noWrap w:val="0"/>
            <w:vAlign w:val="top"/>
          </w:tcPr>
          <w:p w14:paraId="09A2CF0D">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金额</w:t>
            </w:r>
          </w:p>
        </w:tc>
      </w:tr>
      <w:tr w14:paraId="41C9B8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11A02E1B">
            <w:pPr>
              <w:pStyle w:val="6"/>
              <w:keepNext/>
              <w:spacing w:after="0" w:line="440" w:lineRule="exact"/>
              <w:ind w:left="63" w:right="63"/>
              <w:rPr>
                <w:rFonts w:hint="eastAsia" w:ascii="仿宋" w:hAnsi="仿宋" w:eastAsia="仿宋" w:cs="仿宋"/>
                <w:color w:val="auto"/>
                <w:sz w:val="24"/>
                <w:highlight w:val="none"/>
              </w:rPr>
            </w:pPr>
          </w:p>
        </w:tc>
        <w:tc>
          <w:tcPr>
            <w:tcW w:w="1984" w:type="dxa"/>
            <w:tcBorders>
              <w:top w:val="double" w:color="auto" w:sz="6" w:space="0"/>
              <w:bottom w:val="single" w:color="auto" w:sz="6" w:space="0"/>
            </w:tcBorders>
            <w:noWrap w:val="0"/>
            <w:vAlign w:val="top"/>
          </w:tcPr>
          <w:p w14:paraId="007D92C9">
            <w:pPr>
              <w:pStyle w:val="6"/>
              <w:keepNext/>
              <w:spacing w:after="0" w:line="440" w:lineRule="exact"/>
              <w:ind w:left="63" w:right="63"/>
              <w:rPr>
                <w:rFonts w:hint="eastAsia" w:ascii="仿宋" w:hAnsi="仿宋" w:eastAsia="仿宋" w:cs="仿宋"/>
                <w:color w:val="auto"/>
                <w:sz w:val="24"/>
                <w:highlight w:val="none"/>
              </w:rPr>
            </w:pPr>
          </w:p>
        </w:tc>
        <w:tc>
          <w:tcPr>
            <w:tcW w:w="4678" w:type="dxa"/>
            <w:tcBorders>
              <w:top w:val="double" w:color="auto" w:sz="6" w:space="0"/>
              <w:bottom w:val="single" w:color="auto" w:sz="6" w:space="0"/>
            </w:tcBorders>
            <w:noWrap w:val="0"/>
            <w:vAlign w:val="top"/>
          </w:tcPr>
          <w:p w14:paraId="63BD8238">
            <w:pPr>
              <w:pStyle w:val="6"/>
              <w:keepNext/>
              <w:spacing w:after="0" w:line="440" w:lineRule="exact"/>
              <w:ind w:left="63" w:right="63"/>
              <w:rPr>
                <w:rFonts w:hint="eastAsia" w:ascii="仿宋" w:hAnsi="仿宋" w:eastAsia="仿宋" w:cs="仿宋"/>
                <w:color w:val="auto"/>
                <w:sz w:val="24"/>
                <w:highlight w:val="none"/>
              </w:rPr>
            </w:pPr>
          </w:p>
        </w:tc>
        <w:tc>
          <w:tcPr>
            <w:tcW w:w="1276" w:type="dxa"/>
            <w:tcBorders>
              <w:top w:val="double" w:color="auto" w:sz="6" w:space="0"/>
              <w:bottom w:val="single" w:color="auto" w:sz="6" w:space="0"/>
            </w:tcBorders>
            <w:noWrap w:val="0"/>
            <w:vAlign w:val="top"/>
          </w:tcPr>
          <w:p w14:paraId="6664971F">
            <w:pPr>
              <w:pStyle w:val="6"/>
              <w:keepNext/>
              <w:spacing w:after="0" w:line="440" w:lineRule="exact"/>
              <w:ind w:left="63" w:right="63"/>
              <w:rPr>
                <w:rFonts w:hint="eastAsia" w:ascii="仿宋" w:hAnsi="仿宋" w:eastAsia="仿宋" w:cs="仿宋"/>
                <w:color w:val="auto"/>
                <w:sz w:val="24"/>
                <w:highlight w:val="none"/>
              </w:rPr>
            </w:pPr>
          </w:p>
        </w:tc>
      </w:tr>
      <w:tr w14:paraId="7D83B6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5D92897">
            <w:pPr>
              <w:pStyle w:val="6"/>
              <w:keepNext/>
              <w:spacing w:after="0" w:line="440" w:lineRule="exact"/>
              <w:ind w:left="63" w:right="63"/>
              <w:rPr>
                <w:rFonts w:hint="eastAsia" w:ascii="仿宋" w:hAnsi="仿宋" w:eastAsia="仿宋" w:cs="仿宋"/>
                <w:color w:val="auto"/>
                <w:sz w:val="24"/>
                <w:highlight w:val="none"/>
              </w:rPr>
            </w:pPr>
          </w:p>
        </w:tc>
        <w:tc>
          <w:tcPr>
            <w:tcW w:w="1984" w:type="dxa"/>
            <w:tcBorders>
              <w:top w:val="nil"/>
            </w:tcBorders>
            <w:noWrap w:val="0"/>
            <w:vAlign w:val="top"/>
          </w:tcPr>
          <w:p w14:paraId="45913255">
            <w:pPr>
              <w:pStyle w:val="6"/>
              <w:keepNext/>
              <w:spacing w:after="0" w:line="440" w:lineRule="exact"/>
              <w:ind w:left="63" w:right="63"/>
              <w:rPr>
                <w:rFonts w:hint="eastAsia" w:ascii="仿宋" w:hAnsi="仿宋" w:eastAsia="仿宋" w:cs="仿宋"/>
                <w:color w:val="auto"/>
                <w:sz w:val="24"/>
                <w:highlight w:val="none"/>
              </w:rPr>
            </w:pPr>
          </w:p>
        </w:tc>
        <w:tc>
          <w:tcPr>
            <w:tcW w:w="4678" w:type="dxa"/>
            <w:tcBorders>
              <w:top w:val="nil"/>
            </w:tcBorders>
            <w:noWrap w:val="0"/>
            <w:vAlign w:val="top"/>
          </w:tcPr>
          <w:p w14:paraId="0CE66D0C">
            <w:pPr>
              <w:pStyle w:val="6"/>
              <w:keepNext/>
              <w:spacing w:after="0" w:line="440" w:lineRule="exact"/>
              <w:ind w:left="63" w:right="63"/>
              <w:rPr>
                <w:rFonts w:hint="eastAsia" w:ascii="仿宋" w:hAnsi="仿宋" w:eastAsia="仿宋" w:cs="仿宋"/>
                <w:color w:val="auto"/>
                <w:sz w:val="24"/>
                <w:highlight w:val="none"/>
              </w:rPr>
            </w:pPr>
          </w:p>
        </w:tc>
        <w:tc>
          <w:tcPr>
            <w:tcW w:w="1276" w:type="dxa"/>
            <w:tcBorders>
              <w:top w:val="nil"/>
            </w:tcBorders>
            <w:noWrap w:val="0"/>
            <w:vAlign w:val="top"/>
          </w:tcPr>
          <w:p w14:paraId="1DB51B95">
            <w:pPr>
              <w:pStyle w:val="6"/>
              <w:keepNext/>
              <w:spacing w:after="0" w:line="440" w:lineRule="exact"/>
              <w:ind w:left="63" w:right="63"/>
              <w:rPr>
                <w:rFonts w:hint="eastAsia" w:ascii="仿宋" w:hAnsi="仿宋" w:eastAsia="仿宋" w:cs="仿宋"/>
                <w:color w:val="auto"/>
                <w:sz w:val="24"/>
                <w:highlight w:val="none"/>
              </w:rPr>
            </w:pPr>
          </w:p>
        </w:tc>
      </w:tr>
      <w:tr w14:paraId="1113B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9659B9A">
            <w:pPr>
              <w:pStyle w:val="6"/>
              <w:keepNext/>
              <w:spacing w:after="0" w:line="440" w:lineRule="exact"/>
              <w:ind w:left="63" w:right="63"/>
              <w:rPr>
                <w:rFonts w:hint="eastAsia" w:ascii="仿宋" w:hAnsi="仿宋" w:eastAsia="仿宋" w:cs="仿宋"/>
                <w:color w:val="auto"/>
                <w:sz w:val="24"/>
                <w:highlight w:val="none"/>
              </w:rPr>
            </w:pPr>
          </w:p>
        </w:tc>
        <w:tc>
          <w:tcPr>
            <w:tcW w:w="1984" w:type="dxa"/>
            <w:tcBorders>
              <w:top w:val="nil"/>
            </w:tcBorders>
            <w:noWrap w:val="0"/>
            <w:vAlign w:val="top"/>
          </w:tcPr>
          <w:p w14:paraId="037B6977">
            <w:pPr>
              <w:pStyle w:val="6"/>
              <w:keepNext/>
              <w:spacing w:after="0" w:line="440" w:lineRule="exact"/>
              <w:ind w:left="63" w:right="63"/>
              <w:rPr>
                <w:rFonts w:hint="eastAsia" w:ascii="仿宋" w:hAnsi="仿宋" w:eastAsia="仿宋" w:cs="仿宋"/>
                <w:color w:val="auto"/>
                <w:sz w:val="24"/>
                <w:highlight w:val="none"/>
              </w:rPr>
            </w:pPr>
          </w:p>
        </w:tc>
        <w:tc>
          <w:tcPr>
            <w:tcW w:w="4678" w:type="dxa"/>
            <w:tcBorders>
              <w:top w:val="nil"/>
            </w:tcBorders>
            <w:noWrap w:val="0"/>
            <w:vAlign w:val="top"/>
          </w:tcPr>
          <w:p w14:paraId="22532893">
            <w:pPr>
              <w:pStyle w:val="6"/>
              <w:keepNext/>
              <w:spacing w:after="0" w:line="440" w:lineRule="exact"/>
              <w:ind w:left="63" w:right="63"/>
              <w:rPr>
                <w:rFonts w:hint="eastAsia" w:ascii="仿宋" w:hAnsi="仿宋" w:eastAsia="仿宋" w:cs="仿宋"/>
                <w:color w:val="auto"/>
                <w:sz w:val="24"/>
                <w:highlight w:val="none"/>
              </w:rPr>
            </w:pPr>
          </w:p>
        </w:tc>
        <w:tc>
          <w:tcPr>
            <w:tcW w:w="1276" w:type="dxa"/>
            <w:tcBorders>
              <w:top w:val="nil"/>
            </w:tcBorders>
            <w:noWrap w:val="0"/>
            <w:vAlign w:val="top"/>
          </w:tcPr>
          <w:p w14:paraId="280D57A1">
            <w:pPr>
              <w:pStyle w:val="6"/>
              <w:keepNext/>
              <w:spacing w:after="0" w:line="440" w:lineRule="exact"/>
              <w:ind w:left="63" w:right="63"/>
              <w:rPr>
                <w:rFonts w:hint="eastAsia" w:ascii="仿宋" w:hAnsi="仿宋" w:eastAsia="仿宋" w:cs="仿宋"/>
                <w:color w:val="auto"/>
                <w:sz w:val="24"/>
                <w:highlight w:val="none"/>
              </w:rPr>
            </w:pPr>
          </w:p>
        </w:tc>
      </w:tr>
      <w:tr w14:paraId="03CD90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73A004">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AFBE798">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0208DC83">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744986DF">
            <w:pPr>
              <w:pStyle w:val="6"/>
              <w:keepNext/>
              <w:spacing w:after="0" w:line="440" w:lineRule="exact"/>
              <w:ind w:left="63" w:right="63"/>
              <w:rPr>
                <w:rFonts w:hint="eastAsia" w:ascii="仿宋" w:hAnsi="仿宋" w:eastAsia="仿宋" w:cs="仿宋"/>
                <w:color w:val="auto"/>
                <w:sz w:val="24"/>
                <w:highlight w:val="none"/>
              </w:rPr>
            </w:pPr>
          </w:p>
        </w:tc>
      </w:tr>
      <w:tr w14:paraId="13BBF1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33189CC">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B98EE07">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10FFB096">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6F10DF50">
            <w:pPr>
              <w:pStyle w:val="6"/>
              <w:keepNext/>
              <w:spacing w:after="0" w:line="440" w:lineRule="exact"/>
              <w:ind w:left="63" w:right="63"/>
              <w:rPr>
                <w:rFonts w:hint="eastAsia" w:ascii="仿宋" w:hAnsi="仿宋" w:eastAsia="仿宋" w:cs="仿宋"/>
                <w:color w:val="auto"/>
                <w:sz w:val="24"/>
                <w:highlight w:val="none"/>
              </w:rPr>
            </w:pPr>
          </w:p>
        </w:tc>
      </w:tr>
      <w:tr w14:paraId="325233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1F7954">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6B1CCD7">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3F36C688">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6B86A3AE">
            <w:pPr>
              <w:pStyle w:val="6"/>
              <w:keepNext/>
              <w:spacing w:after="0" w:line="440" w:lineRule="exact"/>
              <w:ind w:left="63" w:right="63"/>
              <w:rPr>
                <w:rFonts w:hint="eastAsia" w:ascii="仿宋" w:hAnsi="仿宋" w:eastAsia="仿宋" w:cs="仿宋"/>
                <w:color w:val="auto"/>
                <w:sz w:val="24"/>
                <w:highlight w:val="none"/>
              </w:rPr>
            </w:pPr>
          </w:p>
        </w:tc>
      </w:tr>
      <w:tr w14:paraId="4DB9C7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FA06D2">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E57715D">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35A3075A">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464E226B">
            <w:pPr>
              <w:pStyle w:val="6"/>
              <w:keepNext/>
              <w:spacing w:after="0" w:line="440" w:lineRule="exact"/>
              <w:ind w:left="63" w:right="63"/>
              <w:rPr>
                <w:rFonts w:hint="eastAsia" w:ascii="仿宋" w:hAnsi="仿宋" w:eastAsia="仿宋" w:cs="仿宋"/>
                <w:color w:val="auto"/>
                <w:sz w:val="24"/>
                <w:highlight w:val="none"/>
              </w:rPr>
            </w:pPr>
          </w:p>
        </w:tc>
      </w:tr>
      <w:tr w14:paraId="46A6D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689A840">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4D3CF036">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0B9AE22B">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00B5488A">
            <w:pPr>
              <w:pStyle w:val="6"/>
              <w:keepNext/>
              <w:spacing w:after="0" w:line="440" w:lineRule="exact"/>
              <w:ind w:left="63" w:right="63"/>
              <w:rPr>
                <w:rFonts w:hint="eastAsia" w:ascii="仿宋" w:hAnsi="仿宋" w:eastAsia="仿宋" w:cs="仿宋"/>
                <w:color w:val="auto"/>
                <w:sz w:val="24"/>
                <w:highlight w:val="none"/>
              </w:rPr>
            </w:pPr>
          </w:p>
        </w:tc>
      </w:tr>
      <w:tr w14:paraId="6030B9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F7B7FF1">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DE833F4">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40181B20">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24367DFC">
            <w:pPr>
              <w:pStyle w:val="6"/>
              <w:keepNext/>
              <w:spacing w:after="0" w:line="440" w:lineRule="exact"/>
              <w:ind w:left="63" w:right="63"/>
              <w:rPr>
                <w:rFonts w:hint="eastAsia" w:ascii="仿宋" w:hAnsi="仿宋" w:eastAsia="仿宋" w:cs="仿宋"/>
                <w:color w:val="auto"/>
                <w:sz w:val="24"/>
                <w:highlight w:val="none"/>
              </w:rPr>
            </w:pPr>
          </w:p>
        </w:tc>
      </w:tr>
      <w:tr w14:paraId="6EC380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18ED940">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4BE8973F">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1037CB48">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67E581FD">
            <w:pPr>
              <w:pStyle w:val="6"/>
              <w:keepNext/>
              <w:spacing w:after="0" w:line="440" w:lineRule="exact"/>
              <w:ind w:left="63" w:right="63"/>
              <w:rPr>
                <w:rFonts w:hint="eastAsia" w:ascii="仿宋" w:hAnsi="仿宋" w:eastAsia="仿宋" w:cs="仿宋"/>
                <w:color w:val="auto"/>
                <w:sz w:val="24"/>
                <w:highlight w:val="none"/>
              </w:rPr>
            </w:pPr>
          </w:p>
        </w:tc>
      </w:tr>
      <w:tr w14:paraId="27AF57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FE6F8FB">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EA918C2">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7BE38CB7">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7B42C9AE">
            <w:pPr>
              <w:pStyle w:val="6"/>
              <w:keepNext/>
              <w:spacing w:after="0" w:line="440" w:lineRule="exact"/>
              <w:ind w:left="63" w:right="63"/>
              <w:rPr>
                <w:rFonts w:hint="eastAsia" w:ascii="仿宋" w:hAnsi="仿宋" w:eastAsia="仿宋" w:cs="仿宋"/>
                <w:color w:val="auto"/>
                <w:sz w:val="24"/>
                <w:highlight w:val="none"/>
              </w:rPr>
            </w:pPr>
          </w:p>
        </w:tc>
      </w:tr>
      <w:tr w14:paraId="57611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36352F6">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2730E49D">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4CE13871">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0530F2E5">
            <w:pPr>
              <w:pStyle w:val="6"/>
              <w:keepNext/>
              <w:spacing w:after="0" w:line="440" w:lineRule="exact"/>
              <w:ind w:left="63" w:right="63"/>
              <w:rPr>
                <w:rFonts w:hint="eastAsia" w:ascii="仿宋" w:hAnsi="仿宋" w:eastAsia="仿宋" w:cs="仿宋"/>
                <w:color w:val="auto"/>
                <w:sz w:val="24"/>
                <w:highlight w:val="none"/>
              </w:rPr>
            </w:pPr>
          </w:p>
        </w:tc>
      </w:tr>
      <w:tr w14:paraId="48766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8A33346">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50E31E3">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444A9B2E">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6FC34A3E">
            <w:pPr>
              <w:pStyle w:val="6"/>
              <w:keepNext/>
              <w:spacing w:after="0" w:line="440" w:lineRule="exact"/>
              <w:ind w:left="63" w:right="63"/>
              <w:rPr>
                <w:rFonts w:hint="eastAsia" w:ascii="仿宋" w:hAnsi="仿宋" w:eastAsia="仿宋" w:cs="仿宋"/>
                <w:color w:val="auto"/>
                <w:sz w:val="24"/>
                <w:highlight w:val="none"/>
              </w:rPr>
            </w:pPr>
          </w:p>
        </w:tc>
      </w:tr>
      <w:tr w14:paraId="187CA3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8CA534">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F1516F9">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2F0E29EE">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4E663034">
            <w:pPr>
              <w:pStyle w:val="6"/>
              <w:keepNext/>
              <w:spacing w:after="0" w:line="440" w:lineRule="exact"/>
              <w:ind w:left="63" w:right="63"/>
              <w:rPr>
                <w:rFonts w:hint="eastAsia" w:ascii="仿宋" w:hAnsi="仿宋" w:eastAsia="仿宋" w:cs="仿宋"/>
                <w:color w:val="auto"/>
                <w:sz w:val="24"/>
                <w:highlight w:val="none"/>
              </w:rPr>
            </w:pPr>
          </w:p>
        </w:tc>
      </w:tr>
      <w:tr w14:paraId="7B8ABF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9BA5223">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EC6456D">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6E22F695">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4EC1769E">
            <w:pPr>
              <w:pStyle w:val="6"/>
              <w:keepNext/>
              <w:spacing w:after="0" w:line="440" w:lineRule="exact"/>
              <w:ind w:left="63" w:right="63"/>
              <w:rPr>
                <w:rFonts w:hint="eastAsia" w:ascii="仿宋" w:hAnsi="仿宋" w:eastAsia="仿宋" w:cs="仿宋"/>
                <w:color w:val="auto"/>
                <w:sz w:val="24"/>
                <w:highlight w:val="none"/>
              </w:rPr>
            </w:pPr>
          </w:p>
        </w:tc>
      </w:tr>
      <w:tr w14:paraId="3A2697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4E14CF">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F319BAD">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10CB43C9">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71D35447">
            <w:pPr>
              <w:pStyle w:val="6"/>
              <w:keepNext/>
              <w:spacing w:after="0" w:line="440" w:lineRule="exact"/>
              <w:ind w:left="63" w:right="63"/>
              <w:rPr>
                <w:rFonts w:hint="eastAsia" w:ascii="仿宋" w:hAnsi="仿宋" w:eastAsia="仿宋" w:cs="仿宋"/>
                <w:color w:val="auto"/>
                <w:sz w:val="24"/>
                <w:highlight w:val="none"/>
              </w:rPr>
            </w:pPr>
          </w:p>
        </w:tc>
      </w:tr>
      <w:tr w14:paraId="1F6FFC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0471967">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93F3FD0">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6280BB99">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55BC6FEC">
            <w:pPr>
              <w:pStyle w:val="6"/>
              <w:keepNext/>
              <w:spacing w:after="0" w:line="440" w:lineRule="exact"/>
              <w:ind w:left="63" w:right="63"/>
              <w:rPr>
                <w:rFonts w:hint="eastAsia" w:ascii="仿宋" w:hAnsi="仿宋" w:eastAsia="仿宋" w:cs="仿宋"/>
                <w:color w:val="auto"/>
                <w:sz w:val="24"/>
                <w:highlight w:val="none"/>
              </w:rPr>
            </w:pPr>
          </w:p>
        </w:tc>
      </w:tr>
      <w:tr w14:paraId="55D8F8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618F833">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559FAAB5">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28D3DAF2">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00568E7B">
            <w:pPr>
              <w:pStyle w:val="6"/>
              <w:keepNext/>
              <w:spacing w:after="0" w:line="440" w:lineRule="exact"/>
              <w:ind w:left="63" w:right="63"/>
              <w:rPr>
                <w:rFonts w:hint="eastAsia" w:ascii="仿宋" w:hAnsi="仿宋" w:eastAsia="仿宋" w:cs="仿宋"/>
                <w:color w:val="auto"/>
                <w:sz w:val="24"/>
                <w:highlight w:val="none"/>
              </w:rPr>
            </w:pPr>
          </w:p>
        </w:tc>
      </w:tr>
      <w:tr w14:paraId="4BB651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B665539">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4C8BB06F">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2F64B008">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067BABC3">
            <w:pPr>
              <w:pStyle w:val="6"/>
              <w:keepNext/>
              <w:spacing w:after="0" w:line="440" w:lineRule="exact"/>
              <w:ind w:left="63" w:right="63"/>
              <w:rPr>
                <w:rFonts w:hint="eastAsia" w:ascii="仿宋" w:hAnsi="仿宋" w:eastAsia="仿宋" w:cs="仿宋"/>
                <w:color w:val="auto"/>
                <w:sz w:val="24"/>
                <w:highlight w:val="none"/>
              </w:rPr>
            </w:pPr>
          </w:p>
        </w:tc>
      </w:tr>
      <w:tr w14:paraId="53A031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9738CBA">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7F206E8E">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5A23A362">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30033480">
            <w:pPr>
              <w:pStyle w:val="6"/>
              <w:keepNext/>
              <w:spacing w:after="0" w:line="440" w:lineRule="exact"/>
              <w:ind w:left="63" w:right="63"/>
              <w:rPr>
                <w:rFonts w:hint="eastAsia" w:ascii="仿宋" w:hAnsi="仿宋" w:eastAsia="仿宋" w:cs="仿宋"/>
                <w:color w:val="auto"/>
                <w:sz w:val="24"/>
                <w:highlight w:val="none"/>
              </w:rPr>
            </w:pPr>
          </w:p>
        </w:tc>
      </w:tr>
      <w:tr w14:paraId="45BA1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86B57E">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2DFF80DB">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6D1ADBE8">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68E263DC">
            <w:pPr>
              <w:pStyle w:val="6"/>
              <w:keepNext/>
              <w:spacing w:after="0" w:line="440" w:lineRule="exact"/>
              <w:ind w:left="63" w:right="63"/>
              <w:rPr>
                <w:rFonts w:hint="eastAsia" w:ascii="仿宋" w:hAnsi="仿宋" w:eastAsia="仿宋" w:cs="仿宋"/>
                <w:color w:val="auto"/>
                <w:sz w:val="24"/>
                <w:highlight w:val="none"/>
              </w:rPr>
            </w:pPr>
          </w:p>
        </w:tc>
      </w:tr>
      <w:tr w14:paraId="2A32BB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8F9C168">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2AA043CD">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4A4DF354">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1B9D194A">
            <w:pPr>
              <w:pStyle w:val="6"/>
              <w:keepNext/>
              <w:spacing w:after="0" w:line="440" w:lineRule="exact"/>
              <w:ind w:left="63" w:right="63"/>
              <w:rPr>
                <w:rFonts w:hint="eastAsia" w:ascii="仿宋" w:hAnsi="仿宋" w:eastAsia="仿宋" w:cs="仿宋"/>
                <w:color w:val="auto"/>
                <w:sz w:val="24"/>
                <w:highlight w:val="none"/>
              </w:rPr>
            </w:pPr>
          </w:p>
        </w:tc>
      </w:tr>
      <w:tr w14:paraId="4EAB36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D79281B">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132CCFB2">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713715F6">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3A96E854">
            <w:pPr>
              <w:pStyle w:val="6"/>
              <w:keepNext/>
              <w:spacing w:after="0" w:line="440" w:lineRule="exact"/>
              <w:ind w:left="63" w:right="63"/>
              <w:rPr>
                <w:rFonts w:hint="eastAsia" w:ascii="仿宋" w:hAnsi="仿宋" w:eastAsia="仿宋" w:cs="仿宋"/>
                <w:color w:val="auto"/>
                <w:sz w:val="24"/>
                <w:highlight w:val="none"/>
              </w:rPr>
            </w:pPr>
          </w:p>
        </w:tc>
      </w:tr>
      <w:tr w14:paraId="2C79C7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93052CD">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001237DA">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19C7D672">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1B99B582">
            <w:pPr>
              <w:pStyle w:val="6"/>
              <w:keepNext/>
              <w:spacing w:after="0" w:line="440" w:lineRule="exact"/>
              <w:ind w:left="63" w:right="63"/>
              <w:rPr>
                <w:rFonts w:hint="eastAsia" w:ascii="仿宋" w:hAnsi="仿宋" w:eastAsia="仿宋" w:cs="仿宋"/>
                <w:color w:val="auto"/>
                <w:sz w:val="24"/>
                <w:highlight w:val="none"/>
              </w:rPr>
            </w:pPr>
          </w:p>
        </w:tc>
      </w:tr>
      <w:tr w14:paraId="42E1F2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39225F">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6C7355F4">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28BADE46">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11E00909">
            <w:pPr>
              <w:pStyle w:val="6"/>
              <w:keepNext/>
              <w:spacing w:after="0" w:line="440" w:lineRule="exact"/>
              <w:ind w:left="63" w:right="63"/>
              <w:rPr>
                <w:rFonts w:hint="eastAsia" w:ascii="仿宋" w:hAnsi="仿宋" w:eastAsia="仿宋" w:cs="仿宋"/>
                <w:color w:val="auto"/>
                <w:sz w:val="24"/>
                <w:highlight w:val="none"/>
              </w:rPr>
            </w:pPr>
          </w:p>
        </w:tc>
      </w:tr>
      <w:tr w14:paraId="71C6B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6CFB1C">
            <w:pPr>
              <w:pStyle w:val="6"/>
              <w:keepNext/>
              <w:spacing w:after="0" w:line="440" w:lineRule="exact"/>
              <w:ind w:left="63" w:right="63"/>
              <w:rPr>
                <w:rFonts w:hint="eastAsia" w:ascii="仿宋" w:hAnsi="仿宋" w:eastAsia="仿宋" w:cs="仿宋"/>
                <w:color w:val="auto"/>
                <w:sz w:val="24"/>
                <w:highlight w:val="none"/>
              </w:rPr>
            </w:pPr>
          </w:p>
        </w:tc>
        <w:tc>
          <w:tcPr>
            <w:tcW w:w="1984" w:type="dxa"/>
            <w:noWrap w:val="0"/>
            <w:vAlign w:val="top"/>
          </w:tcPr>
          <w:p w14:paraId="4048CE69">
            <w:pPr>
              <w:pStyle w:val="6"/>
              <w:keepNext/>
              <w:spacing w:after="0" w:line="440" w:lineRule="exact"/>
              <w:ind w:left="63" w:right="63"/>
              <w:rPr>
                <w:rFonts w:hint="eastAsia" w:ascii="仿宋" w:hAnsi="仿宋" w:eastAsia="仿宋" w:cs="仿宋"/>
                <w:color w:val="auto"/>
                <w:sz w:val="24"/>
                <w:highlight w:val="none"/>
              </w:rPr>
            </w:pPr>
          </w:p>
        </w:tc>
        <w:tc>
          <w:tcPr>
            <w:tcW w:w="4678" w:type="dxa"/>
            <w:noWrap w:val="0"/>
            <w:vAlign w:val="top"/>
          </w:tcPr>
          <w:p w14:paraId="4D43977C">
            <w:pPr>
              <w:pStyle w:val="6"/>
              <w:keepNext/>
              <w:spacing w:after="0" w:line="440" w:lineRule="exact"/>
              <w:ind w:left="63" w:right="63"/>
              <w:rPr>
                <w:rFonts w:hint="eastAsia" w:ascii="仿宋" w:hAnsi="仿宋" w:eastAsia="仿宋" w:cs="仿宋"/>
                <w:color w:val="auto"/>
                <w:sz w:val="24"/>
                <w:highlight w:val="none"/>
              </w:rPr>
            </w:pPr>
          </w:p>
        </w:tc>
        <w:tc>
          <w:tcPr>
            <w:tcW w:w="1276" w:type="dxa"/>
            <w:noWrap w:val="0"/>
            <w:vAlign w:val="top"/>
          </w:tcPr>
          <w:p w14:paraId="1E226E50">
            <w:pPr>
              <w:pStyle w:val="6"/>
              <w:keepNext/>
              <w:spacing w:after="0" w:line="440" w:lineRule="exact"/>
              <w:ind w:left="63" w:right="63"/>
              <w:rPr>
                <w:rFonts w:hint="eastAsia" w:ascii="仿宋" w:hAnsi="仿宋" w:eastAsia="仿宋" w:cs="仿宋"/>
                <w:color w:val="auto"/>
                <w:sz w:val="24"/>
                <w:highlight w:val="none"/>
              </w:rPr>
            </w:pPr>
          </w:p>
        </w:tc>
      </w:tr>
      <w:tr w14:paraId="58EDD8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56F483DC">
            <w:pPr>
              <w:pStyle w:val="6"/>
              <w:keepNext/>
              <w:spacing w:after="0" w:line="440" w:lineRule="exact"/>
              <w:ind w:left="63" w:right="63"/>
              <w:rPr>
                <w:rFonts w:hint="eastAsia" w:ascii="仿宋" w:hAnsi="仿宋" w:eastAsia="仿宋" w:cs="仿宋"/>
                <w:color w:val="auto"/>
                <w:sz w:val="24"/>
                <w:highlight w:val="none"/>
              </w:rPr>
            </w:pPr>
            <w:r>
              <w:rPr>
                <w:rFonts w:hint="eastAsia" w:ascii="仿宋" w:hAnsi="仿宋" w:eastAsia="仿宋" w:cs="仿宋"/>
                <w:color w:val="auto"/>
                <w:sz w:val="24"/>
                <w:highlight w:val="none"/>
              </w:rPr>
              <w:t>小计：</w:t>
            </w:r>
          </w:p>
        </w:tc>
      </w:tr>
    </w:tbl>
    <w:p w14:paraId="37CCA8C3">
      <w:pPr>
        <w:rPr>
          <w:rFonts w:hint="eastAsia" w:ascii="仿宋" w:hAnsi="仿宋" w:eastAsia="仿宋" w:cs="仿宋"/>
          <w:b/>
          <w:bCs/>
          <w:color w:val="auto"/>
          <w:sz w:val="24"/>
          <w:highlight w:val="none"/>
        </w:rPr>
      </w:pPr>
      <w:bookmarkStart w:id="975" w:name="_Toc2477"/>
      <w:r>
        <w:rPr>
          <w:rFonts w:hint="eastAsia" w:ascii="仿宋" w:hAnsi="仿宋" w:eastAsia="仿宋" w:cs="仿宋"/>
          <w:b/>
          <w:bCs/>
          <w:color w:val="auto"/>
          <w:sz w:val="24"/>
          <w:highlight w:val="none"/>
        </w:rPr>
        <w:t xml:space="preserve">                 </w:t>
      </w:r>
    </w:p>
    <w:bookmarkEnd w:id="975"/>
    <w:p w14:paraId="641EAD7E">
      <w:pPr>
        <w:pStyle w:val="3"/>
        <w:spacing w:before="0" w:after="0"/>
        <w:rPr>
          <w:rFonts w:hint="eastAsia" w:ascii="仿宋" w:hAnsi="仿宋" w:eastAsia="仿宋" w:cs="仿宋"/>
          <w:b w:val="0"/>
          <w:bCs w:val="0"/>
          <w:color w:val="auto"/>
          <w:sz w:val="24"/>
          <w:szCs w:val="24"/>
          <w:highlight w:val="none"/>
        </w:rPr>
      </w:pPr>
      <w:bookmarkStart w:id="976" w:name="_Toc483335407"/>
      <w:bookmarkStart w:id="977" w:name="_Toc458525342"/>
      <w:bookmarkStart w:id="978" w:name="_Toc4769"/>
      <w:bookmarkStart w:id="979" w:name="_Toc458525248"/>
      <w:bookmarkStart w:id="980" w:name="_Toc364155417"/>
      <w:r>
        <w:rPr>
          <w:rFonts w:hint="eastAsia" w:ascii="仿宋" w:hAnsi="仿宋" w:eastAsia="仿宋" w:cs="仿宋"/>
          <w:b w:val="0"/>
          <w:bCs w:val="0"/>
          <w:color w:val="auto"/>
          <w:sz w:val="24"/>
          <w:szCs w:val="24"/>
          <w:highlight w:val="none"/>
        </w:rPr>
        <w:t>附件12：</w:t>
      </w:r>
      <w:bookmarkEnd w:id="976"/>
      <w:bookmarkEnd w:id="977"/>
      <w:bookmarkEnd w:id="978"/>
      <w:bookmarkEnd w:id="979"/>
      <w:r>
        <w:rPr>
          <w:rFonts w:hint="eastAsia" w:ascii="仿宋" w:hAnsi="仿宋" w:eastAsia="仿宋" w:cs="仿宋"/>
          <w:b w:val="0"/>
          <w:bCs w:val="0"/>
          <w:color w:val="auto"/>
          <w:sz w:val="24"/>
          <w:szCs w:val="24"/>
          <w:highlight w:val="none"/>
        </w:rPr>
        <w:t xml:space="preserve">                </w:t>
      </w:r>
    </w:p>
    <w:p w14:paraId="57CB592C">
      <w:pPr>
        <w:pStyle w:val="3"/>
        <w:spacing w:before="0" w:after="0"/>
        <w:jc w:val="cente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建设工程廉政责任书</w:t>
      </w:r>
    </w:p>
    <w:p w14:paraId="444D20BE">
      <w:pPr>
        <w:snapToGrid w:val="0"/>
        <w:spacing w:line="500" w:lineRule="atLeast"/>
        <w:ind w:firstLine="645"/>
        <w:rPr>
          <w:rFonts w:hint="eastAsia" w:ascii="仿宋" w:hAnsi="仿宋" w:eastAsia="仿宋" w:cs="仿宋"/>
          <w:color w:val="auto"/>
          <w:sz w:val="24"/>
          <w:highlight w:val="none"/>
        </w:rPr>
      </w:pPr>
      <w:bookmarkStart w:id="981" w:name="_Toc483335409"/>
      <w:r>
        <w:rPr>
          <w:rFonts w:hint="eastAsia" w:ascii="仿宋" w:hAnsi="仿宋" w:eastAsia="仿宋" w:cs="仿宋"/>
          <w:color w:val="auto"/>
          <w:sz w:val="24"/>
          <w:highlight w:val="none"/>
        </w:rPr>
        <w:t xml:space="preserve">建设单位（甲方）： </w:t>
      </w:r>
    </w:p>
    <w:p w14:paraId="14147602">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施工单位（乙方）：          </w:t>
      </w:r>
    </w:p>
    <w:p w14:paraId="41D8FAEA">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监理单位（丙方）：             </w:t>
      </w:r>
    </w:p>
    <w:p w14:paraId="6EB2BD8F">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为了加强工程建设中廉政建设，防范和杜绝工程建设的各种腐败现象，实现“工程优质”、“干部优秀”双目标，以甲、乙、丙三方商定签订本合同，以共同遵守和接受监理。</w:t>
      </w:r>
    </w:p>
    <w:p w14:paraId="2E8C72C3">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一、甲方责任：</w:t>
      </w:r>
    </w:p>
    <w:p w14:paraId="50A441AE">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甲方的领导和从事该工程项目的工作人员，在工程建设的事前、事中和事后应遵守以下规定：</w:t>
      </w:r>
    </w:p>
    <w:p w14:paraId="1E1B93AA">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㈠自觉遵守国家法律、法规和党纪条规；</w:t>
      </w:r>
    </w:p>
    <w:p w14:paraId="40FDB9B3">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㈡不得接受乙方、丙方赠送的礼品、礼金和有价证券，不得参与可能对公正执行公务有影响的由乙方安排的宴请、高消费娱乐、旅游活动；</w:t>
      </w:r>
    </w:p>
    <w:p w14:paraId="0D3C7751">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㈢不得向乙方、丙方索要财物；</w:t>
      </w:r>
    </w:p>
    <w:p w14:paraId="128A3B2F">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㈣不得利用职权或在违反公平竞争的前提下向乙方介绍或分包工程；</w:t>
      </w:r>
    </w:p>
    <w:p w14:paraId="3395DA4E">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㈤不得利用职权向乙方强行推销或指定使用材料、设备，也不得利用职权为家属及亲友向乙方推销材料、设备提供各种便利条件；</w:t>
      </w:r>
    </w:p>
    <w:p w14:paraId="5EB8DCA8">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㈥不得到乙方、丙方报销应由个人支付的各项费用和接受乙方、丙方的贿赂；</w:t>
      </w:r>
    </w:p>
    <w:p w14:paraId="33CC0C77">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㈦如发现本单位有关人员有违法违纪行为，及时向有关部门反映和举报。</w:t>
      </w:r>
    </w:p>
    <w:p w14:paraId="56E377EE">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二、乙方责任</w:t>
      </w:r>
    </w:p>
    <w:p w14:paraId="60602BC5">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在本工程施工过程中，乙方应做到：</w:t>
      </w:r>
    </w:p>
    <w:p w14:paraId="0C4C87D4">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㈠自觉遵守国家法律、法规和党纪条规；</w:t>
      </w:r>
    </w:p>
    <w:p w14:paraId="25CFAA74">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㈡不得以任何理由向甲方、丙方赠送礼品、礼金和有价证券等，不得为甲方、丙方安排高消费娱乐、旅游活动；</w:t>
      </w:r>
    </w:p>
    <w:p w14:paraId="690720C7">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㈢不得向甲方、丙方支付劳务费、介绍费等，更不得向甲方人员行贿；</w:t>
      </w:r>
    </w:p>
    <w:p w14:paraId="1E303363">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㈣不得采取各种手段偷工减料，降低工程质量标准；</w:t>
      </w:r>
    </w:p>
    <w:p w14:paraId="7E33A094">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㈤如发现本单位有关人员有违法违纪行为应时向有关部门反映和举报。</w:t>
      </w:r>
    </w:p>
    <w:p w14:paraId="0EC2E8F9">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三、丙方责任</w:t>
      </w:r>
    </w:p>
    <w:p w14:paraId="1AF55832">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在本工程施工过程中，丙方应做到：</w:t>
      </w:r>
    </w:p>
    <w:p w14:paraId="674B425F">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㈠自觉遵守国家法律、法规和党纪条规；</w:t>
      </w:r>
    </w:p>
    <w:p w14:paraId="39309239">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㈡按照监理权限行使权力，不玩忽职守，严格按章程办事，公正、公平，不弄虚作假，不徇私舞弊；</w:t>
      </w:r>
    </w:p>
    <w:p w14:paraId="459C9773">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㈢不得以任何理由接受乙方的馈赠和影响公务的宴请，更不得索贿受贿；</w:t>
      </w:r>
    </w:p>
    <w:p w14:paraId="7F8990EB">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㈣不得向甲方赠送礼品、礼金和有价证券，不得为甲方安排高消费娱乐活动，更不得向甲方人员行贿；</w:t>
      </w:r>
    </w:p>
    <w:p w14:paraId="5302A357">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㈤不得到乙方报销应由个人支付得各项费用；</w:t>
      </w:r>
    </w:p>
    <w:p w14:paraId="350A1B6B">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㈥监理人员应相互监督，如发现本单位有关人员有违法违纪行为应向有关部门反映、举报。</w:t>
      </w:r>
    </w:p>
    <w:p w14:paraId="421D1B30">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四、违法处理</w:t>
      </w:r>
    </w:p>
    <w:p w14:paraId="139299C8">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甲、乙、丙三方员如有违反合同的，本单位应及时给予批评教育。构成违纪的，应按照有关规定给予党纪、政纪处分。触犯刑律的，移送司法机关处理。</w:t>
      </w:r>
    </w:p>
    <w:p w14:paraId="6CD68F66">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五、未尽事项，经甲乙丙三方共同协商。</w:t>
      </w:r>
    </w:p>
    <w:p w14:paraId="448C8BE4">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六、本合同一式伍份，甲、乙、丙三方各执壹份，报市检察院职务犯罪预防科备查壹份。</w:t>
      </w:r>
    </w:p>
    <w:p w14:paraId="697F2A16">
      <w:pPr>
        <w:snapToGrid w:val="0"/>
        <w:spacing w:line="500" w:lineRule="atLeast"/>
        <w:ind w:firstLine="645"/>
        <w:rPr>
          <w:rFonts w:hint="eastAsia" w:ascii="仿宋" w:hAnsi="仿宋" w:eastAsia="仿宋" w:cs="仿宋"/>
          <w:color w:val="auto"/>
          <w:sz w:val="24"/>
          <w:highlight w:val="none"/>
        </w:rPr>
      </w:pPr>
    </w:p>
    <w:p w14:paraId="294AF935">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甲方（盖章）：                乙方（盖章）：</w:t>
      </w:r>
    </w:p>
    <w:p w14:paraId="0C612ECF">
      <w:pPr>
        <w:snapToGrid w:val="0"/>
        <w:spacing w:line="500" w:lineRule="atLeast"/>
        <w:ind w:firstLine="645"/>
        <w:rPr>
          <w:rFonts w:hint="eastAsia" w:ascii="仿宋" w:hAnsi="仿宋" w:eastAsia="仿宋" w:cs="仿宋"/>
          <w:color w:val="auto"/>
          <w:sz w:val="24"/>
          <w:highlight w:val="none"/>
        </w:rPr>
      </w:pPr>
    </w:p>
    <w:p w14:paraId="58914261">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代表：                       代表：</w:t>
      </w:r>
    </w:p>
    <w:p w14:paraId="71D33147">
      <w:pPr>
        <w:snapToGrid w:val="0"/>
        <w:spacing w:line="500" w:lineRule="atLeast"/>
        <w:ind w:firstLine="645"/>
        <w:rPr>
          <w:rFonts w:hint="eastAsia" w:ascii="仿宋" w:hAnsi="仿宋" w:eastAsia="仿宋" w:cs="仿宋"/>
          <w:color w:val="auto"/>
          <w:sz w:val="24"/>
          <w:highlight w:val="none"/>
        </w:rPr>
      </w:pPr>
    </w:p>
    <w:p w14:paraId="40AA4C49">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丙方（盖章）：</w:t>
      </w:r>
    </w:p>
    <w:p w14:paraId="398617C1">
      <w:pPr>
        <w:snapToGrid w:val="0"/>
        <w:spacing w:line="500" w:lineRule="atLeast"/>
        <w:ind w:firstLine="645"/>
        <w:rPr>
          <w:rFonts w:hint="eastAsia" w:ascii="仿宋" w:hAnsi="仿宋" w:eastAsia="仿宋" w:cs="仿宋"/>
          <w:color w:val="auto"/>
          <w:sz w:val="24"/>
          <w:highlight w:val="none"/>
        </w:rPr>
      </w:pPr>
    </w:p>
    <w:p w14:paraId="566662E2">
      <w:pPr>
        <w:snapToGrid w:val="0"/>
        <w:spacing w:line="500" w:lineRule="atLeast"/>
        <w:ind w:firstLine="64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代表：                  </w:t>
      </w:r>
    </w:p>
    <w:p w14:paraId="086FD52F">
      <w:pPr>
        <w:pStyle w:val="13"/>
        <w:wordWrap w:val="0"/>
        <w:spacing w:after="0" w:line="400" w:lineRule="exact"/>
        <w:ind w:left="0" w:leftChars="0" w:firstLine="408" w:firstLineChars="17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szCs w:val="24"/>
          <w:highlight w:val="none"/>
        </w:rPr>
        <w:t>年   月   日</w:t>
      </w:r>
    </w:p>
    <w:p w14:paraId="40A54729">
      <w:pPr>
        <w:pStyle w:val="13"/>
        <w:wordWrap/>
        <w:spacing w:after="0" w:line="400" w:lineRule="exact"/>
        <w:ind w:left="0" w:leftChars="0" w:firstLine="408" w:firstLineChars="170"/>
        <w:jc w:val="right"/>
        <w:rPr>
          <w:rFonts w:hint="eastAsia" w:ascii="仿宋" w:hAnsi="仿宋" w:eastAsia="仿宋" w:cs="仿宋"/>
          <w:color w:val="auto"/>
          <w:sz w:val="24"/>
          <w:szCs w:val="24"/>
          <w:highlight w:val="none"/>
        </w:rPr>
      </w:pPr>
    </w:p>
    <w:p w14:paraId="13D4B0EE">
      <w:pPr>
        <w:pStyle w:val="2"/>
        <w:spacing w:before="0" w:after="0"/>
        <w:jc w:val="center"/>
        <w:rPr>
          <w:rFonts w:hint="eastAsia" w:ascii="仿宋" w:hAnsi="仿宋" w:eastAsia="仿宋" w:cs="仿宋"/>
          <w:bCs w:val="0"/>
          <w:color w:val="auto"/>
          <w:kern w:val="2"/>
          <w:highlight w:val="none"/>
        </w:rPr>
      </w:pPr>
      <w:bookmarkStart w:id="982" w:name="_Toc23212"/>
      <w:r>
        <w:rPr>
          <w:rFonts w:hint="eastAsia" w:ascii="仿宋" w:hAnsi="仿宋" w:eastAsia="仿宋" w:cs="仿宋"/>
          <w:bCs w:val="0"/>
          <w:color w:val="auto"/>
          <w:kern w:val="2"/>
          <w:highlight w:val="none"/>
        </w:rPr>
        <w:t xml:space="preserve">第四章  </w:t>
      </w:r>
      <w:r>
        <w:rPr>
          <w:rFonts w:hint="eastAsia" w:ascii="仿宋" w:hAnsi="仿宋" w:eastAsia="仿宋" w:cs="仿宋"/>
          <w:bCs w:val="0"/>
          <w:color w:val="auto"/>
          <w:kern w:val="2"/>
          <w:highlight w:val="none"/>
          <w:lang w:eastAsia="zh-CN"/>
        </w:rPr>
        <w:t>竞包</w:t>
      </w:r>
      <w:r>
        <w:rPr>
          <w:rFonts w:hint="eastAsia" w:ascii="仿宋" w:hAnsi="仿宋" w:eastAsia="仿宋" w:cs="仿宋"/>
          <w:bCs w:val="0"/>
          <w:color w:val="auto"/>
          <w:kern w:val="2"/>
          <w:highlight w:val="none"/>
        </w:rPr>
        <w:t>文件内容</w:t>
      </w:r>
      <w:bookmarkEnd w:id="980"/>
      <w:bookmarkEnd w:id="981"/>
      <w:bookmarkEnd w:id="982"/>
    </w:p>
    <w:p w14:paraId="7EB08C87">
      <w:pPr>
        <w:pStyle w:val="3"/>
        <w:spacing w:before="0" w:after="0"/>
        <w:rPr>
          <w:rFonts w:hint="eastAsia" w:ascii="仿宋" w:hAnsi="仿宋" w:eastAsia="仿宋" w:cs="仿宋"/>
          <w:color w:val="auto"/>
          <w:highlight w:val="none"/>
        </w:rPr>
      </w:pPr>
      <w:bookmarkStart w:id="983" w:name="_Toc29871"/>
      <w:bookmarkStart w:id="984" w:name="_Toc383165649"/>
      <w:bookmarkStart w:id="985" w:name="_Toc364155418"/>
      <w:bookmarkStart w:id="986" w:name="_Toc483335410"/>
      <w:r>
        <w:rPr>
          <w:rFonts w:hint="eastAsia" w:ascii="仿宋" w:hAnsi="仿宋" w:eastAsia="仿宋" w:cs="仿宋"/>
          <w:bCs w:val="0"/>
          <w:color w:val="auto"/>
          <w:highlight w:val="none"/>
        </w:rPr>
        <w:t>4.本工程</w:t>
      </w:r>
      <w:r>
        <w:rPr>
          <w:rFonts w:hint="eastAsia" w:ascii="仿宋" w:hAnsi="仿宋" w:eastAsia="仿宋" w:cs="仿宋"/>
          <w:bCs w:val="0"/>
          <w:color w:val="auto"/>
          <w:highlight w:val="none"/>
          <w:lang w:eastAsia="zh-CN"/>
        </w:rPr>
        <w:t>竞包</w:t>
      </w:r>
      <w:r>
        <w:rPr>
          <w:rFonts w:hint="eastAsia" w:ascii="仿宋" w:hAnsi="仿宋" w:eastAsia="仿宋" w:cs="仿宋"/>
          <w:bCs w:val="0"/>
          <w:color w:val="auto"/>
          <w:highlight w:val="none"/>
        </w:rPr>
        <w:t>文件包括：</w:t>
      </w:r>
      <w:bookmarkEnd w:id="983"/>
      <w:bookmarkEnd w:id="984"/>
      <w:bookmarkEnd w:id="985"/>
      <w:bookmarkEnd w:id="986"/>
    </w:p>
    <w:p w14:paraId="74BA6FC3">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（1）封面</w:t>
      </w:r>
    </w:p>
    <w:p w14:paraId="5D410211">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eastAsia="zh-CN"/>
        </w:rPr>
        <w:t>竞包</w:t>
      </w:r>
      <w:r>
        <w:rPr>
          <w:rFonts w:hint="eastAsia" w:ascii="仿宋" w:hAnsi="仿宋" w:eastAsia="仿宋" w:cs="仿宋"/>
          <w:color w:val="auto"/>
          <w:sz w:val="28"/>
          <w:szCs w:val="28"/>
          <w:highlight w:val="none"/>
        </w:rPr>
        <w:t>函</w:t>
      </w:r>
    </w:p>
    <w:p w14:paraId="2BB63C2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eastAsia="zh-CN"/>
        </w:rPr>
        <w:t>竞包</w:t>
      </w:r>
      <w:r>
        <w:rPr>
          <w:rFonts w:hint="eastAsia" w:ascii="仿宋" w:hAnsi="仿宋" w:eastAsia="仿宋" w:cs="仿宋"/>
          <w:color w:val="auto"/>
          <w:sz w:val="28"/>
          <w:szCs w:val="28"/>
          <w:highlight w:val="none"/>
        </w:rPr>
        <w:t>承诺书</w:t>
      </w:r>
    </w:p>
    <w:p w14:paraId="269C6A06">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（4）法定代表人身份证</w:t>
      </w:r>
      <w:r>
        <w:rPr>
          <w:rFonts w:hint="eastAsia" w:ascii="仿宋" w:hAnsi="仿宋" w:eastAsia="仿宋" w:cs="仿宋"/>
          <w:color w:val="auto"/>
          <w:sz w:val="28"/>
          <w:szCs w:val="28"/>
          <w:highlight w:val="none"/>
          <w:lang w:eastAsia="zh-CN"/>
        </w:rPr>
        <w:t>复制件</w:t>
      </w:r>
    </w:p>
    <w:p w14:paraId="1DF96991">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（5）授权委托书</w:t>
      </w:r>
    </w:p>
    <w:p w14:paraId="06965131">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lang w:eastAsia="zh-CN"/>
        </w:rPr>
        <w:t>）营业执照复制件</w:t>
      </w:r>
    </w:p>
    <w:p w14:paraId="3A205524">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lang w:eastAsia="zh-CN"/>
        </w:rPr>
        <w:t>）企业资质证书复制件</w:t>
      </w:r>
    </w:p>
    <w:p w14:paraId="3C7C8EA7">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lang w:eastAsia="zh-CN"/>
        </w:rPr>
        <w:t>）安全生产许可证复制件</w:t>
      </w:r>
    </w:p>
    <w:p w14:paraId="4DDAA508">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lang w:eastAsia="zh-CN"/>
        </w:rPr>
        <w:t>）项目经理</w:t>
      </w:r>
      <w:r>
        <w:rPr>
          <w:rFonts w:hint="eastAsia" w:ascii="仿宋" w:hAnsi="仿宋" w:eastAsia="仿宋" w:cs="仿宋"/>
          <w:color w:val="auto"/>
          <w:sz w:val="28"/>
          <w:szCs w:val="28"/>
          <w:highlight w:val="none"/>
        </w:rPr>
        <w:t>建造师注册证书</w:t>
      </w:r>
      <w:r>
        <w:rPr>
          <w:rFonts w:hint="eastAsia" w:ascii="仿宋" w:hAnsi="仿宋" w:eastAsia="仿宋" w:cs="仿宋"/>
          <w:color w:val="auto"/>
          <w:sz w:val="28"/>
          <w:szCs w:val="28"/>
          <w:highlight w:val="none"/>
          <w:lang w:eastAsia="zh-CN"/>
        </w:rPr>
        <w:t>复制件</w:t>
      </w:r>
    </w:p>
    <w:p w14:paraId="66887736">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项目经理</w:t>
      </w:r>
      <w:r>
        <w:rPr>
          <w:rFonts w:hint="eastAsia" w:ascii="仿宋" w:hAnsi="仿宋" w:eastAsia="仿宋" w:cs="仿宋"/>
          <w:color w:val="auto"/>
          <w:sz w:val="28"/>
          <w:szCs w:val="28"/>
          <w:highlight w:val="none"/>
        </w:rPr>
        <w:t>《安全生产考核合格证书》（B证）</w:t>
      </w:r>
      <w:r>
        <w:rPr>
          <w:rFonts w:hint="eastAsia" w:ascii="仿宋" w:hAnsi="仿宋" w:eastAsia="仿宋" w:cs="仿宋"/>
          <w:color w:val="auto"/>
          <w:sz w:val="28"/>
          <w:szCs w:val="28"/>
          <w:highlight w:val="none"/>
          <w:lang w:eastAsia="zh-CN"/>
        </w:rPr>
        <w:t>复制件</w:t>
      </w:r>
    </w:p>
    <w:p w14:paraId="748EE77B">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）项目经理身份证</w:t>
      </w:r>
      <w:r>
        <w:rPr>
          <w:rFonts w:hint="eastAsia" w:ascii="仿宋" w:hAnsi="仿宋" w:eastAsia="仿宋" w:cs="仿宋"/>
          <w:color w:val="auto"/>
          <w:sz w:val="28"/>
          <w:szCs w:val="28"/>
          <w:highlight w:val="none"/>
          <w:lang w:eastAsia="zh-CN"/>
        </w:rPr>
        <w:t>复制件</w:t>
      </w:r>
    </w:p>
    <w:p w14:paraId="1FFAD4E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）企业变更及项目</w:t>
      </w:r>
      <w:r>
        <w:rPr>
          <w:rFonts w:hint="eastAsia" w:ascii="仿宋" w:hAnsi="仿宋" w:eastAsia="仿宋" w:cs="仿宋"/>
          <w:color w:val="auto"/>
          <w:sz w:val="28"/>
          <w:szCs w:val="28"/>
          <w:highlight w:val="none"/>
          <w:lang w:eastAsia="zh-CN"/>
        </w:rPr>
        <w:t>经理</w:t>
      </w:r>
      <w:r>
        <w:rPr>
          <w:rFonts w:hint="eastAsia" w:ascii="仿宋" w:hAnsi="仿宋" w:eastAsia="仿宋" w:cs="仿宋"/>
          <w:color w:val="auto"/>
          <w:sz w:val="28"/>
          <w:szCs w:val="28"/>
          <w:highlight w:val="none"/>
        </w:rPr>
        <w:t>在建工程完工相关内容</w:t>
      </w:r>
      <w:r>
        <w:rPr>
          <w:rFonts w:hint="eastAsia" w:ascii="仿宋" w:hAnsi="仿宋" w:eastAsia="仿宋" w:cs="仿宋"/>
          <w:color w:val="auto"/>
          <w:sz w:val="28"/>
          <w:szCs w:val="28"/>
          <w:highlight w:val="none"/>
          <w:lang w:eastAsia="zh-CN"/>
        </w:rPr>
        <w:t>复制</w:t>
      </w:r>
      <w:r>
        <w:rPr>
          <w:rFonts w:hint="eastAsia" w:ascii="仿宋" w:hAnsi="仿宋" w:eastAsia="仿宋" w:cs="仿宋"/>
          <w:color w:val="auto"/>
          <w:sz w:val="28"/>
          <w:szCs w:val="28"/>
          <w:highlight w:val="none"/>
        </w:rPr>
        <w:t>件</w:t>
      </w:r>
    </w:p>
    <w:p w14:paraId="1BE2976F">
      <w:pPr>
        <w:spacing w:line="360" w:lineRule="auto"/>
        <w:ind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13</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其他资料</w:t>
      </w:r>
    </w:p>
    <w:p w14:paraId="2596EF80">
      <w:pPr>
        <w:spacing w:line="360" w:lineRule="auto"/>
        <w:ind w:firstLine="600" w:firstLineChars="200"/>
        <w:rPr>
          <w:rFonts w:hint="eastAsia" w:ascii="仿宋" w:hAnsi="仿宋" w:eastAsia="仿宋" w:cs="仿宋"/>
          <w:color w:val="auto"/>
          <w:sz w:val="30"/>
          <w:highlight w:val="none"/>
        </w:rPr>
      </w:pPr>
    </w:p>
    <w:p w14:paraId="587745D3">
      <w:pPr>
        <w:pStyle w:val="13"/>
        <w:spacing w:after="0" w:line="380" w:lineRule="exact"/>
        <w:ind w:left="0" w:leftChars="0" w:firstLine="699" w:firstLineChars="233"/>
        <w:rPr>
          <w:rFonts w:hint="eastAsia" w:ascii="仿宋" w:hAnsi="仿宋" w:eastAsia="仿宋" w:cs="仿宋"/>
          <w:color w:val="auto"/>
          <w:sz w:val="30"/>
          <w:highlight w:val="none"/>
        </w:rPr>
      </w:pPr>
    </w:p>
    <w:p w14:paraId="1B5AFBCB">
      <w:pPr>
        <w:pStyle w:val="13"/>
        <w:spacing w:after="0" w:line="380" w:lineRule="exact"/>
        <w:ind w:left="0" w:leftChars="0" w:firstLine="699" w:firstLineChars="233"/>
        <w:rPr>
          <w:rFonts w:hint="eastAsia" w:ascii="仿宋" w:hAnsi="仿宋" w:eastAsia="仿宋" w:cs="仿宋"/>
          <w:color w:val="auto"/>
          <w:sz w:val="30"/>
          <w:highlight w:val="none"/>
        </w:rPr>
      </w:pPr>
    </w:p>
    <w:p w14:paraId="60A9FB85">
      <w:pPr>
        <w:pStyle w:val="13"/>
        <w:spacing w:after="0" w:line="380" w:lineRule="exact"/>
        <w:ind w:left="0" w:leftChars="0" w:firstLine="699" w:firstLineChars="233"/>
        <w:rPr>
          <w:rFonts w:hint="eastAsia" w:ascii="仿宋" w:hAnsi="仿宋" w:eastAsia="仿宋" w:cs="仿宋"/>
          <w:color w:val="auto"/>
          <w:sz w:val="30"/>
          <w:highlight w:val="none"/>
        </w:rPr>
      </w:pPr>
    </w:p>
    <w:p w14:paraId="53EB6F1A">
      <w:pPr>
        <w:pStyle w:val="13"/>
        <w:spacing w:after="0" w:line="380" w:lineRule="exact"/>
        <w:ind w:left="0" w:leftChars="0" w:firstLine="699" w:firstLineChars="233"/>
        <w:rPr>
          <w:rFonts w:hint="eastAsia" w:ascii="仿宋" w:hAnsi="仿宋" w:eastAsia="仿宋" w:cs="仿宋"/>
          <w:color w:val="auto"/>
          <w:sz w:val="30"/>
          <w:highlight w:val="none"/>
        </w:rPr>
      </w:pPr>
    </w:p>
    <w:p w14:paraId="3BFA6006">
      <w:pPr>
        <w:pStyle w:val="13"/>
        <w:spacing w:after="0" w:line="380" w:lineRule="exact"/>
        <w:ind w:left="0" w:leftChars="0" w:firstLine="699" w:firstLineChars="233"/>
        <w:rPr>
          <w:rFonts w:hint="eastAsia" w:ascii="仿宋" w:hAnsi="仿宋" w:eastAsia="仿宋" w:cs="仿宋"/>
          <w:color w:val="auto"/>
          <w:sz w:val="30"/>
          <w:highlight w:val="none"/>
        </w:rPr>
      </w:pPr>
    </w:p>
    <w:p w14:paraId="5A627712">
      <w:pPr>
        <w:pStyle w:val="13"/>
        <w:spacing w:after="0" w:line="380" w:lineRule="exact"/>
        <w:ind w:left="0" w:leftChars="0" w:firstLine="699" w:firstLineChars="233"/>
        <w:rPr>
          <w:rFonts w:hint="eastAsia" w:ascii="仿宋" w:hAnsi="仿宋" w:eastAsia="仿宋" w:cs="仿宋"/>
          <w:color w:val="auto"/>
          <w:sz w:val="30"/>
          <w:highlight w:val="none"/>
        </w:rPr>
      </w:pPr>
    </w:p>
    <w:p w14:paraId="5566DFC2">
      <w:pPr>
        <w:pStyle w:val="13"/>
        <w:spacing w:after="0" w:line="380" w:lineRule="exact"/>
        <w:ind w:left="0" w:leftChars="0" w:firstLine="699" w:firstLineChars="233"/>
        <w:rPr>
          <w:rFonts w:hint="eastAsia" w:ascii="仿宋" w:hAnsi="仿宋" w:eastAsia="仿宋" w:cs="仿宋"/>
          <w:color w:val="auto"/>
          <w:sz w:val="30"/>
          <w:highlight w:val="none"/>
        </w:rPr>
      </w:pPr>
    </w:p>
    <w:p w14:paraId="2790AECB">
      <w:pPr>
        <w:pStyle w:val="13"/>
        <w:spacing w:after="0" w:line="380" w:lineRule="exact"/>
        <w:ind w:left="0" w:leftChars="0"/>
        <w:rPr>
          <w:rFonts w:hint="eastAsia" w:ascii="仿宋" w:hAnsi="仿宋" w:eastAsia="仿宋" w:cs="仿宋"/>
          <w:color w:val="auto"/>
          <w:sz w:val="30"/>
          <w:highlight w:val="none"/>
        </w:rPr>
      </w:pPr>
    </w:p>
    <w:p w14:paraId="2805618E">
      <w:pPr>
        <w:pStyle w:val="13"/>
        <w:spacing w:after="0" w:line="380" w:lineRule="exact"/>
        <w:ind w:left="0" w:leftChars="0" w:firstLine="0" w:firstLineChars="0"/>
        <w:rPr>
          <w:rFonts w:hint="eastAsia" w:ascii="仿宋" w:hAnsi="仿宋" w:eastAsia="仿宋" w:cs="仿宋"/>
          <w:color w:val="auto"/>
          <w:sz w:val="30"/>
          <w:highlight w:val="none"/>
        </w:rPr>
      </w:pPr>
    </w:p>
    <w:p w14:paraId="2C1D7FE0">
      <w:pPr>
        <w:pStyle w:val="3"/>
        <w:spacing w:before="0" w:after="0"/>
        <w:jc w:val="center"/>
        <w:rPr>
          <w:rFonts w:hint="eastAsia" w:ascii="仿宋" w:hAnsi="仿宋" w:eastAsia="仿宋" w:cs="仿宋"/>
          <w:color w:val="auto"/>
          <w:sz w:val="44"/>
          <w:szCs w:val="44"/>
          <w:highlight w:val="none"/>
        </w:rPr>
      </w:pPr>
      <w:bookmarkStart w:id="987" w:name="_Toc12656"/>
      <w:r>
        <w:rPr>
          <w:rFonts w:hint="eastAsia" w:ascii="仿宋" w:hAnsi="仿宋" w:eastAsia="仿宋" w:cs="仿宋"/>
          <w:color w:val="auto"/>
          <w:sz w:val="30"/>
          <w:szCs w:val="30"/>
          <w:highlight w:val="none"/>
        </w:rPr>
        <w:t>4.1</w:t>
      </w:r>
      <w:r>
        <w:rPr>
          <w:rFonts w:hint="eastAsia" w:ascii="仿宋" w:hAnsi="仿宋" w:eastAsia="仿宋" w:cs="仿宋"/>
          <w:color w:val="auto"/>
          <w:sz w:val="44"/>
          <w:szCs w:val="44"/>
          <w:highlight w:val="none"/>
        </w:rPr>
        <w:t>施工</w:t>
      </w:r>
      <w:r>
        <w:rPr>
          <w:rFonts w:hint="eastAsia" w:ascii="仿宋" w:hAnsi="仿宋" w:eastAsia="仿宋" w:cs="仿宋"/>
          <w:color w:val="auto"/>
          <w:sz w:val="44"/>
          <w:szCs w:val="44"/>
          <w:highlight w:val="none"/>
          <w:lang w:eastAsia="zh-CN"/>
        </w:rPr>
        <w:t>竞包</w:t>
      </w:r>
      <w:r>
        <w:rPr>
          <w:rFonts w:hint="eastAsia" w:ascii="仿宋" w:hAnsi="仿宋" w:eastAsia="仿宋" w:cs="仿宋"/>
          <w:color w:val="auto"/>
          <w:sz w:val="44"/>
          <w:szCs w:val="44"/>
          <w:highlight w:val="none"/>
        </w:rPr>
        <w:t>文件</w:t>
      </w:r>
      <w:bookmarkEnd w:id="987"/>
    </w:p>
    <w:p w14:paraId="71925D35">
      <w:pPr>
        <w:spacing w:line="600" w:lineRule="exact"/>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（封面）</w:t>
      </w:r>
    </w:p>
    <w:p w14:paraId="17B47E9A">
      <w:pPr>
        <w:spacing w:line="600" w:lineRule="exact"/>
        <w:rPr>
          <w:rFonts w:hint="eastAsia" w:ascii="仿宋" w:hAnsi="仿宋" w:eastAsia="仿宋" w:cs="仿宋"/>
          <w:color w:val="auto"/>
          <w:szCs w:val="21"/>
          <w:highlight w:val="none"/>
        </w:rPr>
      </w:pPr>
      <w:r>
        <w:rPr>
          <w:rFonts w:hint="eastAsia" w:ascii="仿宋" w:hAnsi="仿宋" w:eastAsia="仿宋" w:cs="仿宋"/>
          <w:color w:val="auto"/>
          <w:highlight w:val="none"/>
        </w:rPr>
        <w:t xml:space="preserve"> </w:t>
      </w:r>
    </w:p>
    <w:p w14:paraId="0DE7C2FE">
      <w:pPr>
        <w:spacing w:line="600" w:lineRule="exact"/>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47C666D4">
      <w:pPr>
        <w:spacing w:line="600" w:lineRule="exact"/>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发包</w:t>
      </w:r>
      <w:r>
        <w:rPr>
          <w:rFonts w:hint="eastAsia" w:ascii="仿宋" w:hAnsi="仿宋" w:eastAsia="仿宋" w:cs="仿宋"/>
          <w:color w:val="auto"/>
          <w:sz w:val="24"/>
          <w:highlight w:val="none"/>
        </w:rPr>
        <w:t>人：</w:t>
      </w:r>
      <w:r>
        <w:rPr>
          <w:rFonts w:hint="eastAsia" w:ascii="仿宋" w:hAnsi="仿宋" w:eastAsia="仿宋" w:cs="仿宋"/>
          <w:color w:val="auto"/>
          <w:sz w:val="24"/>
          <w:highlight w:val="none"/>
          <w:u w:val="single"/>
        </w:rPr>
        <w:t xml:space="preserve">                                              </w:t>
      </w:r>
    </w:p>
    <w:p w14:paraId="5B2CD4AD">
      <w:pPr>
        <w:spacing w:line="6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24526344">
      <w:pPr>
        <w:spacing w:line="600" w:lineRule="exac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编号：</w:t>
      </w:r>
      <w:r>
        <w:rPr>
          <w:rFonts w:hint="eastAsia" w:ascii="仿宋" w:hAnsi="仿宋" w:eastAsia="仿宋" w:cs="仿宋"/>
          <w:color w:val="auto"/>
          <w:sz w:val="24"/>
          <w:highlight w:val="none"/>
          <w:u w:val="single"/>
        </w:rPr>
        <w:t xml:space="preserve">                                            </w:t>
      </w:r>
    </w:p>
    <w:p w14:paraId="02AC141A">
      <w:pPr>
        <w:spacing w:line="600" w:lineRule="exact"/>
        <w:rPr>
          <w:rFonts w:hint="eastAsia" w:ascii="仿宋" w:hAnsi="仿宋" w:eastAsia="仿宋" w:cs="仿宋"/>
          <w:color w:val="auto"/>
          <w:sz w:val="24"/>
          <w:highlight w:val="none"/>
        </w:rPr>
      </w:pPr>
    </w:p>
    <w:p w14:paraId="041E5BAC">
      <w:pPr>
        <w:spacing w:line="600" w:lineRule="exact"/>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u w:val="single"/>
        </w:rPr>
        <w:t xml:space="preserve">                                            </w:t>
      </w:r>
    </w:p>
    <w:p w14:paraId="3CDFF15A">
      <w:pPr>
        <w:spacing w:line="600" w:lineRule="exact"/>
        <w:rPr>
          <w:rFonts w:hint="eastAsia" w:ascii="仿宋" w:hAnsi="仿宋" w:eastAsia="仿宋" w:cs="仿宋"/>
          <w:color w:val="auto"/>
          <w:sz w:val="24"/>
          <w:highlight w:val="none"/>
          <w:u w:val="single"/>
        </w:rPr>
      </w:pPr>
    </w:p>
    <w:p w14:paraId="2B3D7029">
      <w:pPr>
        <w:spacing w:line="600" w:lineRule="exact"/>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盖公章</w:t>
      </w:r>
      <w:r>
        <w:rPr>
          <w:rFonts w:hint="eastAsia" w:ascii="仿宋" w:hAnsi="仿宋" w:eastAsia="仿宋" w:cs="仿宋"/>
          <w:color w:val="auto"/>
          <w:sz w:val="24"/>
          <w:highlight w:val="none"/>
          <w:u w:val="single"/>
        </w:rPr>
        <w:t>）</w:t>
      </w:r>
    </w:p>
    <w:p w14:paraId="54C20ADE">
      <w:pPr>
        <w:spacing w:line="600" w:lineRule="exact"/>
        <w:ind w:firstLine="480" w:firstLineChars="200"/>
        <w:rPr>
          <w:rFonts w:hint="eastAsia" w:ascii="仿宋" w:hAnsi="仿宋" w:eastAsia="仿宋" w:cs="仿宋"/>
          <w:color w:val="auto"/>
          <w:sz w:val="24"/>
          <w:highlight w:val="none"/>
          <w:u w:val="single"/>
        </w:rPr>
      </w:pPr>
    </w:p>
    <w:p w14:paraId="025C8FD8">
      <w:pPr>
        <w:spacing w:line="600" w:lineRule="exact"/>
        <w:ind w:firstLine="480" w:firstLineChars="200"/>
        <w:rPr>
          <w:rFonts w:hint="eastAsia" w:ascii="仿宋" w:hAnsi="仿宋" w:eastAsia="仿宋" w:cs="仿宋"/>
          <w:color w:val="auto"/>
          <w:sz w:val="24"/>
          <w:highlight w:val="none"/>
          <w:u w:val="single"/>
        </w:rPr>
      </w:pPr>
    </w:p>
    <w:p w14:paraId="12890EB9">
      <w:pPr>
        <w:spacing w:line="600" w:lineRule="exact"/>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签字或盖章</w:t>
      </w:r>
      <w:r>
        <w:rPr>
          <w:rFonts w:hint="eastAsia" w:ascii="仿宋" w:hAnsi="仿宋" w:eastAsia="仿宋" w:cs="仿宋"/>
          <w:color w:val="auto"/>
          <w:sz w:val="24"/>
          <w:highlight w:val="none"/>
          <w:u w:val="single"/>
        </w:rPr>
        <w:t>）</w:t>
      </w:r>
    </w:p>
    <w:p w14:paraId="7D93602A">
      <w:pPr>
        <w:spacing w:line="600" w:lineRule="exact"/>
        <w:ind w:firstLine="480" w:firstLineChars="200"/>
        <w:rPr>
          <w:rFonts w:hint="eastAsia" w:ascii="仿宋" w:hAnsi="仿宋" w:eastAsia="仿宋" w:cs="仿宋"/>
          <w:color w:val="auto"/>
          <w:sz w:val="24"/>
          <w:highlight w:val="none"/>
          <w:u w:val="single"/>
        </w:rPr>
      </w:pPr>
    </w:p>
    <w:p w14:paraId="2C12775F">
      <w:pPr>
        <w:spacing w:line="600" w:lineRule="exact"/>
        <w:rPr>
          <w:rFonts w:hint="eastAsia" w:ascii="仿宋" w:hAnsi="仿宋" w:eastAsia="仿宋" w:cs="仿宋"/>
          <w:color w:val="auto"/>
          <w:sz w:val="24"/>
          <w:highlight w:val="none"/>
          <w:u w:val="single"/>
        </w:rPr>
      </w:pPr>
    </w:p>
    <w:p w14:paraId="27B3E9B1">
      <w:pPr>
        <w:spacing w:line="600" w:lineRule="exact"/>
        <w:ind w:firstLine="600" w:firstLineChars="25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E099198">
      <w:pPr>
        <w:spacing w:line="500" w:lineRule="exact"/>
        <w:rPr>
          <w:rFonts w:hint="eastAsia" w:ascii="仿宋" w:hAnsi="仿宋" w:eastAsia="仿宋" w:cs="仿宋"/>
          <w:color w:val="auto"/>
          <w:sz w:val="24"/>
          <w:highlight w:val="none"/>
          <w:u w:val="single"/>
        </w:rPr>
      </w:pPr>
    </w:p>
    <w:p w14:paraId="0D9538A9">
      <w:pPr>
        <w:spacing w:line="500" w:lineRule="exact"/>
        <w:rPr>
          <w:rFonts w:hint="eastAsia" w:ascii="仿宋" w:hAnsi="仿宋" w:eastAsia="仿宋" w:cs="仿宋"/>
          <w:color w:val="auto"/>
          <w:sz w:val="24"/>
          <w:highlight w:val="none"/>
          <w:u w:val="single"/>
        </w:rPr>
      </w:pPr>
    </w:p>
    <w:p w14:paraId="5004BD64">
      <w:pPr>
        <w:pStyle w:val="13"/>
        <w:spacing w:after="0" w:line="480" w:lineRule="exact"/>
        <w:ind w:left="0" w:leftChars="0"/>
        <w:rPr>
          <w:rFonts w:hint="eastAsia" w:ascii="仿宋" w:hAnsi="仿宋" w:eastAsia="仿宋" w:cs="仿宋"/>
          <w:color w:val="auto"/>
          <w:sz w:val="24"/>
          <w:highlight w:val="none"/>
          <w:u w:val="single"/>
        </w:rPr>
      </w:pPr>
    </w:p>
    <w:p w14:paraId="0CC25CCD">
      <w:pPr>
        <w:pStyle w:val="13"/>
        <w:spacing w:after="0" w:line="480" w:lineRule="exact"/>
        <w:ind w:left="0" w:leftChars="0"/>
        <w:rPr>
          <w:rFonts w:hint="eastAsia" w:ascii="仿宋" w:hAnsi="仿宋" w:eastAsia="仿宋" w:cs="仿宋"/>
          <w:color w:val="auto"/>
          <w:sz w:val="24"/>
          <w:highlight w:val="none"/>
          <w:u w:val="single"/>
        </w:rPr>
      </w:pPr>
    </w:p>
    <w:p w14:paraId="629915FC">
      <w:pPr>
        <w:pStyle w:val="13"/>
        <w:spacing w:after="0" w:line="480" w:lineRule="exact"/>
        <w:ind w:left="0" w:leftChars="0"/>
        <w:rPr>
          <w:rFonts w:hint="eastAsia" w:ascii="仿宋" w:hAnsi="仿宋" w:eastAsia="仿宋" w:cs="仿宋"/>
          <w:color w:val="auto"/>
          <w:sz w:val="24"/>
          <w:highlight w:val="none"/>
          <w:u w:val="single"/>
        </w:rPr>
      </w:pPr>
    </w:p>
    <w:p w14:paraId="3FCBEF51">
      <w:pPr>
        <w:pStyle w:val="13"/>
        <w:spacing w:after="0" w:line="480" w:lineRule="exact"/>
        <w:ind w:left="0" w:leftChars="0"/>
        <w:rPr>
          <w:rFonts w:hint="eastAsia" w:ascii="仿宋" w:hAnsi="仿宋" w:eastAsia="仿宋" w:cs="仿宋"/>
          <w:color w:val="auto"/>
          <w:sz w:val="24"/>
          <w:highlight w:val="none"/>
          <w:u w:val="single"/>
        </w:rPr>
      </w:pPr>
    </w:p>
    <w:p w14:paraId="598476E4">
      <w:pPr>
        <w:pStyle w:val="3"/>
        <w:spacing w:before="0" w:after="0"/>
        <w:jc w:val="center"/>
        <w:rPr>
          <w:rFonts w:hint="eastAsia" w:ascii="仿宋" w:hAnsi="仿宋" w:eastAsia="仿宋" w:cs="仿宋"/>
          <w:color w:val="auto"/>
          <w:highlight w:val="none"/>
        </w:rPr>
      </w:pPr>
      <w:bookmarkStart w:id="988" w:name="_Toc484680273"/>
      <w:bookmarkStart w:id="989" w:name="_Toc364155421"/>
      <w:bookmarkStart w:id="990" w:name="_Toc2747"/>
      <w:r>
        <w:rPr>
          <w:rFonts w:hint="eastAsia" w:ascii="仿宋" w:hAnsi="仿宋" w:eastAsia="仿宋" w:cs="仿宋"/>
          <w:color w:val="auto"/>
          <w:highlight w:val="none"/>
        </w:rPr>
        <w:t>4.2</w:t>
      </w:r>
      <w:bookmarkEnd w:id="988"/>
      <w:bookmarkEnd w:id="989"/>
      <w:r>
        <w:rPr>
          <w:rFonts w:hint="eastAsia" w:ascii="仿宋" w:hAnsi="仿宋" w:eastAsia="仿宋" w:cs="仿宋"/>
          <w:color w:val="auto"/>
          <w:highlight w:val="none"/>
          <w:lang w:eastAsia="zh-CN"/>
        </w:rPr>
        <w:t>竞包</w:t>
      </w:r>
      <w:r>
        <w:rPr>
          <w:rFonts w:hint="eastAsia" w:ascii="仿宋" w:hAnsi="仿宋" w:eastAsia="仿宋" w:cs="仿宋"/>
          <w:color w:val="auto"/>
          <w:highlight w:val="none"/>
        </w:rPr>
        <w:t>函</w:t>
      </w:r>
      <w:bookmarkEnd w:id="990"/>
    </w:p>
    <w:p w14:paraId="6CEC9B80">
      <w:pPr>
        <w:spacing w:line="340" w:lineRule="exact"/>
        <w:ind w:firstLine="420" w:firstLineChars="200"/>
        <w:rPr>
          <w:rFonts w:hint="eastAsia" w:ascii="仿宋" w:hAnsi="仿宋" w:eastAsia="仿宋" w:cs="仿宋"/>
          <w:color w:val="auto"/>
          <w:szCs w:val="21"/>
          <w:highlight w:val="none"/>
        </w:rPr>
      </w:pPr>
    </w:p>
    <w:p w14:paraId="40249D0F">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人名称）:</w:t>
      </w:r>
    </w:p>
    <w:p w14:paraId="29263CC5">
      <w:pPr>
        <w:pStyle w:val="13"/>
        <w:spacing w:after="0" w:line="440" w:lineRule="exact"/>
        <w:ind w:left="0" w:leftChars="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1、我方已全面阅读和研究了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文件和</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补充文件，并经过对</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现场的踏勘，澄清疑问，已充分理解并掌握了本工程</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的全部有关情况。同意接受</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文件的全部内容和条件，并按此确定本工程施工</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的要约内容，以本</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函向你方发包的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全部内容进行</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报价下浮率为百分之</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%）（保留到小数点后两位），</w:t>
      </w:r>
      <w:r>
        <w:rPr>
          <w:rFonts w:hint="eastAsia" w:ascii="仿宋" w:hAnsi="仿宋" w:eastAsia="仿宋" w:cs="仿宋"/>
          <w:color w:val="auto"/>
          <w:sz w:val="24"/>
          <w:szCs w:val="24"/>
          <w:highlight w:val="none"/>
        </w:rPr>
        <w:t>施工质量目标为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日历天、项目经理是</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（身份证号码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28367313">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2、我方已详细审核全部</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文件、包括修改文件（如有），及有关附件，我方完全知道必须放弃提出含糊不清或误解的权力。</w:t>
      </w:r>
    </w:p>
    <w:p w14:paraId="33F3FDC7">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3、我方承诺在</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有效期内不修改、撤销</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文件。</w:t>
      </w:r>
    </w:p>
    <w:p w14:paraId="18D77DC4">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4、我方同意按</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文件规定的程序确定</w:t>
      </w:r>
      <w:r>
        <w:rPr>
          <w:rFonts w:hint="eastAsia" w:ascii="仿宋" w:hAnsi="仿宋" w:eastAsia="仿宋" w:cs="仿宋"/>
          <w:color w:val="auto"/>
          <w:sz w:val="24"/>
          <w:szCs w:val="24"/>
          <w:highlight w:val="none"/>
          <w:lang w:eastAsia="zh-CN"/>
        </w:rPr>
        <w:t>中包</w:t>
      </w:r>
      <w:r>
        <w:rPr>
          <w:rFonts w:hint="eastAsia" w:ascii="仿宋" w:hAnsi="仿宋" w:eastAsia="仿宋" w:cs="仿宋"/>
          <w:color w:val="auto"/>
          <w:sz w:val="24"/>
          <w:szCs w:val="24"/>
          <w:highlight w:val="none"/>
        </w:rPr>
        <w:t>人和</w:t>
      </w:r>
      <w:r>
        <w:rPr>
          <w:rFonts w:hint="eastAsia" w:ascii="仿宋" w:hAnsi="仿宋" w:eastAsia="仿宋" w:cs="仿宋"/>
          <w:color w:val="auto"/>
          <w:sz w:val="24"/>
          <w:szCs w:val="24"/>
          <w:highlight w:val="none"/>
          <w:lang w:eastAsia="zh-CN"/>
        </w:rPr>
        <w:t>中包</w:t>
      </w:r>
      <w:r>
        <w:rPr>
          <w:rFonts w:hint="eastAsia" w:ascii="仿宋" w:hAnsi="仿宋" w:eastAsia="仿宋" w:cs="仿宋"/>
          <w:color w:val="auto"/>
          <w:sz w:val="24"/>
          <w:szCs w:val="24"/>
          <w:highlight w:val="none"/>
        </w:rPr>
        <w:t>价。</w:t>
      </w:r>
    </w:p>
    <w:p w14:paraId="2D47AA4B">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5、如果我方</w:t>
      </w:r>
      <w:r>
        <w:rPr>
          <w:rFonts w:hint="eastAsia" w:ascii="仿宋" w:hAnsi="仿宋" w:eastAsia="仿宋" w:cs="仿宋"/>
          <w:color w:val="auto"/>
          <w:sz w:val="24"/>
          <w:szCs w:val="24"/>
          <w:highlight w:val="none"/>
          <w:lang w:eastAsia="zh-CN"/>
        </w:rPr>
        <w:t>中包</w:t>
      </w:r>
      <w:r>
        <w:rPr>
          <w:rFonts w:hint="eastAsia" w:ascii="仿宋" w:hAnsi="仿宋" w:eastAsia="仿宋" w:cs="仿宋"/>
          <w:color w:val="auto"/>
          <w:sz w:val="24"/>
          <w:szCs w:val="24"/>
          <w:highlight w:val="none"/>
        </w:rPr>
        <w:t>，我方保证在</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文件规定的时间内与你方签订合同和开工，按承诺工期内竣工并移交整个工程。</w:t>
      </w:r>
    </w:p>
    <w:p w14:paraId="575B3087">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6、如果我方</w:t>
      </w:r>
      <w:r>
        <w:rPr>
          <w:rFonts w:hint="eastAsia" w:ascii="仿宋" w:hAnsi="仿宋" w:eastAsia="仿宋" w:cs="仿宋"/>
          <w:color w:val="auto"/>
          <w:sz w:val="24"/>
          <w:szCs w:val="24"/>
          <w:highlight w:val="none"/>
          <w:lang w:eastAsia="zh-CN"/>
        </w:rPr>
        <w:t>中包</w:t>
      </w:r>
      <w:r>
        <w:rPr>
          <w:rFonts w:hint="eastAsia" w:ascii="仿宋" w:hAnsi="仿宋" w:eastAsia="仿宋" w:cs="仿宋"/>
          <w:color w:val="auto"/>
          <w:sz w:val="24"/>
          <w:szCs w:val="24"/>
          <w:highlight w:val="none"/>
        </w:rPr>
        <w:t>，我方将按照规定递交履约保证金。</w:t>
      </w:r>
    </w:p>
    <w:p w14:paraId="74541559">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7、项目经理严格按我方递交的</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函中的人员到岗到位，出勤不低于23日历天/月；出勤考核服从你方或监理单位抽查记录。</w:t>
      </w:r>
    </w:p>
    <w:p w14:paraId="2B3D2E48">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8、主要施工管理人员严格按双方合同中《承包人主要施工管理人员表》约定的人员到岗到位，出勤不低于23日历天/月；出勤考核服从你方或监理单位抽查记录。</w:t>
      </w:r>
    </w:p>
    <w:p w14:paraId="21B0CBCF">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9、未经你方书面同意，不擅自更换项目经理及项目管理班子成员。</w:t>
      </w:r>
    </w:p>
    <w:p w14:paraId="1BDEB85E">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10、我方如违反上述条款，愿无条件接受你方清退处理，并赔偿由此造成的一切损失，同时接受</w:t>
      </w:r>
      <w:r>
        <w:rPr>
          <w:rFonts w:hint="eastAsia" w:ascii="仿宋" w:hAnsi="仿宋" w:eastAsia="仿宋" w:cs="仿宋"/>
          <w:strike w:val="0"/>
          <w:dstrike w:val="0"/>
          <w:color w:val="auto"/>
          <w:sz w:val="24"/>
          <w:szCs w:val="24"/>
          <w:highlight w:val="none"/>
          <w:lang w:eastAsia="zh-CN"/>
        </w:rPr>
        <w:t>相关</w:t>
      </w:r>
      <w:r>
        <w:rPr>
          <w:rFonts w:hint="eastAsia" w:ascii="仿宋" w:hAnsi="仿宋" w:eastAsia="仿宋" w:cs="仿宋"/>
          <w:color w:val="auto"/>
          <w:sz w:val="24"/>
          <w:szCs w:val="24"/>
          <w:highlight w:val="none"/>
        </w:rPr>
        <w:t>监管部门的处理。</w:t>
      </w:r>
    </w:p>
    <w:p w14:paraId="228ED809">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人（全称）：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盖公章</w:t>
      </w:r>
      <w:r>
        <w:rPr>
          <w:rFonts w:hint="eastAsia" w:ascii="仿宋" w:hAnsi="仿宋" w:eastAsia="仿宋" w:cs="仿宋"/>
          <w:color w:val="auto"/>
          <w:sz w:val="24"/>
          <w:szCs w:val="24"/>
          <w:highlight w:val="none"/>
          <w:u w:val="single"/>
        </w:rPr>
        <w:t xml:space="preserve">） </w:t>
      </w:r>
    </w:p>
    <w:p w14:paraId="5B2BB8FB">
      <w:pPr>
        <w:pStyle w:val="13"/>
        <w:spacing w:after="0" w:line="440" w:lineRule="exact"/>
        <w:ind w:left="0" w:leftChars="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人地址：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0179F29C">
      <w:pPr>
        <w:pStyle w:val="13"/>
        <w:spacing w:after="0" w:line="440" w:lineRule="exact"/>
        <w:ind w:left="0" w:leftChars="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签字或盖章</w:t>
      </w:r>
      <w:r>
        <w:rPr>
          <w:rFonts w:hint="eastAsia" w:ascii="仿宋" w:hAnsi="仿宋" w:eastAsia="仿宋" w:cs="仿宋"/>
          <w:color w:val="auto"/>
          <w:sz w:val="24"/>
          <w:szCs w:val="24"/>
          <w:highlight w:val="none"/>
          <w:u w:val="single"/>
        </w:rPr>
        <w:t xml:space="preserve">） </w:t>
      </w:r>
    </w:p>
    <w:p w14:paraId="2F4B0354">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法定代表人联系电话： </w:t>
      </w:r>
      <w:r>
        <w:rPr>
          <w:rFonts w:hint="eastAsia" w:ascii="仿宋" w:hAnsi="仿宋" w:eastAsia="仿宋" w:cs="仿宋"/>
          <w:color w:val="auto"/>
          <w:sz w:val="24"/>
          <w:szCs w:val="24"/>
          <w:highlight w:val="none"/>
          <w:u w:val="single"/>
        </w:rPr>
        <w:t xml:space="preserve">                                            </w:t>
      </w:r>
    </w:p>
    <w:p w14:paraId="2C5F2CED">
      <w:pPr>
        <w:pStyle w:val="13"/>
        <w:spacing w:after="0" w:line="440" w:lineRule="exact"/>
        <w:ind w:left="0" w:leftChars="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w:t>
      </w:r>
    </w:p>
    <w:p w14:paraId="372D17E9">
      <w:pPr>
        <w:pStyle w:val="13"/>
        <w:spacing w:after="0" w:line="440" w:lineRule="exact"/>
        <w:ind w:left="0" w:leftChars="0"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电话：</w:t>
      </w:r>
      <w:r>
        <w:rPr>
          <w:rFonts w:hint="eastAsia" w:ascii="仿宋" w:hAnsi="仿宋" w:eastAsia="仿宋" w:cs="仿宋"/>
          <w:color w:val="auto"/>
          <w:sz w:val="24"/>
          <w:szCs w:val="24"/>
          <w:highlight w:val="none"/>
          <w:u w:val="single"/>
        </w:rPr>
        <w:t xml:space="preserve">                                   </w:t>
      </w:r>
    </w:p>
    <w:p w14:paraId="0E47509C">
      <w:pPr>
        <w:pStyle w:val="13"/>
        <w:spacing w:after="0" w:line="440" w:lineRule="exact"/>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sz w:val="24"/>
          <w:szCs w:val="24"/>
          <w:highlight w:val="none"/>
          <w:u w:val="single"/>
        </w:rPr>
        <w:t xml:space="preserve">                                   </w:t>
      </w:r>
    </w:p>
    <w:p w14:paraId="1D374069">
      <w:pPr>
        <w:pStyle w:val="13"/>
        <w:spacing w:after="0" w:line="440" w:lineRule="exact"/>
        <w:ind w:left="0" w:leftChars="0"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692A69B">
      <w:pPr>
        <w:pStyle w:val="3"/>
        <w:spacing w:before="0" w:after="0"/>
        <w:jc w:val="center"/>
        <w:rPr>
          <w:rFonts w:hint="eastAsia" w:ascii="仿宋" w:hAnsi="仿宋" w:eastAsia="仿宋" w:cs="仿宋"/>
          <w:b/>
          <w:bCs/>
          <w:color w:val="auto"/>
          <w:sz w:val="24"/>
          <w:highlight w:val="none"/>
        </w:rPr>
      </w:pPr>
      <w:bookmarkStart w:id="991" w:name="_Toc95"/>
      <w:r>
        <w:rPr>
          <w:rFonts w:hint="eastAsia" w:ascii="仿宋" w:hAnsi="仿宋" w:eastAsia="仿宋" w:cs="仿宋"/>
          <w:b/>
          <w:bCs/>
          <w:color w:val="auto"/>
          <w:highlight w:val="none"/>
        </w:rPr>
        <w:t>4.3</w:t>
      </w:r>
      <w:r>
        <w:rPr>
          <w:rFonts w:hint="eastAsia" w:ascii="仿宋" w:hAnsi="仿宋" w:eastAsia="仿宋" w:cs="仿宋"/>
          <w:b/>
          <w:bCs/>
          <w:color w:val="auto"/>
          <w:highlight w:val="none"/>
          <w:lang w:eastAsia="zh-CN"/>
        </w:rPr>
        <w:t>竞包</w:t>
      </w:r>
      <w:r>
        <w:rPr>
          <w:rFonts w:hint="eastAsia" w:ascii="仿宋" w:hAnsi="仿宋" w:eastAsia="仿宋" w:cs="仿宋"/>
          <w:b/>
          <w:bCs/>
          <w:color w:val="auto"/>
          <w:highlight w:val="none"/>
        </w:rPr>
        <w:t>承诺书</w:t>
      </w:r>
      <w:bookmarkEnd w:id="991"/>
      <w:bookmarkStart w:id="992" w:name="_Toc19028"/>
      <w:r>
        <w:rPr>
          <w:rFonts w:hint="eastAsia" w:ascii="仿宋" w:hAnsi="仿宋" w:eastAsia="仿宋" w:cs="仿宋"/>
          <w:b/>
          <w:bCs/>
          <w:color w:val="auto"/>
          <w:highlight w:val="none"/>
        </w:rPr>
        <w:t xml:space="preserve"> </w:t>
      </w:r>
    </w:p>
    <w:p w14:paraId="7E3879FD">
      <w:pPr>
        <w:pStyle w:val="8"/>
        <w:numPr>
          <w:ins w:id="0" w:author="XH" w:date=""/>
        </w:num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发包</w:t>
      </w:r>
      <w:r>
        <w:rPr>
          <w:rFonts w:hint="eastAsia" w:ascii="仿宋" w:hAnsi="仿宋" w:eastAsia="仿宋" w:cs="仿宋"/>
          <w:color w:val="auto"/>
          <w:sz w:val="24"/>
          <w:szCs w:val="24"/>
          <w:highlight w:val="none"/>
          <w:u w:val="single"/>
        </w:rPr>
        <w:t xml:space="preserve">人名称）                    </w:t>
      </w:r>
      <w:r>
        <w:rPr>
          <w:rFonts w:hint="eastAsia" w:ascii="仿宋" w:hAnsi="仿宋" w:eastAsia="仿宋" w:cs="仿宋"/>
          <w:color w:val="auto"/>
          <w:sz w:val="24"/>
          <w:szCs w:val="24"/>
          <w:highlight w:val="none"/>
        </w:rPr>
        <w:t>：</w:t>
      </w:r>
    </w:p>
    <w:p w14:paraId="16612189">
      <w:pPr>
        <w:pStyle w:val="8"/>
        <w:numPr>
          <w:ins w:id="1" w:author="XH" w:date=""/>
        </w:num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本公司已详细阅读</w:t>
      </w:r>
      <w:r>
        <w:rPr>
          <w:rFonts w:hint="eastAsia" w:ascii="仿宋" w:hAnsi="仿宋" w:eastAsia="仿宋" w:cs="仿宋"/>
          <w:color w:val="auto"/>
          <w:sz w:val="24"/>
          <w:szCs w:val="24"/>
          <w:highlight w:val="none"/>
          <w:u w:val="single"/>
        </w:rPr>
        <w:t xml:space="preserve">    （工程名称及</w:t>
      </w:r>
      <w:r>
        <w:rPr>
          <w:rFonts w:hint="eastAsia" w:ascii="仿宋" w:hAnsi="仿宋" w:eastAsia="仿宋" w:cs="仿宋"/>
          <w:color w:val="auto"/>
          <w:sz w:val="24"/>
          <w:szCs w:val="24"/>
          <w:highlight w:val="none"/>
          <w:u w:val="single"/>
          <w:lang w:eastAsia="zh-CN"/>
        </w:rPr>
        <w:t>发包</w:t>
      </w:r>
      <w:r>
        <w:rPr>
          <w:rFonts w:hint="eastAsia" w:ascii="仿宋" w:hAnsi="仿宋" w:eastAsia="仿宋" w:cs="仿宋"/>
          <w:color w:val="auto"/>
          <w:sz w:val="24"/>
          <w:szCs w:val="24"/>
          <w:highlight w:val="none"/>
          <w:u w:val="single"/>
        </w:rPr>
        <w:t xml:space="preserve">编号）   </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文件，自觉遵守中华人民共和国、浙江省及</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法律法规规定，自觉维护建筑市场正常秩序，现自愿就参加该工程</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有关事项郑重承诺如下：</w:t>
      </w:r>
    </w:p>
    <w:p w14:paraId="22D98386">
      <w:pPr>
        <w:pStyle w:val="8"/>
        <w:numPr>
          <w:ins w:id="2" w:author="XH" w:date=""/>
        </w:num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1.承诺</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文件无虚假、伪造的内容。若</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文件中存在虚假、伪造的内容，同意作无效</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处理。</w:t>
      </w:r>
    </w:p>
    <w:p w14:paraId="74E24984">
      <w:pPr>
        <w:pStyle w:val="8"/>
        <w:numPr>
          <w:ins w:id="3" w:author="XH" w:date=""/>
        </w:num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2.承诺我单位法定代表人、拟派项目</w:t>
      </w:r>
      <w:r>
        <w:rPr>
          <w:rFonts w:hint="eastAsia" w:ascii="仿宋" w:hAnsi="仿宋" w:eastAsia="仿宋" w:cs="仿宋"/>
          <w:color w:val="auto"/>
          <w:sz w:val="24"/>
          <w:szCs w:val="24"/>
          <w:highlight w:val="none"/>
          <w:lang w:eastAsia="zh-CN"/>
        </w:rPr>
        <w:t>经理</w:t>
      </w:r>
      <w:r>
        <w:rPr>
          <w:rFonts w:hint="eastAsia" w:ascii="仿宋" w:hAnsi="仿宋" w:eastAsia="仿宋" w:cs="仿宋"/>
          <w:color w:val="auto"/>
          <w:sz w:val="24"/>
          <w:szCs w:val="24"/>
          <w:highlight w:val="none"/>
        </w:rPr>
        <w:t>、授权代表等主要责任人诚信</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w:t>
      </w:r>
    </w:p>
    <w:p w14:paraId="09B8E302">
      <w:pPr>
        <w:pStyle w:val="8"/>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3.承诺无串通</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行为，若与其他</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人存在</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文件异常一致、内容多处雷同，同意作无效</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处理，并接受有关行政监督部门的调查和处罚。</w:t>
      </w:r>
    </w:p>
    <w:p w14:paraId="1707D93D">
      <w:pPr>
        <w:pStyle w:val="8"/>
        <w:numPr>
          <w:ins w:id="4" w:author="XH" w:date=""/>
        </w:num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4.承诺无恶意报价行为，若被认定存在严重哄抬</w:t>
      </w:r>
      <w:r>
        <w:rPr>
          <w:rFonts w:hint="eastAsia" w:ascii="仿宋" w:hAnsi="仿宋" w:eastAsia="仿宋" w:cs="仿宋"/>
          <w:color w:val="auto"/>
          <w:sz w:val="24"/>
          <w:szCs w:val="24"/>
          <w:highlight w:val="none"/>
          <w:lang w:eastAsia="zh-CN"/>
        </w:rPr>
        <w:t>价格</w:t>
      </w:r>
      <w:r>
        <w:rPr>
          <w:rFonts w:hint="eastAsia" w:ascii="仿宋" w:hAnsi="仿宋" w:eastAsia="仿宋" w:cs="仿宋"/>
          <w:color w:val="auto"/>
          <w:sz w:val="24"/>
          <w:szCs w:val="24"/>
          <w:highlight w:val="none"/>
        </w:rPr>
        <w:t>或影响合同履行的异常低价竞</w:t>
      </w:r>
      <w:r>
        <w:rPr>
          <w:rFonts w:hint="eastAsia" w:ascii="仿宋" w:hAnsi="仿宋" w:eastAsia="仿宋" w:cs="仿宋"/>
          <w:color w:val="auto"/>
          <w:sz w:val="24"/>
          <w:szCs w:val="24"/>
          <w:highlight w:val="none"/>
          <w:lang w:eastAsia="zh-CN"/>
        </w:rPr>
        <w:t>包</w:t>
      </w:r>
      <w:r>
        <w:rPr>
          <w:rFonts w:hint="eastAsia" w:ascii="仿宋" w:hAnsi="仿宋" w:eastAsia="仿宋" w:cs="仿宋"/>
          <w:color w:val="auto"/>
          <w:sz w:val="24"/>
          <w:szCs w:val="24"/>
          <w:highlight w:val="none"/>
        </w:rPr>
        <w:t>行为，同意作无效</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处理，并接受有关行政监督部门的调查和处罚。</w:t>
      </w:r>
    </w:p>
    <w:p w14:paraId="20BA2DE4">
      <w:pPr>
        <w:pStyle w:val="8"/>
        <w:numPr>
          <w:ins w:id="5" w:author="XH" w:date=""/>
        </w:numPr>
        <w:spacing w:line="440" w:lineRule="exact"/>
        <w:ind w:firstLine="480" w:firstLineChars="200"/>
        <w:rPr>
          <w:rFonts w:hint="eastAsia" w:ascii="仿宋" w:hAnsi="仿宋" w:eastAsia="仿宋" w:cs="仿宋"/>
          <w:color w:val="auto"/>
          <w:spacing w:val="-5"/>
          <w:sz w:val="24"/>
          <w:szCs w:val="24"/>
          <w:highlight w:val="none"/>
        </w:rPr>
      </w:pPr>
      <w:r>
        <w:rPr>
          <w:rFonts w:hint="eastAsia" w:ascii="仿宋" w:hAnsi="仿宋" w:eastAsia="仿宋" w:cs="仿宋"/>
          <w:color w:val="auto"/>
          <w:sz w:val="24"/>
          <w:szCs w:val="24"/>
          <w:highlight w:val="none"/>
        </w:rPr>
        <w:t>5.承诺按照</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文件派驻管理人员及投入机械设备，</w:t>
      </w:r>
      <w:r>
        <w:rPr>
          <w:rFonts w:hint="eastAsia" w:ascii="仿宋" w:hAnsi="仿宋" w:eastAsia="仿宋" w:cs="仿宋"/>
          <w:color w:val="auto"/>
          <w:spacing w:val="-5"/>
          <w:sz w:val="24"/>
          <w:szCs w:val="24"/>
          <w:highlight w:val="none"/>
        </w:rPr>
        <w:t>若存在不到位的情况，同意接受合同约定的处罚。若严重影响合同履约的，同意接受</w:t>
      </w:r>
      <w:r>
        <w:rPr>
          <w:rFonts w:hint="eastAsia" w:ascii="仿宋" w:hAnsi="仿宋" w:eastAsia="仿宋" w:cs="仿宋"/>
          <w:color w:val="auto"/>
          <w:spacing w:val="-5"/>
          <w:sz w:val="24"/>
          <w:szCs w:val="24"/>
          <w:highlight w:val="none"/>
          <w:lang w:eastAsia="zh-CN"/>
        </w:rPr>
        <w:t>发包</w:t>
      </w:r>
      <w:r>
        <w:rPr>
          <w:rFonts w:hint="eastAsia" w:ascii="仿宋" w:hAnsi="仿宋" w:eastAsia="仿宋" w:cs="仿宋"/>
          <w:color w:val="auto"/>
          <w:spacing w:val="-5"/>
          <w:sz w:val="24"/>
          <w:szCs w:val="24"/>
          <w:highlight w:val="none"/>
        </w:rPr>
        <w:t>人解除合同的要求。</w:t>
      </w:r>
    </w:p>
    <w:p w14:paraId="017859D6">
      <w:pPr>
        <w:pStyle w:val="8"/>
        <w:numPr>
          <w:ins w:id="6" w:author="XH" w:date=""/>
        </w:num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6.承诺本项目拟派项目</w:t>
      </w:r>
      <w:r>
        <w:rPr>
          <w:rFonts w:hint="eastAsia" w:ascii="仿宋" w:hAnsi="仿宋" w:eastAsia="仿宋" w:cs="仿宋"/>
          <w:color w:val="auto"/>
          <w:sz w:val="24"/>
          <w:szCs w:val="24"/>
          <w:highlight w:val="none"/>
          <w:lang w:eastAsia="zh-CN"/>
        </w:rPr>
        <w:t>经理</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截止日无在其他任何在建合同工程上担任项目</w:t>
      </w:r>
      <w:r>
        <w:rPr>
          <w:rFonts w:hint="eastAsia" w:ascii="仿宋" w:hAnsi="仿宋" w:eastAsia="仿宋" w:cs="仿宋"/>
          <w:color w:val="auto"/>
          <w:sz w:val="24"/>
          <w:szCs w:val="24"/>
          <w:highlight w:val="none"/>
          <w:lang w:eastAsia="zh-CN"/>
        </w:rPr>
        <w:t>经理</w:t>
      </w:r>
      <w:r>
        <w:rPr>
          <w:rFonts w:hint="eastAsia" w:ascii="仿宋" w:hAnsi="仿宋" w:eastAsia="仿宋" w:cs="仿宋"/>
          <w:color w:val="auto"/>
          <w:sz w:val="24"/>
          <w:szCs w:val="24"/>
          <w:highlight w:val="none"/>
        </w:rPr>
        <w:t>（包括工程总承包项目中的施工负责人）的情形。</w:t>
      </w:r>
    </w:p>
    <w:p w14:paraId="073D4FEC">
      <w:pPr>
        <w:pStyle w:val="8"/>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7.承诺我单位在</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前，及时维护更新“浙江省建筑市场监管公共服务系统”相关信息，并对企业资质、人员资格、项目状况、信用评价等信息的真实性、准确性、完整性负责。</w:t>
      </w:r>
    </w:p>
    <w:p w14:paraId="4B2E215A">
      <w:pPr>
        <w:pStyle w:val="8"/>
        <w:numPr>
          <w:ins w:id="7" w:author="XH" w:date=""/>
        </w:num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8.承诺我单位在</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期间（</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公告发布之日至</w:t>
      </w:r>
      <w:r>
        <w:rPr>
          <w:rFonts w:hint="eastAsia" w:ascii="仿宋" w:hAnsi="仿宋" w:eastAsia="仿宋" w:cs="仿宋"/>
          <w:color w:val="auto"/>
          <w:sz w:val="24"/>
          <w:szCs w:val="24"/>
          <w:highlight w:val="none"/>
          <w:lang w:eastAsia="zh-CN"/>
        </w:rPr>
        <w:t>中包</w:t>
      </w:r>
      <w:r>
        <w:rPr>
          <w:rFonts w:hint="eastAsia" w:ascii="仿宋" w:hAnsi="仿宋" w:eastAsia="仿宋" w:cs="仿宋"/>
          <w:color w:val="auto"/>
          <w:sz w:val="24"/>
          <w:szCs w:val="24"/>
          <w:highlight w:val="none"/>
        </w:rPr>
        <w:t>通知书发出之日），资质条件在“浙江省建筑市场监管公共服务系统”上动态核查结果处于“合格”状态，若为“不合格”状态同意作否决</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处理。</w:t>
      </w:r>
    </w:p>
    <w:p w14:paraId="607B1F2B">
      <w:pPr>
        <w:pStyle w:val="8"/>
        <w:numPr>
          <w:ins w:id="8" w:author="XH" w:date=""/>
        </w:num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9.承诺本</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文件要求的人员和我单位没有被人民法院列入限制失信被执行人名单和至</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截止时间三年内没有行贿犯罪记录。</w:t>
      </w:r>
    </w:p>
    <w:p w14:paraId="07305CBA">
      <w:pPr>
        <w:pStyle w:val="8"/>
        <w:numPr>
          <w:ins w:id="9" w:author="XH" w:date=""/>
        </w:num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10.承诺未被有关行政主管部门列入严重失信黑名单(严重违法失信企业名单、联合惩戒名单)。</w:t>
      </w:r>
    </w:p>
    <w:p w14:paraId="386B1F2E">
      <w:pPr>
        <w:pStyle w:val="8"/>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承诺我单位按约定向你方缴纳履约保证金并签订施工合同，若我单位无</w:t>
      </w:r>
      <w:r>
        <w:rPr>
          <w:rFonts w:hint="eastAsia" w:ascii="仿宋" w:hAnsi="仿宋" w:eastAsia="仿宋" w:cs="仿宋"/>
          <w:color w:val="auto"/>
          <w:sz w:val="24"/>
          <w:szCs w:val="24"/>
          <w:highlight w:val="none"/>
          <w:lang w:eastAsia="zh-CN"/>
        </w:rPr>
        <w:t>正当理由</w:t>
      </w:r>
      <w:r>
        <w:rPr>
          <w:rFonts w:hint="eastAsia" w:ascii="仿宋" w:hAnsi="仿宋" w:eastAsia="仿宋" w:cs="仿宋"/>
          <w:color w:val="auto"/>
          <w:sz w:val="24"/>
          <w:szCs w:val="24"/>
          <w:highlight w:val="none"/>
        </w:rPr>
        <w:t>不缴纳履约保证金或不签订合同，同意接受有关部门处罚</w:t>
      </w:r>
      <w:r>
        <w:rPr>
          <w:rFonts w:hint="eastAsia" w:ascii="仿宋" w:hAnsi="仿宋" w:eastAsia="仿宋" w:cs="仿宋"/>
          <w:color w:val="auto"/>
          <w:sz w:val="24"/>
          <w:szCs w:val="24"/>
          <w:highlight w:val="none"/>
          <w:lang w:eastAsia="zh-CN"/>
        </w:rPr>
        <w:t>。</w:t>
      </w:r>
    </w:p>
    <w:p w14:paraId="53191C71">
      <w:pPr>
        <w:pStyle w:val="14"/>
        <w:widowControl/>
        <w:spacing w:line="440" w:lineRule="exact"/>
        <w:ind w:right="15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shd w:val="clear" w:color="auto" w:fill="FFFFFF"/>
        </w:rPr>
        <w:t>我单位直接负责本项目</w:t>
      </w:r>
      <w:r>
        <w:rPr>
          <w:rFonts w:hint="eastAsia" w:ascii="仿宋" w:hAnsi="仿宋" w:eastAsia="仿宋" w:cs="仿宋"/>
          <w:color w:val="auto"/>
          <w:sz w:val="24"/>
          <w:szCs w:val="24"/>
          <w:highlight w:val="none"/>
          <w:shd w:val="clear" w:color="auto" w:fill="FFFFFF"/>
          <w:lang w:eastAsia="zh-CN"/>
        </w:rPr>
        <w:t>竞包</w:t>
      </w:r>
      <w:r>
        <w:rPr>
          <w:rFonts w:hint="eastAsia" w:ascii="仿宋" w:hAnsi="仿宋" w:eastAsia="仿宋" w:cs="仿宋"/>
          <w:color w:val="auto"/>
          <w:sz w:val="24"/>
          <w:szCs w:val="24"/>
          <w:highlight w:val="none"/>
          <w:shd w:val="clear" w:color="auto" w:fill="FFFFFF"/>
        </w:rPr>
        <w:t>的主管人</w:t>
      </w:r>
      <w:r>
        <w:rPr>
          <w:rFonts w:hint="eastAsia" w:ascii="仿宋" w:hAnsi="仿宋" w:eastAsia="仿宋" w:cs="仿宋"/>
          <w:color w:val="auto"/>
          <w:sz w:val="24"/>
          <w:szCs w:val="24"/>
          <w:highlight w:val="none"/>
        </w:rPr>
        <w:t>员为</w:t>
      </w:r>
      <w:r>
        <w:rPr>
          <w:rFonts w:hint="eastAsia" w:ascii="仿宋" w:hAnsi="仿宋" w:eastAsia="仿宋" w:cs="仿宋"/>
          <w:color w:val="auto"/>
          <w:sz w:val="24"/>
          <w:szCs w:val="24"/>
          <w:highlight w:val="none"/>
          <w:u w:val="single"/>
        </w:rPr>
        <w:t>法定代表人</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color w:val="auto"/>
          <w:sz w:val="24"/>
          <w:szCs w:val="24"/>
          <w:highlight w:val="none"/>
          <w:shd w:val="clear" w:color="auto" w:fill="FFFFFF"/>
        </w:rPr>
        <w:t>（身份证号码：</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color w:val="auto"/>
          <w:sz w:val="24"/>
          <w:szCs w:val="24"/>
          <w:highlight w:val="none"/>
          <w:shd w:val="clear" w:color="auto" w:fill="FFFFFF"/>
        </w:rPr>
        <w:t xml:space="preserve">  ，联系手机号码：</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i/>
          <w:iCs/>
          <w:color w:val="auto"/>
          <w:sz w:val="24"/>
          <w:szCs w:val="24"/>
          <w:highlight w:val="none"/>
          <w:u w:val="single"/>
          <w:shd w:val="clear" w:color="auto" w:fill="FFFFFF"/>
        </w:rPr>
        <w:t xml:space="preserve">（必须为本人实名办理的手机号码） </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color w:val="auto"/>
          <w:sz w:val="24"/>
          <w:szCs w:val="24"/>
          <w:highlight w:val="none"/>
          <w:shd w:val="clear" w:color="auto" w:fill="FFFFFF"/>
        </w:rPr>
        <w:t xml:space="preserve"> ）；我单位与本项目</w:t>
      </w:r>
      <w:r>
        <w:rPr>
          <w:rFonts w:hint="eastAsia" w:ascii="仿宋" w:hAnsi="仿宋" w:eastAsia="仿宋" w:cs="仿宋"/>
          <w:color w:val="auto"/>
          <w:sz w:val="24"/>
          <w:szCs w:val="24"/>
          <w:highlight w:val="none"/>
          <w:shd w:val="clear" w:color="auto" w:fill="FFFFFF"/>
          <w:lang w:eastAsia="zh-CN"/>
        </w:rPr>
        <w:t>竞包</w:t>
      </w:r>
      <w:r>
        <w:rPr>
          <w:rFonts w:hint="eastAsia" w:ascii="仿宋" w:hAnsi="仿宋" w:eastAsia="仿宋" w:cs="仿宋"/>
          <w:color w:val="auto"/>
          <w:sz w:val="24"/>
          <w:szCs w:val="24"/>
          <w:highlight w:val="none"/>
          <w:shd w:val="clear" w:color="auto" w:fill="FFFFFF"/>
        </w:rPr>
        <w:t>相关的直接责任人员为</w:t>
      </w:r>
      <w:r>
        <w:rPr>
          <w:rFonts w:hint="eastAsia" w:ascii="仿宋" w:hAnsi="仿宋" w:eastAsia="仿宋" w:cs="仿宋"/>
          <w:color w:val="auto"/>
          <w:sz w:val="24"/>
          <w:szCs w:val="24"/>
          <w:highlight w:val="none"/>
          <w:u w:val="single"/>
          <w:shd w:val="clear" w:color="auto" w:fill="FFFFFF"/>
        </w:rPr>
        <w:t>本次</w:t>
      </w:r>
      <w:r>
        <w:rPr>
          <w:rFonts w:hint="eastAsia" w:ascii="仿宋" w:hAnsi="仿宋" w:eastAsia="仿宋" w:cs="仿宋"/>
          <w:color w:val="auto"/>
          <w:sz w:val="24"/>
          <w:szCs w:val="24"/>
          <w:highlight w:val="none"/>
          <w:u w:val="single"/>
          <w:shd w:val="clear" w:color="auto" w:fill="FFFFFF"/>
          <w:lang w:eastAsia="zh-CN"/>
        </w:rPr>
        <w:t>竞包</w:t>
      </w:r>
      <w:r>
        <w:rPr>
          <w:rFonts w:hint="eastAsia" w:ascii="仿宋" w:hAnsi="仿宋" w:eastAsia="仿宋" w:cs="仿宋"/>
          <w:color w:val="auto"/>
          <w:sz w:val="24"/>
          <w:szCs w:val="24"/>
          <w:highlight w:val="none"/>
          <w:u w:val="single"/>
          <w:shd w:val="clear" w:color="auto" w:fill="FFFFFF"/>
        </w:rPr>
        <w:t xml:space="preserve">委托授权代表           </w:t>
      </w:r>
      <w:r>
        <w:rPr>
          <w:rFonts w:hint="eastAsia" w:ascii="仿宋" w:hAnsi="仿宋" w:eastAsia="仿宋" w:cs="仿宋"/>
          <w:color w:val="auto"/>
          <w:sz w:val="24"/>
          <w:szCs w:val="24"/>
          <w:highlight w:val="none"/>
          <w:shd w:val="clear" w:color="auto" w:fill="FFFFFF"/>
        </w:rPr>
        <w:t>（身份证号码：</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color w:val="auto"/>
          <w:sz w:val="24"/>
          <w:szCs w:val="24"/>
          <w:highlight w:val="none"/>
          <w:shd w:val="clear" w:color="auto" w:fill="FFFFFF"/>
        </w:rPr>
        <w:t>联系手机号码：</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i/>
          <w:iCs/>
          <w:color w:val="auto"/>
          <w:sz w:val="24"/>
          <w:szCs w:val="24"/>
          <w:highlight w:val="none"/>
          <w:u w:val="single"/>
          <w:shd w:val="clear" w:color="auto" w:fill="FFFFFF"/>
        </w:rPr>
        <w:t>（必须为本人实名办理的手机号码）</w:t>
      </w:r>
      <w:r>
        <w:rPr>
          <w:rFonts w:hint="eastAsia" w:ascii="仿宋" w:hAnsi="仿宋" w:eastAsia="仿宋" w:cs="仿宋"/>
          <w:color w:val="auto"/>
          <w:sz w:val="24"/>
          <w:szCs w:val="24"/>
          <w:highlight w:val="none"/>
          <w:u w:val="single"/>
          <w:shd w:val="clear" w:color="auto" w:fill="FFFFFF"/>
        </w:rPr>
        <w:t xml:space="preserve">             </w:t>
      </w:r>
      <w:r>
        <w:rPr>
          <w:rFonts w:hint="eastAsia" w:ascii="仿宋" w:hAnsi="仿宋" w:eastAsia="仿宋" w:cs="仿宋"/>
          <w:color w:val="auto"/>
          <w:sz w:val="24"/>
          <w:szCs w:val="24"/>
          <w:highlight w:val="none"/>
          <w:shd w:val="clear" w:color="auto" w:fill="FFFFFF"/>
        </w:rPr>
        <w:t>）</w:t>
      </w:r>
      <w:r>
        <w:rPr>
          <w:rFonts w:hint="eastAsia" w:ascii="仿宋" w:hAnsi="仿宋" w:eastAsia="仿宋" w:cs="仿宋"/>
          <w:color w:val="auto"/>
          <w:sz w:val="24"/>
          <w:szCs w:val="24"/>
          <w:highlight w:val="none"/>
        </w:rPr>
        <w:t xml:space="preserve"> ，上述人员承诺承担相应的法律责任。</w:t>
      </w:r>
    </w:p>
    <w:p w14:paraId="338B89F0">
      <w:pPr>
        <w:pStyle w:val="8"/>
        <w:numPr>
          <w:ins w:id="10" w:author="XH" w:date=""/>
        </w:numPr>
        <w:spacing w:line="44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.其他：</w:t>
      </w:r>
      <w:r>
        <w:rPr>
          <w:rFonts w:hint="eastAsia" w:ascii="仿宋" w:hAnsi="仿宋" w:eastAsia="仿宋" w:cs="仿宋"/>
          <w:color w:val="auto"/>
          <w:sz w:val="24"/>
          <w:szCs w:val="24"/>
          <w:highlight w:val="none"/>
          <w:u w:val="single"/>
        </w:rPr>
        <w:t xml:space="preserve">    </w:t>
      </w:r>
      <w:r>
        <w:rPr>
          <w:rFonts w:hint="eastAsia" w:ascii="仿宋" w:hAnsi="仿宋" w:eastAsia="仿宋" w:cs="仿宋"/>
          <w:i/>
          <w:iCs/>
          <w:color w:val="auto"/>
          <w:sz w:val="24"/>
          <w:szCs w:val="24"/>
          <w:highlight w:val="none"/>
          <w:u w:val="single"/>
        </w:rPr>
        <w:t>（</w:t>
      </w:r>
      <w:r>
        <w:rPr>
          <w:rFonts w:hint="eastAsia" w:ascii="仿宋" w:hAnsi="仿宋" w:eastAsia="仿宋" w:cs="仿宋"/>
          <w:i/>
          <w:iCs/>
          <w:color w:val="auto"/>
          <w:sz w:val="24"/>
          <w:szCs w:val="24"/>
          <w:highlight w:val="none"/>
          <w:u w:val="single"/>
          <w:lang w:eastAsia="zh-CN"/>
        </w:rPr>
        <w:t>发包</w:t>
      </w:r>
      <w:r>
        <w:rPr>
          <w:rFonts w:hint="eastAsia" w:ascii="仿宋" w:hAnsi="仿宋" w:eastAsia="仿宋" w:cs="仿宋"/>
          <w:i/>
          <w:iCs/>
          <w:color w:val="auto"/>
          <w:sz w:val="24"/>
          <w:szCs w:val="24"/>
          <w:highlight w:val="none"/>
          <w:u w:val="single"/>
        </w:rPr>
        <w:t>人可根据实际情况增加相应的条款）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9920D61">
      <w:pPr>
        <w:pStyle w:val="8"/>
        <w:numPr>
          <w:ins w:id="11" w:author="XH" w:date=""/>
        </w:numPr>
        <w:spacing w:line="440" w:lineRule="exact"/>
        <w:ind w:firstLine="480" w:firstLineChars="200"/>
        <w:rPr>
          <w:rFonts w:hint="eastAsia" w:ascii="仿宋" w:hAnsi="仿宋" w:eastAsia="仿宋" w:cs="仿宋"/>
          <w:color w:val="auto"/>
          <w:spacing w:val="-5"/>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.以上承诺如有虚假，</w:t>
      </w:r>
      <w:r>
        <w:rPr>
          <w:rFonts w:hint="eastAsia" w:ascii="仿宋" w:hAnsi="仿宋" w:eastAsia="仿宋" w:cs="仿宋"/>
          <w:strike w:val="0"/>
          <w:dstrike w:val="0"/>
          <w:color w:val="auto"/>
          <w:spacing w:val="-5"/>
          <w:sz w:val="24"/>
          <w:szCs w:val="24"/>
          <w:highlight w:val="none"/>
        </w:rPr>
        <w:t>愿意接受</w:t>
      </w:r>
      <w:r>
        <w:rPr>
          <w:rFonts w:hint="eastAsia" w:ascii="仿宋" w:hAnsi="仿宋" w:eastAsia="仿宋" w:cs="仿宋"/>
          <w:strike w:val="0"/>
          <w:dstrike w:val="0"/>
          <w:color w:val="auto"/>
          <w:spacing w:val="-5"/>
          <w:sz w:val="24"/>
          <w:szCs w:val="24"/>
          <w:highlight w:val="none"/>
          <w:lang w:eastAsia="zh-CN"/>
        </w:rPr>
        <w:t>相关</w:t>
      </w:r>
      <w:r>
        <w:rPr>
          <w:rFonts w:hint="eastAsia" w:ascii="仿宋" w:hAnsi="仿宋" w:eastAsia="仿宋" w:cs="仿宋"/>
          <w:strike w:val="0"/>
          <w:dstrike w:val="0"/>
          <w:color w:val="auto"/>
          <w:spacing w:val="-5"/>
          <w:sz w:val="24"/>
          <w:szCs w:val="24"/>
          <w:highlight w:val="none"/>
        </w:rPr>
        <w:t>处理。</w:t>
      </w:r>
      <w:r>
        <w:rPr>
          <w:rFonts w:hint="eastAsia" w:ascii="仿宋" w:hAnsi="仿宋" w:eastAsia="仿宋" w:cs="仿宋"/>
          <w:color w:val="auto"/>
          <w:spacing w:val="-5"/>
          <w:sz w:val="24"/>
          <w:szCs w:val="24"/>
          <w:highlight w:val="none"/>
        </w:rPr>
        <w:t>给</w:t>
      </w:r>
      <w:r>
        <w:rPr>
          <w:rFonts w:hint="eastAsia" w:ascii="仿宋" w:hAnsi="仿宋" w:eastAsia="仿宋" w:cs="仿宋"/>
          <w:color w:val="auto"/>
          <w:spacing w:val="-5"/>
          <w:sz w:val="24"/>
          <w:szCs w:val="24"/>
          <w:highlight w:val="none"/>
          <w:lang w:eastAsia="zh-CN"/>
        </w:rPr>
        <w:t>发包</w:t>
      </w:r>
      <w:r>
        <w:rPr>
          <w:rFonts w:hint="eastAsia" w:ascii="仿宋" w:hAnsi="仿宋" w:eastAsia="仿宋" w:cs="仿宋"/>
          <w:color w:val="auto"/>
          <w:spacing w:val="-5"/>
          <w:sz w:val="24"/>
          <w:szCs w:val="24"/>
          <w:highlight w:val="none"/>
        </w:rPr>
        <w:t>人造成损失的，愿意依法承担赔偿责任。如已</w:t>
      </w:r>
      <w:r>
        <w:rPr>
          <w:rFonts w:hint="eastAsia" w:ascii="仿宋" w:hAnsi="仿宋" w:eastAsia="仿宋" w:cs="仿宋"/>
          <w:color w:val="auto"/>
          <w:spacing w:val="-5"/>
          <w:sz w:val="24"/>
          <w:szCs w:val="24"/>
          <w:highlight w:val="none"/>
          <w:lang w:eastAsia="zh-CN"/>
        </w:rPr>
        <w:t>中包</w:t>
      </w:r>
      <w:r>
        <w:rPr>
          <w:rFonts w:hint="eastAsia" w:ascii="仿宋" w:hAnsi="仿宋" w:eastAsia="仿宋" w:cs="仿宋"/>
          <w:color w:val="auto"/>
          <w:spacing w:val="-5"/>
          <w:sz w:val="24"/>
          <w:szCs w:val="24"/>
          <w:highlight w:val="none"/>
        </w:rPr>
        <w:t>，同意</w:t>
      </w:r>
      <w:r>
        <w:rPr>
          <w:rFonts w:hint="eastAsia" w:ascii="仿宋" w:hAnsi="仿宋" w:eastAsia="仿宋" w:cs="仿宋"/>
          <w:color w:val="auto"/>
          <w:spacing w:val="-5"/>
          <w:sz w:val="24"/>
          <w:szCs w:val="24"/>
          <w:highlight w:val="none"/>
          <w:lang w:eastAsia="zh-CN"/>
        </w:rPr>
        <w:t>发包</w:t>
      </w:r>
      <w:r>
        <w:rPr>
          <w:rFonts w:hint="eastAsia" w:ascii="仿宋" w:hAnsi="仿宋" w:eastAsia="仿宋" w:cs="仿宋"/>
          <w:color w:val="auto"/>
          <w:spacing w:val="-5"/>
          <w:sz w:val="24"/>
          <w:szCs w:val="24"/>
          <w:highlight w:val="none"/>
        </w:rPr>
        <w:t>人取消我单位</w:t>
      </w:r>
      <w:r>
        <w:rPr>
          <w:rFonts w:hint="eastAsia" w:ascii="仿宋" w:hAnsi="仿宋" w:eastAsia="仿宋" w:cs="仿宋"/>
          <w:color w:val="auto"/>
          <w:spacing w:val="-5"/>
          <w:sz w:val="24"/>
          <w:szCs w:val="24"/>
          <w:highlight w:val="none"/>
          <w:lang w:eastAsia="zh-CN"/>
        </w:rPr>
        <w:t>中包</w:t>
      </w:r>
      <w:r>
        <w:rPr>
          <w:rFonts w:hint="eastAsia" w:ascii="仿宋" w:hAnsi="仿宋" w:eastAsia="仿宋" w:cs="仿宋"/>
          <w:color w:val="auto"/>
          <w:spacing w:val="-5"/>
          <w:sz w:val="24"/>
          <w:szCs w:val="24"/>
          <w:highlight w:val="none"/>
        </w:rPr>
        <w:t>资格的处理。</w:t>
      </w:r>
    </w:p>
    <w:p w14:paraId="7AF9DA33">
      <w:pPr>
        <w:pStyle w:val="8"/>
        <w:spacing w:line="440" w:lineRule="exact"/>
        <w:ind w:firstLine="3120" w:firstLineChars="1300"/>
        <w:rPr>
          <w:rFonts w:hint="eastAsia" w:ascii="仿宋" w:hAnsi="仿宋" w:eastAsia="仿宋" w:cs="仿宋"/>
          <w:color w:val="auto"/>
          <w:sz w:val="24"/>
          <w:szCs w:val="24"/>
          <w:highlight w:val="none"/>
        </w:rPr>
      </w:pPr>
    </w:p>
    <w:p w14:paraId="74E8BE22">
      <w:pPr>
        <w:pStyle w:val="8"/>
        <w:spacing w:line="440" w:lineRule="exact"/>
        <w:ind w:firstLine="3120" w:firstLineChars="1300"/>
        <w:rPr>
          <w:rFonts w:hint="eastAsia" w:ascii="仿宋" w:hAnsi="仿宋" w:eastAsia="仿宋" w:cs="仿宋"/>
          <w:color w:val="auto"/>
          <w:sz w:val="24"/>
          <w:szCs w:val="24"/>
          <w:highlight w:val="none"/>
        </w:rPr>
      </w:pPr>
    </w:p>
    <w:p w14:paraId="5E31597E">
      <w:pPr>
        <w:pStyle w:val="8"/>
        <w:spacing w:line="440" w:lineRule="exact"/>
        <w:ind w:firstLine="3120" w:firstLineChars="1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p>
    <w:p w14:paraId="4FB12F50">
      <w:pPr>
        <w:pStyle w:val="8"/>
        <w:spacing w:line="440" w:lineRule="exact"/>
        <w:ind w:firstLine="3120" w:firstLineChars="1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人（单位盖章）：</w:t>
      </w:r>
    </w:p>
    <w:p w14:paraId="727D48DE">
      <w:pPr>
        <w:autoSpaceDN/>
        <w:spacing w:line="44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14:paraId="4AF4D456">
      <w:pPr>
        <w:widowControl/>
        <w:autoSpaceDN/>
        <w:rPr>
          <w:rFonts w:hint="eastAsia" w:ascii="仿宋" w:hAnsi="仿宋" w:eastAsia="仿宋" w:cs="仿宋"/>
          <w:color w:val="auto"/>
          <w:sz w:val="24"/>
          <w:szCs w:val="24"/>
          <w:highlight w:val="none"/>
        </w:rPr>
      </w:pPr>
    </w:p>
    <w:p w14:paraId="097BE9E8">
      <w:pPr>
        <w:widowControl/>
        <w:autoSpaceDN/>
        <w:rPr>
          <w:rFonts w:hint="eastAsia" w:ascii="仿宋" w:hAnsi="仿宋" w:eastAsia="仿宋" w:cs="仿宋"/>
          <w:color w:val="auto"/>
          <w:sz w:val="24"/>
          <w:szCs w:val="24"/>
          <w:highlight w:val="none"/>
        </w:rPr>
      </w:pPr>
    </w:p>
    <w:p w14:paraId="1C4BBBF9">
      <w:pPr>
        <w:widowControl/>
        <w:autoSpaceDN/>
        <w:rPr>
          <w:rFonts w:hint="eastAsia" w:ascii="仿宋" w:hAnsi="仿宋" w:eastAsia="仿宋" w:cs="仿宋"/>
          <w:color w:val="auto"/>
          <w:sz w:val="24"/>
          <w:szCs w:val="24"/>
          <w:highlight w:val="none"/>
        </w:rPr>
      </w:pPr>
    </w:p>
    <w:p w14:paraId="3926DA88">
      <w:pPr>
        <w:widowControl/>
        <w:autoSpaceDN/>
        <w:rPr>
          <w:rFonts w:hint="eastAsia" w:ascii="仿宋" w:hAnsi="仿宋" w:eastAsia="仿宋" w:cs="仿宋"/>
          <w:color w:val="auto"/>
          <w:sz w:val="24"/>
          <w:szCs w:val="24"/>
          <w:highlight w:val="none"/>
        </w:rPr>
      </w:pPr>
    </w:p>
    <w:p w14:paraId="2427FCA4">
      <w:pPr>
        <w:widowControl/>
        <w:autoSpaceDN/>
        <w:rPr>
          <w:rFonts w:hint="eastAsia" w:ascii="仿宋" w:hAnsi="仿宋" w:eastAsia="仿宋" w:cs="仿宋"/>
          <w:color w:val="auto"/>
          <w:sz w:val="24"/>
          <w:szCs w:val="24"/>
          <w:highlight w:val="none"/>
        </w:rPr>
      </w:pPr>
    </w:p>
    <w:p w14:paraId="259C9CE7">
      <w:pPr>
        <w:widowControl/>
        <w:autoSpaceDN/>
        <w:rPr>
          <w:rFonts w:hint="eastAsia" w:ascii="仿宋" w:hAnsi="仿宋" w:eastAsia="仿宋" w:cs="仿宋"/>
          <w:color w:val="auto"/>
          <w:sz w:val="24"/>
          <w:szCs w:val="24"/>
          <w:highlight w:val="none"/>
        </w:rPr>
      </w:pPr>
    </w:p>
    <w:p w14:paraId="609496A3">
      <w:pPr>
        <w:pStyle w:val="2"/>
        <w:rPr>
          <w:rFonts w:hint="eastAsia" w:ascii="仿宋" w:hAnsi="仿宋" w:eastAsia="仿宋" w:cs="仿宋"/>
          <w:color w:val="auto"/>
          <w:sz w:val="28"/>
          <w:szCs w:val="28"/>
          <w:highlight w:val="none"/>
        </w:rPr>
      </w:pPr>
    </w:p>
    <w:p w14:paraId="675090D0">
      <w:pPr>
        <w:rPr>
          <w:rFonts w:hint="eastAsia" w:ascii="仿宋" w:hAnsi="仿宋" w:eastAsia="仿宋" w:cs="仿宋"/>
          <w:color w:val="auto"/>
          <w:sz w:val="28"/>
          <w:szCs w:val="28"/>
          <w:highlight w:val="none"/>
        </w:rPr>
      </w:pPr>
    </w:p>
    <w:p w14:paraId="4D3633B6">
      <w:pPr>
        <w:pStyle w:val="2"/>
        <w:rPr>
          <w:rFonts w:hint="eastAsia" w:ascii="仿宋" w:hAnsi="仿宋" w:eastAsia="仿宋" w:cs="仿宋"/>
          <w:color w:val="auto"/>
          <w:highlight w:val="none"/>
        </w:rPr>
      </w:pPr>
    </w:p>
    <w:p w14:paraId="76D0D7C0">
      <w:pPr>
        <w:pStyle w:val="13"/>
        <w:spacing w:after="0" w:line="400" w:lineRule="exact"/>
        <w:ind w:left="0" w:leftChars="0" w:firstLine="5040" w:firstLineChars="2100"/>
        <w:rPr>
          <w:rFonts w:hint="eastAsia" w:ascii="仿宋" w:hAnsi="仿宋" w:eastAsia="仿宋" w:cs="仿宋"/>
          <w:b w:val="0"/>
          <w:bCs w:val="0"/>
          <w:color w:val="auto"/>
          <w:sz w:val="24"/>
          <w:szCs w:val="24"/>
          <w:highlight w:val="none"/>
        </w:rPr>
      </w:pPr>
    </w:p>
    <w:p w14:paraId="4F7148F7">
      <w:pPr>
        <w:rPr>
          <w:rFonts w:hint="eastAsia" w:ascii="仿宋" w:hAnsi="仿宋" w:eastAsia="仿宋" w:cs="仿宋"/>
          <w:b w:val="0"/>
          <w:bCs w:val="0"/>
          <w:color w:val="auto"/>
          <w:highlight w:val="none"/>
        </w:rPr>
      </w:pPr>
    </w:p>
    <w:bookmarkEnd w:id="992"/>
    <w:p w14:paraId="47765EAB">
      <w:pPr>
        <w:spacing w:line="420" w:lineRule="exact"/>
        <w:ind w:firstLine="840" w:firstLineChars="4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156EF54A">
      <w:pPr>
        <w:pStyle w:val="2"/>
        <w:rPr>
          <w:rFonts w:hint="eastAsia" w:ascii="仿宋" w:hAnsi="仿宋" w:eastAsia="仿宋" w:cs="仿宋"/>
          <w:color w:val="auto"/>
          <w:highlight w:val="none"/>
        </w:rPr>
      </w:pPr>
    </w:p>
    <w:p w14:paraId="0DFA2368">
      <w:pPr>
        <w:rPr>
          <w:rFonts w:hint="eastAsia" w:ascii="仿宋" w:hAnsi="仿宋" w:eastAsia="仿宋" w:cs="仿宋"/>
          <w:color w:val="auto"/>
          <w:highlight w:val="none"/>
        </w:rPr>
      </w:pPr>
    </w:p>
    <w:p w14:paraId="51017452">
      <w:pPr>
        <w:pStyle w:val="3"/>
        <w:spacing w:before="0" w:after="0"/>
        <w:jc w:val="center"/>
        <w:rPr>
          <w:rFonts w:hint="eastAsia" w:ascii="仿宋" w:hAnsi="仿宋" w:eastAsia="仿宋" w:cs="仿宋"/>
          <w:color w:val="auto"/>
          <w:highlight w:val="none"/>
        </w:rPr>
      </w:pPr>
    </w:p>
    <w:p w14:paraId="707196AE">
      <w:pPr>
        <w:pStyle w:val="3"/>
        <w:spacing w:before="0" w:after="0"/>
        <w:jc w:val="center"/>
        <w:rPr>
          <w:rFonts w:hint="eastAsia" w:ascii="仿宋" w:hAnsi="仿宋" w:eastAsia="仿宋" w:cs="仿宋"/>
          <w:color w:val="auto"/>
          <w:highlight w:val="none"/>
        </w:rPr>
      </w:pPr>
      <w:r>
        <w:rPr>
          <w:rFonts w:hint="eastAsia" w:ascii="仿宋" w:hAnsi="仿宋" w:eastAsia="仿宋" w:cs="仿宋"/>
          <w:color w:val="auto"/>
          <w:highlight w:val="none"/>
        </w:rPr>
        <w:t>4.4法定代表人身份证复制件</w:t>
      </w:r>
    </w:p>
    <w:p w14:paraId="7DD6722F">
      <w:pPr>
        <w:rPr>
          <w:rFonts w:hint="eastAsia" w:ascii="仿宋" w:hAnsi="仿宋" w:eastAsia="仿宋" w:cs="仿宋"/>
          <w:color w:val="auto"/>
          <w:sz w:val="24"/>
          <w:highlight w:val="none"/>
        </w:rPr>
      </w:pPr>
    </w:p>
    <w:p w14:paraId="04B8E922">
      <w:pPr>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注：复制件（正面和反面）上的头像、姓名、性别、公民身份号码、出生、住址、有效期限和签发机关必须清晰可见。</w:t>
      </w:r>
    </w:p>
    <w:p w14:paraId="55670710">
      <w:pPr>
        <w:spacing w:line="480" w:lineRule="auto"/>
        <w:rPr>
          <w:rFonts w:hint="eastAsia" w:ascii="仿宋" w:hAnsi="仿宋" w:eastAsia="仿宋" w:cs="仿宋"/>
          <w:color w:val="auto"/>
          <w:highlight w:val="none"/>
        </w:rPr>
      </w:pPr>
    </w:p>
    <w:p w14:paraId="2F7F5AFE">
      <w:pPr>
        <w:spacing w:line="480" w:lineRule="auto"/>
        <w:rPr>
          <w:rFonts w:hint="eastAsia" w:ascii="仿宋" w:hAnsi="仿宋" w:eastAsia="仿宋" w:cs="仿宋"/>
          <w:color w:val="auto"/>
          <w:highlight w:val="none"/>
        </w:rPr>
      </w:pPr>
    </w:p>
    <w:p w14:paraId="1777701A">
      <w:pPr>
        <w:pStyle w:val="2"/>
        <w:rPr>
          <w:rFonts w:hint="eastAsia" w:ascii="仿宋" w:hAnsi="仿宋" w:eastAsia="仿宋" w:cs="仿宋"/>
          <w:color w:val="auto"/>
          <w:highlight w:val="none"/>
        </w:rPr>
      </w:pPr>
    </w:p>
    <w:p w14:paraId="147D6B6D">
      <w:pPr>
        <w:rPr>
          <w:rFonts w:hint="eastAsia" w:ascii="仿宋" w:hAnsi="仿宋" w:eastAsia="仿宋" w:cs="仿宋"/>
          <w:color w:val="auto"/>
          <w:highlight w:val="none"/>
        </w:rPr>
      </w:pPr>
    </w:p>
    <w:p w14:paraId="61CDBFC9">
      <w:pPr>
        <w:pStyle w:val="2"/>
        <w:rPr>
          <w:rFonts w:hint="eastAsia" w:ascii="仿宋" w:hAnsi="仿宋" w:eastAsia="仿宋" w:cs="仿宋"/>
          <w:color w:val="auto"/>
          <w:highlight w:val="none"/>
        </w:rPr>
      </w:pPr>
    </w:p>
    <w:p w14:paraId="43C05DDB">
      <w:pPr>
        <w:rPr>
          <w:rFonts w:hint="eastAsia" w:ascii="仿宋" w:hAnsi="仿宋" w:eastAsia="仿宋" w:cs="仿宋"/>
          <w:color w:val="auto"/>
          <w:highlight w:val="none"/>
        </w:rPr>
      </w:pPr>
    </w:p>
    <w:p w14:paraId="023A5AC4">
      <w:pPr>
        <w:pStyle w:val="2"/>
        <w:rPr>
          <w:rFonts w:hint="eastAsia" w:ascii="仿宋" w:hAnsi="仿宋" w:eastAsia="仿宋" w:cs="仿宋"/>
          <w:color w:val="auto"/>
          <w:highlight w:val="none"/>
        </w:rPr>
      </w:pPr>
    </w:p>
    <w:p w14:paraId="6FB2DE8D">
      <w:pPr>
        <w:rPr>
          <w:rFonts w:hint="eastAsia" w:ascii="仿宋" w:hAnsi="仿宋" w:eastAsia="仿宋" w:cs="仿宋"/>
          <w:color w:val="auto"/>
          <w:highlight w:val="none"/>
        </w:rPr>
      </w:pPr>
    </w:p>
    <w:p w14:paraId="1DD26FBC">
      <w:pPr>
        <w:pStyle w:val="12"/>
        <w:rPr>
          <w:rFonts w:hint="eastAsia" w:ascii="仿宋" w:hAnsi="仿宋" w:eastAsia="仿宋" w:cs="仿宋"/>
          <w:color w:val="auto"/>
          <w:highlight w:val="none"/>
        </w:rPr>
      </w:pPr>
    </w:p>
    <w:p w14:paraId="244CA027">
      <w:pPr>
        <w:rPr>
          <w:rFonts w:hint="eastAsia" w:ascii="仿宋" w:hAnsi="仿宋" w:eastAsia="仿宋" w:cs="仿宋"/>
          <w:color w:val="auto"/>
          <w:highlight w:val="none"/>
        </w:rPr>
      </w:pPr>
    </w:p>
    <w:p w14:paraId="7CA3427F">
      <w:pPr>
        <w:pStyle w:val="2"/>
        <w:rPr>
          <w:rFonts w:hint="eastAsia" w:ascii="仿宋" w:hAnsi="仿宋" w:eastAsia="仿宋" w:cs="仿宋"/>
          <w:color w:val="auto"/>
          <w:highlight w:val="none"/>
        </w:rPr>
      </w:pPr>
    </w:p>
    <w:p w14:paraId="67F14FA8">
      <w:pPr>
        <w:rPr>
          <w:rFonts w:hint="eastAsia" w:ascii="仿宋" w:hAnsi="仿宋" w:eastAsia="仿宋" w:cs="仿宋"/>
          <w:color w:val="auto"/>
          <w:highlight w:val="none"/>
        </w:rPr>
      </w:pPr>
    </w:p>
    <w:p w14:paraId="29EF6DE3">
      <w:pPr>
        <w:pStyle w:val="2"/>
        <w:rPr>
          <w:rFonts w:hint="eastAsia" w:ascii="仿宋" w:hAnsi="仿宋" w:eastAsia="仿宋" w:cs="仿宋"/>
          <w:color w:val="auto"/>
          <w:highlight w:val="none"/>
        </w:rPr>
      </w:pPr>
    </w:p>
    <w:p w14:paraId="0BD2456E">
      <w:pPr>
        <w:rPr>
          <w:rFonts w:hint="eastAsia" w:ascii="仿宋" w:hAnsi="仿宋" w:eastAsia="仿宋" w:cs="仿宋"/>
          <w:color w:val="auto"/>
          <w:highlight w:val="none"/>
        </w:rPr>
      </w:pPr>
    </w:p>
    <w:p w14:paraId="18690D05">
      <w:pPr>
        <w:rPr>
          <w:rFonts w:hint="eastAsia" w:ascii="仿宋" w:hAnsi="仿宋" w:eastAsia="仿宋" w:cs="仿宋"/>
          <w:color w:val="auto"/>
          <w:highlight w:val="none"/>
        </w:rPr>
      </w:pPr>
    </w:p>
    <w:p w14:paraId="4B34731B">
      <w:pPr>
        <w:pStyle w:val="3"/>
        <w:spacing w:before="0" w:after="0"/>
        <w:jc w:val="center"/>
        <w:rPr>
          <w:rFonts w:hint="eastAsia" w:ascii="仿宋" w:hAnsi="仿宋" w:eastAsia="仿宋" w:cs="仿宋"/>
          <w:color w:val="auto"/>
          <w:sz w:val="24"/>
          <w:szCs w:val="24"/>
          <w:highlight w:val="none"/>
        </w:rPr>
      </w:pPr>
      <w:r>
        <w:rPr>
          <w:rFonts w:hint="eastAsia" w:ascii="仿宋" w:hAnsi="仿宋" w:eastAsia="仿宋" w:cs="仿宋"/>
          <w:color w:val="auto"/>
          <w:highlight w:val="none"/>
        </w:rPr>
        <w:t>4.5授权委托书</w:t>
      </w:r>
    </w:p>
    <w:p w14:paraId="11115EE1">
      <w:pPr>
        <w:pStyle w:val="13"/>
        <w:tabs>
          <w:tab w:val="left" w:pos="0"/>
          <w:tab w:val="left" w:pos="1134"/>
        </w:tabs>
        <w:spacing w:line="440" w:lineRule="exact"/>
        <w:ind w:firstLine="480"/>
        <w:rPr>
          <w:rFonts w:hint="eastAsia" w:ascii="仿宋" w:hAnsi="仿宋" w:eastAsia="仿宋" w:cs="仿宋"/>
          <w:color w:val="auto"/>
          <w:sz w:val="24"/>
          <w:szCs w:val="24"/>
          <w:highlight w:val="none"/>
        </w:rPr>
      </w:pPr>
    </w:p>
    <w:p w14:paraId="493A59D1">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本授权委托书声明：我</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（姓名）系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人名称）的法定代表人，现授权委托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（单位名称）的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（姓名）为我公司代理人，以本公司的名义参加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发包</w:t>
      </w:r>
      <w:r>
        <w:rPr>
          <w:rFonts w:hint="eastAsia" w:ascii="仿宋" w:hAnsi="仿宋" w:eastAsia="仿宋" w:cs="仿宋"/>
          <w:color w:val="auto"/>
          <w:sz w:val="24"/>
          <w:szCs w:val="24"/>
          <w:highlight w:val="none"/>
        </w:rPr>
        <w:t>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工程的</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活动。代理人在</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文件签字、</w:t>
      </w: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评审</w:t>
      </w:r>
      <w:r>
        <w:rPr>
          <w:rFonts w:hint="eastAsia" w:ascii="仿宋" w:hAnsi="仿宋" w:eastAsia="仿宋" w:cs="仿宋"/>
          <w:color w:val="auto"/>
          <w:sz w:val="24"/>
          <w:szCs w:val="24"/>
          <w:highlight w:val="none"/>
        </w:rPr>
        <w:t>、合同谈判过程中所签署的一切文件和处理与之有关的一切事务，我均予以承认。</w:t>
      </w:r>
    </w:p>
    <w:p w14:paraId="19CAE5D0">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代理人无转委权。特此委托。</w:t>
      </w:r>
    </w:p>
    <w:p w14:paraId="7FA971A9">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p>
    <w:p w14:paraId="17E678BA">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p>
    <w:p w14:paraId="3C8A46FB">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年龄：</w:t>
      </w:r>
      <w:r>
        <w:rPr>
          <w:rFonts w:hint="eastAsia" w:ascii="仿宋" w:hAnsi="仿宋" w:eastAsia="仿宋" w:cs="仿宋"/>
          <w:color w:val="auto"/>
          <w:sz w:val="24"/>
          <w:szCs w:val="24"/>
          <w:highlight w:val="none"/>
          <w:u w:val="single"/>
        </w:rPr>
        <w:t xml:space="preserve">    　　　</w:t>
      </w:r>
    </w:p>
    <w:p w14:paraId="1903560E">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p>
    <w:p w14:paraId="21F5F7A4">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033C72BF">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p>
    <w:p w14:paraId="1D951DA1">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传真：</w:t>
      </w:r>
      <w:r>
        <w:rPr>
          <w:rFonts w:hint="eastAsia" w:ascii="仿宋" w:hAnsi="仿宋" w:eastAsia="仿宋" w:cs="仿宋"/>
          <w:color w:val="auto"/>
          <w:sz w:val="24"/>
          <w:szCs w:val="24"/>
          <w:highlight w:val="none"/>
          <w:u w:val="single"/>
        </w:rPr>
        <w:t xml:space="preserve">         　　　  </w:t>
      </w:r>
    </w:p>
    <w:p w14:paraId="391B52A6">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p>
    <w:p w14:paraId="7AD65B92">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 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部门：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24A009D">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p>
    <w:p w14:paraId="3FD844A0">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竞包</w:t>
      </w:r>
      <w:r>
        <w:rPr>
          <w:rFonts w:hint="eastAsia" w:ascii="仿宋" w:hAnsi="仿宋" w:eastAsia="仿宋" w:cs="仿宋"/>
          <w:color w:val="auto"/>
          <w:sz w:val="24"/>
          <w:szCs w:val="24"/>
          <w:highlight w:val="none"/>
        </w:rPr>
        <w:t>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highlight w:val="none"/>
          <w:u w:val="single"/>
          <w:lang w:val="en-US" w:eastAsia="zh-CN"/>
        </w:rPr>
        <w:t>盖公章</w:t>
      </w:r>
      <w:r>
        <w:rPr>
          <w:rFonts w:hint="eastAsia" w:ascii="仿宋" w:hAnsi="仿宋" w:eastAsia="仿宋" w:cs="仿宋"/>
          <w:color w:val="auto"/>
          <w:sz w:val="24"/>
          <w:szCs w:val="24"/>
          <w:highlight w:val="none"/>
          <w:u w:val="single"/>
        </w:rPr>
        <w:t>）</w:t>
      </w:r>
    </w:p>
    <w:p w14:paraId="221A28B7">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p>
    <w:p w14:paraId="53CD2912">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highlight w:val="none"/>
          <w:u w:val="single"/>
          <w:lang w:val="en-US" w:eastAsia="zh-CN"/>
        </w:rPr>
        <w:t>签字或盖章</w:t>
      </w:r>
      <w:r>
        <w:rPr>
          <w:rFonts w:hint="eastAsia" w:ascii="仿宋" w:hAnsi="仿宋" w:eastAsia="仿宋" w:cs="仿宋"/>
          <w:color w:val="auto"/>
          <w:sz w:val="24"/>
          <w:szCs w:val="24"/>
          <w:highlight w:val="none"/>
          <w:u w:val="single"/>
        </w:rPr>
        <w:t>）</w:t>
      </w:r>
    </w:p>
    <w:p w14:paraId="3BB5C869">
      <w:pPr>
        <w:pStyle w:val="13"/>
        <w:tabs>
          <w:tab w:val="left" w:pos="0"/>
          <w:tab w:val="left" w:pos="1134"/>
        </w:tabs>
        <w:spacing w:line="440" w:lineRule="exact"/>
        <w:ind w:firstLine="360" w:firstLineChars="150"/>
        <w:rPr>
          <w:rFonts w:hint="eastAsia" w:ascii="仿宋" w:hAnsi="仿宋" w:eastAsia="仿宋" w:cs="仿宋"/>
          <w:color w:val="auto"/>
          <w:sz w:val="24"/>
          <w:szCs w:val="24"/>
          <w:highlight w:val="none"/>
        </w:rPr>
      </w:pPr>
    </w:p>
    <w:p w14:paraId="6E641DDD">
      <w:pPr>
        <w:spacing w:line="440" w:lineRule="exact"/>
        <w:ind w:firstLine="480"/>
        <w:jc w:val="center"/>
        <w:rPr>
          <w:rFonts w:hint="eastAsia" w:ascii="仿宋" w:hAnsi="仿宋" w:eastAsia="仿宋" w:cs="仿宋"/>
          <w:color w:val="auto"/>
          <w:highlight w:val="none"/>
        </w:rPr>
      </w:pPr>
      <w:r>
        <w:rPr>
          <w:rFonts w:hint="eastAsia" w:ascii="仿宋" w:hAnsi="仿宋" w:eastAsia="仿宋" w:cs="仿宋"/>
          <w:color w:val="auto"/>
          <w:sz w:val="24"/>
          <w:highlight w:val="none"/>
        </w:rPr>
        <w:t xml:space="preserve">                        授权委托日期：</w:t>
      </w:r>
      <w:r>
        <w:rPr>
          <w:rFonts w:hint="eastAsia" w:ascii="仿宋" w:hAnsi="仿宋" w:eastAsia="仿宋" w:cs="仿宋"/>
          <w:color w:val="auto"/>
          <w:sz w:val="24"/>
          <w:highlight w:val="none"/>
          <w:u w:val="single"/>
        </w:rPr>
        <w:t xml:space="preserve">     年    月   日</w:t>
      </w:r>
      <w:bookmarkStart w:id="993" w:name="_Toc28867"/>
      <w:bookmarkStart w:id="994" w:name="_Toc7681"/>
    </w:p>
    <w:p w14:paraId="235F6CC3">
      <w:pPr>
        <w:pStyle w:val="3"/>
        <w:spacing w:before="0" w:after="0"/>
        <w:jc w:val="center"/>
        <w:rPr>
          <w:rFonts w:hint="eastAsia" w:ascii="仿宋" w:hAnsi="仿宋" w:eastAsia="仿宋" w:cs="仿宋"/>
          <w:color w:val="auto"/>
          <w:highlight w:val="none"/>
        </w:rPr>
      </w:pPr>
    </w:p>
    <w:p w14:paraId="56D8D205">
      <w:pPr>
        <w:rPr>
          <w:rFonts w:hint="eastAsia" w:ascii="仿宋" w:hAnsi="仿宋" w:eastAsia="仿宋" w:cs="仿宋"/>
          <w:color w:val="auto"/>
          <w:highlight w:val="none"/>
        </w:rPr>
      </w:pPr>
    </w:p>
    <w:p w14:paraId="1E1549EE">
      <w:pPr>
        <w:pStyle w:val="3"/>
        <w:spacing w:before="0" w:after="0"/>
        <w:jc w:val="center"/>
        <w:rPr>
          <w:rFonts w:hint="eastAsia" w:ascii="仿宋" w:hAnsi="仿宋" w:eastAsia="仿宋" w:cs="仿宋"/>
          <w:color w:val="auto"/>
          <w:highlight w:val="none"/>
        </w:rPr>
      </w:pPr>
      <w:r>
        <w:rPr>
          <w:rFonts w:hint="eastAsia" w:ascii="仿宋" w:hAnsi="仿宋" w:eastAsia="仿宋" w:cs="仿宋"/>
          <w:color w:val="auto"/>
          <w:highlight w:val="none"/>
        </w:rPr>
        <w:t>4.6营业执照</w:t>
      </w:r>
      <w:r>
        <w:rPr>
          <w:rFonts w:hint="eastAsia" w:ascii="仿宋" w:hAnsi="仿宋" w:eastAsia="仿宋" w:cs="仿宋"/>
          <w:color w:val="auto"/>
          <w:sz w:val="30"/>
          <w:szCs w:val="30"/>
          <w:highlight w:val="none"/>
        </w:rPr>
        <w:t>复制件</w:t>
      </w:r>
      <w:bookmarkEnd w:id="993"/>
      <w:bookmarkEnd w:id="994"/>
    </w:p>
    <w:p w14:paraId="7158CF9F">
      <w:pPr>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注：复制件上的名称、类型、法定代表人、经营范围、成立日期、营业期限、住所等内容及发证机关盖章必须清晰可见。</w:t>
      </w:r>
    </w:p>
    <w:p w14:paraId="00D83542">
      <w:pPr>
        <w:ind w:firstLine="315" w:firstLineChars="150"/>
        <w:rPr>
          <w:rFonts w:hint="eastAsia" w:ascii="仿宋" w:hAnsi="仿宋" w:eastAsia="仿宋" w:cs="仿宋"/>
          <w:color w:val="auto"/>
          <w:highlight w:val="none"/>
        </w:rPr>
      </w:pPr>
    </w:p>
    <w:p w14:paraId="09F36B18">
      <w:pPr>
        <w:rPr>
          <w:rFonts w:hint="eastAsia" w:ascii="仿宋" w:hAnsi="仿宋" w:eastAsia="仿宋" w:cs="仿宋"/>
          <w:color w:val="auto"/>
          <w:highlight w:val="none"/>
        </w:rPr>
      </w:pPr>
    </w:p>
    <w:p w14:paraId="6F94A02C">
      <w:pPr>
        <w:rPr>
          <w:rFonts w:hint="eastAsia" w:ascii="仿宋" w:hAnsi="仿宋" w:eastAsia="仿宋" w:cs="仿宋"/>
          <w:color w:val="auto"/>
          <w:highlight w:val="none"/>
        </w:rPr>
      </w:pPr>
    </w:p>
    <w:p w14:paraId="634D9C48">
      <w:pPr>
        <w:rPr>
          <w:rFonts w:hint="eastAsia" w:ascii="仿宋" w:hAnsi="仿宋" w:eastAsia="仿宋" w:cs="仿宋"/>
          <w:color w:val="auto"/>
          <w:highlight w:val="none"/>
        </w:rPr>
      </w:pPr>
    </w:p>
    <w:p w14:paraId="388DEB27">
      <w:pPr>
        <w:rPr>
          <w:rFonts w:hint="eastAsia" w:ascii="仿宋" w:hAnsi="仿宋" w:eastAsia="仿宋" w:cs="仿宋"/>
          <w:color w:val="auto"/>
          <w:highlight w:val="none"/>
        </w:rPr>
      </w:pPr>
    </w:p>
    <w:p w14:paraId="412C5874">
      <w:pPr>
        <w:rPr>
          <w:rFonts w:hint="eastAsia" w:ascii="仿宋" w:hAnsi="仿宋" w:eastAsia="仿宋" w:cs="仿宋"/>
          <w:color w:val="auto"/>
          <w:highlight w:val="none"/>
        </w:rPr>
      </w:pPr>
    </w:p>
    <w:p w14:paraId="402484D0">
      <w:pPr>
        <w:rPr>
          <w:rFonts w:hint="eastAsia" w:ascii="仿宋" w:hAnsi="仿宋" w:eastAsia="仿宋" w:cs="仿宋"/>
          <w:color w:val="auto"/>
          <w:highlight w:val="none"/>
        </w:rPr>
      </w:pPr>
    </w:p>
    <w:p w14:paraId="74A168CC">
      <w:pPr>
        <w:rPr>
          <w:rFonts w:hint="eastAsia" w:ascii="仿宋" w:hAnsi="仿宋" w:eastAsia="仿宋" w:cs="仿宋"/>
          <w:color w:val="auto"/>
          <w:highlight w:val="none"/>
        </w:rPr>
      </w:pPr>
    </w:p>
    <w:p w14:paraId="335B3697">
      <w:pPr>
        <w:rPr>
          <w:rFonts w:hint="eastAsia" w:ascii="仿宋" w:hAnsi="仿宋" w:eastAsia="仿宋" w:cs="仿宋"/>
          <w:color w:val="auto"/>
          <w:highlight w:val="none"/>
        </w:rPr>
      </w:pPr>
    </w:p>
    <w:p w14:paraId="5B13C0B0">
      <w:pPr>
        <w:rPr>
          <w:rFonts w:hint="eastAsia" w:ascii="仿宋" w:hAnsi="仿宋" w:eastAsia="仿宋" w:cs="仿宋"/>
          <w:color w:val="auto"/>
          <w:highlight w:val="none"/>
        </w:rPr>
      </w:pPr>
    </w:p>
    <w:p w14:paraId="54A0E23D">
      <w:pPr>
        <w:rPr>
          <w:rFonts w:hint="eastAsia" w:ascii="仿宋" w:hAnsi="仿宋" w:eastAsia="仿宋" w:cs="仿宋"/>
          <w:color w:val="auto"/>
          <w:highlight w:val="none"/>
        </w:rPr>
      </w:pPr>
    </w:p>
    <w:p w14:paraId="4E42C3D6">
      <w:pPr>
        <w:rPr>
          <w:rFonts w:hint="eastAsia" w:ascii="仿宋" w:hAnsi="仿宋" w:eastAsia="仿宋" w:cs="仿宋"/>
          <w:color w:val="auto"/>
          <w:highlight w:val="none"/>
        </w:rPr>
      </w:pPr>
    </w:p>
    <w:p w14:paraId="6272C6A8">
      <w:pPr>
        <w:rPr>
          <w:rFonts w:hint="eastAsia" w:ascii="仿宋" w:hAnsi="仿宋" w:eastAsia="仿宋" w:cs="仿宋"/>
          <w:color w:val="auto"/>
          <w:highlight w:val="none"/>
        </w:rPr>
      </w:pPr>
    </w:p>
    <w:p w14:paraId="444EE4B9">
      <w:pPr>
        <w:rPr>
          <w:rFonts w:hint="eastAsia" w:ascii="仿宋" w:hAnsi="仿宋" w:eastAsia="仿宋" w:cs="仿宋"/>
          <w:color w:val="auto"/>
          <w:highlight w:val="none"/>
        </w:rPr>
      </w:pPr>
    </w:p>
    <w:p w14:paraId="723DAD46">
      <w:pPr>
        <w:rPr>
          <w:rFonts w:hint="eastAsia" w:ascii="仿宋" w:hAnsi="仿宋" w:eastAsia="仿宋" w:cs="仿宋"/>
          <w:color w:val="auto"/>
          <w:highlight w:val="none"/>
        </w:rPr>
      </w:pPr>
    </w:p>
    <w:p w14:paraId="46023115">
      <w:pPr>
        <w:rPr>
          <w:rFonts w:hint="eastAsia" w:ascii="仿宋" w:hAnsi="仿宋" w:eastAsia="仿宋" w:cs="仿宋"/>
          <w:color w:val="auto"/>
          <w:highlight w:val="none"/>
        </w:rPr>
      </w:pPr>
    </w:p>
    <w:p w14:paraId="123C4B15">
      <w:pPr>
        <w:rPr>
          <w:rFonts w:hint="eastAsia" w:ascii="仿宋" w:hAnsi="仿宋" w:eastAsia="仿宋" w:cs="仿宋"/>
          <w:color w:val="auto"/>
          <w:highlight w:val="none"/>
        </w:rPr>
      </w:pPr>
    </w:p>
    <w:p w14:paraId="6D60CF64">
      <w:pPr>
        <w:rPr>
          <w:rFonts w:hint="eastAsia" w:ascii="仿宋" w:hAnsi="仿宋" w:eastAsia="仿宋" w:cs="仿宋"/>
          <w:color w:val="auto"/>
          <w:highlight w:val="none"/>
        </w:rPr>
      </w:pPr>
    </w:p>
    <w:p w14:paraId="7F16A6FD">
      <w:pPr>
        <w:rPr>
          <w:rFonts w:hint="eastAsia" w:ascii="仿宋" w:hAnsi="仿宋" w:eastAsia="仿宋" w:cs="仿宋"/>
          <w:color w:val="auto"/>
          <w:highlight w:val="none"/>
        </w:rPr>
      </w:pPr>
    </w:p>
    <w:p w14:paraId="427A69DE">
      <w:pPr>
        <w:rPr>
          <w:rFonts w:hint="eastAsia" w:ascii="仿宋" w:hAnsi="仿宋" w:eastAsia="仿宋" w:cs="仿宋"/>
          <w:color w:val="auto"/>
          <w:highlight w:val="none"/>
        </w:rPr>
      </w:pPr>
    </w:p>
    <w:p w14:paraId="56B222E5">
      <w:pPr>
        <w:rPr>
          <w:rFonts w:hint="eastAsia" w:ascii="仿宋" w:hAnsi="仿宋" w:eastAsia="仿宋" w:cs="仿宋"/>
          <w:color w:val="auto"/>
          <w:highlight w:val="none"/>
        </w:rPr>
      </w:pPr>
    </w:p>
    <w:p w14:paraId="766FDB4D">
      <w:pPr>
        <w:rPr>
          <w:rFonts w:hint="eastAsia" w:ascii="仿宋" w:hAnsi="仿宋" w:eastAsia="仿宋" w:cs="仿宋"/>
          <w:color w:val="auto"/>
          <w:highlight w:val="none"/>
        </w:rPr>
      </w:pPr>
    </w:p>
    <w:p w14:paraId="1C24F674">
      <w:pPr>
        <w:rPr>
          <w:rFonts w:hint="eastAsia" w:ascii="仿宋" w:hAnsi="仿宋" w:eastAsia="仿宋" w:cs="仿宋"/>
          <w:color w:val="auto"/>
          <w:highlight w:val="none"/>
        </w:rPr>
      </w:pPr>
    </w:p>
    <w:p w14:paraId="264E110A">
      <w:pPr>
        <w:rPr>
          <w:rFonts w:hint="eastAsia" w:ascii="仿宋" w:hAnsi="仿宋" w:eastAsia="仿宋" w:cs="仿宋"/>
          <w:color w:val="auto"/>
          <w:highlight w:val="none"/>
        </w:rPr>
      </w:pPr>
    </w:p>
    <w:p w14:paraId="47F28B4A">
      <w:pPr>
        <w:rPr>
          <w:rFonts w:hint="eastAsia" w:ascii="仿宋" w:hAnsi="仿宋" w:eastAsia="仿宋" w:cs="仿宋"/>
          <w:color w:val="auto"/>
          <w:highlight w:val="none"/>
        </w:rPr>
      </w:pPr>
    </w:p>
    <w:p w14:paraId="612829E5">
      <w:pPr>
        <w:rPr>
          <w:rFonts w:hint="eastAsia" w:ascii="仿宋" w:hAnsi="仿宋" w:eastAsia="仿宋" w:cs="仿宋"/>
          <w:color w:val="auto"/>
          <w:highlight w:val="none"/>
        </w:rPr>
      </w:pPr>
    </w:p>
    <w:p w14:paraId="2D8AD66C">
      <w:pPr>
        <w:rPr>
          <w:rFonts w:hint="eastAsia" w:ascii="仿宋" w:hAnsi="仿宋" w:eastAsia="仿宋" w:cs="仿宋"/>
          <w:color w:val="auto"/>
          <w:highlight w:val="none"/>
        </w:rPr>
      </w:pPr>
    </w:p>
    <w:p w14:paraId="1B78D890">
      <w:pPr>
        <w:rPr>
          <w:rFonts w:hint="eastAsia" w:ascii="仿宋" w:hAnsi="仿宋" w:eastAsia="仿宋" w:cs="仿宋"/>
          <w:color w:val="auto"/>
          <w:highlight w:val="none"/>
        </w:rPr>
      </w:pPr>
    </w:p>
    <w:p w14:paraId="7010A720">
      <w:pPr>
        <w:rPr>
          <w:rFonts w:hint="eastAsia" w:ascii="仿宋" w:hAnsi="仿宋" w:eastAsia="仿宋" w:cs="仿宋"/>
          <w:color w:val="auto"/>
          <w:highlight w:val="none"/>
        </w:rPr>
      </w:pPr>
    </w:p>
    <w:p w14:paraId="48C80015">
      <w:pPr>
        <w:rPr>
          <w:rFonts w:hint="eastAsia" w:ascii="仿宋" w:hAnsi="仿宋" w:eastAsia="仿宋" w:cs="仿宋"/>
          <w:color w:val="auto"/>
          <w:highlight w:val="none"/>
        </w:rPr>
      </w:pPr>
    </w:p>
    <w:p w14:paraId="7EDF7063">
      <w:pPr>
        <w:rPr>
          <w:rFonts w:hint="eastAsia" w:ascii="仿宋" w:hAnsi="仿宋" w:eastAsia="仿宋" w:cs="仿宋"/>
          <w:color w:val="auto"/>
          <w:highlight w:val="none"/>
        </w:rPr>
      </w:pPr>
    </w:p>
    <w:p w14:paraId="43584F8C">
      <w:pPr>
        <w:rPr>
          <w:rFonts w:hint="eastAsia" w:ascii="仿宋" w:hAnsi="仿宋" w:eastAsia="仿宋" w:cs="仿宋"/>
          <w:color w:val="auto"/>
          <w:highlight w:val="none"/>
        </w:rPr>
      </w:pPr>
    </w:p>
    <w:p w14:paraId="22AB61BD">
      <w:pPr>
        <w:rPr>
          <w:rFonts w:hint="eastAsia" w:ascii="仿宋" w:hAnsi="仿宋" w:eastAsia="仿宋" w:cs="仿宋"/>
          <w:color w:val="auto"/>
          <w:highlight w:val="none"/>
        </w:rPr>
      </w:pPr>
    </w:p>
    <w:p w14:paraId="4CC01BF1">
      <w:pPr>
        <w:rPr>
          <w:rFonts w:hint="eastAsia" w:ascii="仿宋" w:hAnsi="仿宋" w:eastAsia="仿宋" w:cs="仿宋"/>
          <w:color w:val="auto"/>
          <w:highlight w:val="none"/>
        </w:rPr>
      </w:pPr>
    </w:p>
    <w:p w14:paraId="0247D81B">
      <w:pPr>
        <w:rPr>
          <w:rFonts w:hint="eastAsia" w:ascii="仿宋" w:hAnsi="仿宋" w:eastAsia="仿宋" w:cs="仿宋"/>
          <w:color w:val="auto"/>
          <w:highlight w:val="none"/>
        </w:rPr>
      </w:pPr>
    </w:p>
    <w:p w14:paraId="345A7BD1">
      <w:pPr>
        <w:rPr>
          <w:rFonts w:hint="eastAsia" w:ascii="仿宋" w:hAnsi="仿宋" w:eastAsia="仿宋" w:cs="仿宋"/>
          <w:color w:val="auto"/>
          <w:highlight w:val="none"/>
        </w:rPr>
      </w:pPr>
    </w:p>
    <w:p w14:paraId="2558188A">
      <w:pPr>
        <w:rPr>
          <w:rFonts w:hint="eastAsia" w:ascii="仿宋" w:hAnsi="仿宋" w:eastAsia="仿宋" w:cs="仿宋"/>
          <w:color w:val="auto"/>
          <w:highlight w:val="none"/>
        </w:rPr>
      </w:pPr>
    </w:p>
    <w:p w14:paraId="1C288538">
      <w:pPr>
        <w:pStyle w:val="13"/>
        <w:spacing w:after="0" w:line="480" w:lineRule="exact"/>
        <w:ind w:left="0" w:leftChars="0" w:firstLine="0" w:firstLineChars="0"/>
        <w:rPr>
          <w:rFonts w:hint="eastAsia" w:ascii="仿宋" w:hAnsi="仿宋" w:eastAsia="仿宋" w:cs="仿宋"/>
          <w:color w:val="auto"/>
          <w:sz w:val="24"/>
          <w:szCs w:val="24"/>
          <w:highlight w:val="none"/>
        </w:rPr>
      </w:pPr>
    </w:p>
    <w:p w14:paraId="2BA87AFE">
      <w:pPr>
        <w:pStyle w:val="3"/>
        <w:spacing w:before="0" w:after="0"/>
        <w:jc w:val="center"/>
        <w:rPr>
          <w:rFonts w:hint="eastAsia" w:ascii="仿宋" w:hAnsi="仿宋" w:eastAsia="仿宋" w:cs="仿宋"/>
          <w:color w:val="auto"/>
          <w:highlight w:val="none"/>
        </w:rPr>
      </w:pPr>
      <w:bookmarkStart w:id="995" w:name="_Toc16335"/>
      <w:bookmarkStart w:id="996" w:name="_Toc7927"/>
      <w:r>
        <w:rPr>
          <w:rFonts w:hint="eastAsia" w:ascii="仿宋" w:hAnsi="仿宋" w:eastAsia="仿宋" w:cs="仿宋"/>
          <w:color w:val="auto"/>
          <w:highlight w:val="none"/>
        </w:rPr>
        <w:t>4.7企业</w:t>
      </w:r>
      <w:r>
        <w:rPr>
          <w:rFonts w:hint="eastAsia" w:ascii="仿宋" w:hAnsi="仿宋" w:eastAsia="仿宋" w:cs="仿宋"/>
          <w:color w:val="auto"/>
          <w:sz w:val="30"/>
          <w:szCs w:val="30"/>
          <w:highlight w:val="none"/>
        </w:rPr>
        <w:t>资质证书复制件</w:t>
      </w:r>
      <w:bookmarkEnd w:id="995"/>
      <w:bookmarkEnd w:id="996"/>
    </w:p>
    <w:p w14:paraId="575F378C">
      <w:pPr>
        <w:pStyle w:val="13"/>
        <w:spacing w:after="0" w:line="480" w:lineRule="exact"/>
        <w:ind w:left="0" w:leftChars="0"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注：复制件上的企业名称、注册地址、营业执照注册号、法定代表人、经济性质、注册资本、证书编号、有效期、资质类别及等级等内容及发证机关盖章必须清晰可见。</w:t>
      </w:r>
    </w:p>
    <w:p w14:paraId="46BD3522">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3F962678">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045D5181">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7A5BD43B">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0451F0F3">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28E6410F">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1F7EFD9B">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467203E7">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3B61B341">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599ECC5F">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78821D96">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0321C063">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722B8B9F">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21572F0D">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54524544">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36A460C1">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33A7723D">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4457389E">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7EED2512">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09464D46">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20A2C6F8">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7DA4EC46">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14B16774">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178BA5BB">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435E05A1">
      <w:pPr>
        <w:pStyle w:val="3"/>
        <w:spacing w:before="0" w:after="0"/>
        <w:jc w:val="center"/>
        <w:rPr>
          <w:rFonts w:hint="eastAsia" w:ascii="仿宋" w:hAnsi="仿宋" w:eastAsia="仿宋" w:cs="仿宋"/>
          <w:color w:val="auto"/>
          <w:highlight w:val="none"/>
        </w:rPr>
      </w:pPr>
      <w:bookmarkStart w:id="997" w:name="_Toc1618"/>
      <w:bookmarkStart w:id="998" w:name="_Toc13399"/>
      <w:r>
        <w:rPr>
          <w:rFonts w:hint="eastAsia" w:ascii="仿宋" w:hAnsi="仿宋" w:eastAsia="仿宋" w:cs="仿宋"/>
          <w:color w:val="auto"/>
          <w:highlight w:val="none"/>
        </w:rPr>
        <w:t>4.8</w:t>
      </w:r>
      <w:r>
        <w:rPr>
          <w:rFonts w:hint="eastAsia" w:ascii="仿宋" w:hAnsi="仿宋" w:eastAsia="仿宋" w:cs="仿宋"/>
          <w:color w:val="auto"/>
          <w:sz w:val="30"/>
          <w:szCs w:val="30"/>
          <w:highlight w:val="none"/>
        </w:rPr>
        <w:t>安全生产许可证复制件</w:t>
      </w:r>
      <w:bookmarkEnd w:id="997"/>
      <w:bookmarkEnd w:id="998"/>
    </w:p>
    <w:p w14:paraId="4063AA4E">
      <w:pPr>
        <w:pStyle w:val="13"/>
        <w:spacing w:after="0" w:line="480" w:lineRule="exact"/>
        <w:ind w:left="0" w:leftChars="0"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注：复制件上编号、单位名称、主要负责人、单位地址、经济类型、许可范围、发证时间、有效期等内容及发证机关盖章必须清晰可见。</w:t>
      </w:r>
    </w:p>
    <w:p w14:paraId="642E7867">
      <w:pPr>
        <w:pStyle w:val="13"/>
        <w:spacing w:after="0" w:line="480" w:lineRule="exact"/>
        <w:ind w:left="0" w:leftChars="0" w:firstLine="360" w:firstLineChars="150"/>
        <w:rPr>
          <w:rFonts w:hint="eastAsia" w:ascii="仿宋" w:hAnsi="仿宋" w:eastAsia="仿宋" w:cs="仿宋"/>
          <w:color w:val="auto"/>
          <w:sz w:val="24"/>
          <w:szCs w:val="24"/>
          <w:highlight w:val="none"/>
        </w:rPr>
      </w:pPr>
    </w:p>
    <w:p w14:paraId="2B3F50A9">
      <w:pPr>
        <w:rPr>
          <w:rFonts w:hint="eastAsia" w:ascii="仿宋" w:hAnsi="仿宋" w:eastAsia="仿宋" w:cs="仿宋"/>
          <w:color w:val="auto"/>
          <w:highlight w:val="none"/>
        </w:rPr>
      </w:pPr>
    </w:p>
    <w:p w14:paraId="641F2AB8">
      <w:pPr>
        <w:rPr>
          <w:rFonts w:hint="eastAsia" w:ascii="仿宋" w:hAnsi="仿宋" w:eastAsia="仿宋" w:cs="仿宋"/>
          <w:color w:val="auto"/>
          <w:highlight w:val="none"/>
        </w:rPr>
      </w:pPr>
    </w:p>
    <w:p w14:paraId="7E2C0458">
      <w:pPr>
        <w:rPr>
          <w:rFonts w:hint="eastAsia" w:ascii="仿宋" w:hAnsi="仿宋" w:eastAsia="仿宋" w:cs="仿宋"/>
          <w:color w:val="auto"/>
          <w:highlight w:val="none"/>
        </w:rPr>
      </w:pPr>
    </w:p>
    <w:p w14:paraId="528B56B0">
      <w:pPr>
        <w:rPr>
          <w:rFonts w:hint="eastAsia" w:ascii="仿宋" w:hAnsi="仿宋" w:eastAsia="仿宋" w:cs="仿宋"/>
          <w:color w:val="auto"/>
          <w:highlight w:val="none"/>
        </w:rPr>
      </w:pPr>
    </w:p>
    <w:p w14:paraId="0B744E73">
      <w:pPr>
        <w:rPr>
          <w:rFonts w:hint="eastAsia" w:ascii="仿宋" w:hAnsi="仿宋" w:eastAsia="仿宋" w:cs="仿宋"/>
          <w:color w:val="auto"/>
          <w:highlight w:val="none"/>
        </w:rPr>
      </w:pPr>
    </w:p>
    <w:p w14:paraId="6787E597">
      <w:pPr>
        <w:rPr>
          <w:rFonts w:hint="eastAsia" w:ascii="仿宋" w:hAnsi="仿宋" w:eastAsia="仿宋" w:cs="仿宋"/>
          <w:color w:val="auto"/>
          <w:highlight w:val="none"/>
        </w:rPr>
      </w:pPr>
    </w:p>
    <w:p w14:paraId="236D3EED">
      <w:pPr>
        <w:rPr>
          <w:rFonts w:hint="eastAsia" w:ascii="仿宋" w:hAnsi="仿宋" w:eastAsia="仿宋" w:cs="仿宋"/>
          <w:color w:val="auto"/>
          <w:highlight w:val="none"/>
        </w:rPr>
      </w:pPr>
    </w:p>
    <w:p w14:paraId="390B62FC">
      <w:pPr>
        <w:rPr>
          <w:rFonts w:hint="eastAsia" w:ascii="仿宋" w:hAnsi="仿宋" w:eastAsia="仿宋" w:cs="仿宋"/>
          <w:color w:val="auto"/>
          <w:highlight w:val="none"/>
        </w:rPr>
      </w:pPr>
    </w:p>
    <w:p w14:paraId="6721BAB3">
      <w:pPr>
        <w:rPr>
          <w:rFonts w:hint="eastAsia" w:ascii="仿宋" w:hAnsi="仿宋" w:eastAsia="仿宋" w:cs="仿宋"/>
          <w:color w:val="auto"/>
          <w:highlight w:val="none"/>
        </w:rPr>
      </w:pPr>
    </w:p>
    <w:p w14:paraId="7651210F">
      <w:pPr>
        <w:rPr>
          <w:rFonts w:hint="eastAsia" w:ascii="仿宋" w:hAnsi="仿宋" w:eastAsia="仿宋" w:cs="仿宋"/>
          <w:color w:val="auto"/>
          <w:highlight w:val="none"/>
        </w:rPr>
      </w:pPr>
    </w:p>
    <w:p w14:paraId="5C32BC12">
      <w:pPr>
        <w:rPr>
          <w:rFonts w:hint="eastAsia" w:ascii="仿宋" w:hAnsi="仿宋" w:eastAsia="仿宋" w:cs="仿宋"/>
          <w:color w:val="auto"/>
          <w:highlight w:val="none"/>
        </w:rPr>
      </w:pPr>
    </w:p>
    <w:p w14:paraId="16538C64">
      <w:pPr>
        <w:rPr>
          <w:rFonts w:hint="eastAsia" w:ascii="仿宋" w:hAnsi="仿宋" w:eastAsia="仿宋" w:cs="仿宋"/>
          <w:color w:val="auto"/>
          <w:highlight w:val="none"/>
        </w:rPr>
      </w:pPr>
    </w:p>
    <w:p w14:paraId="1EBE747D">
      <w:pPr>
        <w:rPr>
          <w:rFonts w:hint="eastAsia" w:ascii="仿宋" w:hAnsi="仿宋" w:eastAsia="仿宋" w:cs="仿宋"/>
          <w:color w:val="auto"/>
          <w:highlight w:val="none"/>
        </w:rPr>
      </w:pPr>
    </w:p>
    <w:p w14:paraId="28C37F7B">
      <w:pPr>
        <w:rPr>
          <w:rFonts w:hint="eastAsia" w:ascii="仿宋" w:hAnsi="仿宋" w:eastAsia="仿宋" w:cs="仿宋"/>
          <w:color w:val="auto"/>
          <w:highlight w:val="none"/>
        </w:rPr>
      </w:pPr>
    </w:p>
    <w:p w14:paraId="51204B63">
      <w:pPr>
        <w:rPr>
          <w:rFonts w:hint="eastAsia" w:ascii="仿宋" w:hAnsi="仿宋" w:eastAsia="仿宋" w:cs="仿宋"/>
          <w:color w:val="auto"/>
          <w:highlight w:val="none"/>
        </w:rPr>
      </w:pPr>
    </w:p>
    <w:p w14:paraId="5041B01C">
      <w:pPr>
        <w:rPr>
          <w:rFonts w:hint="eastAsia" w:ascii="仿宋" w:hAnsi="仿宋" w:eastAsia="仿宋" w:cs="仿宋"/>
          <w:color w:val="auto"/>
          <w:highlight w:val="none"/>
        </w:rPr>
      </w:pPr>
    </w:p>
    <w:p w14:paraId="6151DCAE">
      <w:pPr>
        <w:rPr>
          <w:rFonts w:hint="eastAsia" w:ascii="仿宋" w:hAnsi="仿宋" w:eastAsia="仿宋" w:cs="仿宋"/>
          <w:color w:val="auto"/>
          <w:highlight w:val="none"/>
        </w:rPr>
      </w:pPr>
    </w:p>
    <w:p w14:paraId="798730F4">
      <w:pPr>
        <w:rPr>
          <w:rFonts w:hint="eastAsia" w:ascii="仿宋" w:hAnsi="仿宋" w:eastAsia="仿宋" w:cs="仿宋"/>
          <w:color w:val="auto"/>
          <w:highlight w:val="none"/>
        </w:rPr>
      </w:pPr>
    </w:p>
    <w:p w14:paraId="18D3DEDE">
      <w:pPr>
        <w:rPr>
          <w:rFonts w:hint="eastAsia" w:ascii="仿宋" w:hAnsi="仿宋" w:eastAsia="仿宋" w:cs="仿宋"/>
          <w:color w:val="auto"/>
          <w:highlight w:val="none"/>
        </w:rPr>
      </w:pPr>
    </w:p>
    <w:p w14:paraId="4FF7BCE1">
      <w:pPr>
        <w:rPr>
          <w:rFonts w:hint="eastAsia" w:ascii="仿宋" w:hAnsi="仿宋" w:eastAsia="仿宋" w:cs="仿宋"/>
          <w:color w:val="auto"/>
          <w:highlight w:val="none"/>
        </w:rPr>
      </w:pPr>
    </w:p>
    <w:p w14:paraId="199698ED">
      <w:pPr>
        <w:rPr>
          <w:rFonts w:hint="eastAsia" w:ascii="仿宋" w:hAnsi="仿宋" w:eastAsia="仿宋" w:cs="仿宋"/>
          <w:color w:val="auto"/>
          <w:highlight w:val="none"/>
        </w:rPr>
      </w:pPr>
    </w:p>
    <w:p w14:paraId="4691FB35">
      <w:pPr>
        <w:rPr>
          <w:rFonts w:hint="eastAsia" w:ascii="仿宋" w:hAnsi="仿宋" w:eastAsia="仿宋" w:cs="仿宋"/>
          <w:color w:val="auto"/>
          <w:highlight w:val="none"/>
        </w:rPr>
      </w:pPr>
    </w:p>
    <w:p w14:paraId="6EA7F847">
      <w:pPr>
        <w:rPr>
          <w:rFonts w:hint="eastAsia" w:ascii="仿宋" w:hAnsi="仿宋" w:eastAsia="仿宋" w:cs="仿宋"/>
          <w:color w:val="auto"/>
          <w:highlight w:val="none"/>
        </w:rPr>
      </w:pPr>
    </w:p>
    <w:p w14:paraId="0FAF1ED5">
      <w:pPr>
        <w:rPr>
          <w:rFonts w:hint="eastAsia" w:ascii="仿宋" w:hAnsi="仿宋" w:eastAsia="仿宋" w:cs="仿宋"/>
          <w:color w:val="auto"/>
          <w:highlight w:val="none"/>
        </w:rPr>
      </w:pPr>
    </w:p>
    <w:p w14:paraId="6FE95DEE">
      <w:pPr>
        <w:rPr>
          <w:rFonts w:hint="eastAsia" w:ascii="仿宋" w:hAnsi="仿宋" w:eastAsia="仿宋" w:cs="仿宋"/>
          <w:color w:val="auto"/>
          <w:highlight w:val="none"/>
        </w:rPr>
      </w:pPr>
    </w:p>
    <w:p w14:paraId="194E025E">
      <w:pPr>
        <w:rPr>
          <w:rFonts w:hint="eastAsia" w:ascii="仿宋" w:hAnsi="仿宋" w:eastAsia="仿宋" w:cs="仿宋"/>
          <w:color w:val="auto"/>
          <w:highlight w:val="none"/>
        </w:rPr>
      </w:pPr>
    </w:p>
    <w:p w14:paraId="262C1966">
      <w:pPr>
        <w:rPr>
          <w:rFonts w:hint="eastAsia" w:ascii="仿宋" w:hAnsi="仿宋" w:eastAsia="仿宋" w:cs="仿宋"/>
          <w:color w:val="auto"/>
          <w:highlight w:val="none"/>
        </w:rPr>
      </w:pPr>
    </w:p>
    <w:p w14:paraId="0B69B5A0">
      <w:pPr>
        <w:rPr>
          <w:rFonts w:hint="eastAsia" w:ascii="仿宋" w:hAnsi="仿宋" w:eastAsia="仿宋" w:cs="仿宋"/>
          <w:color w:val="auto"/>
          <w:highlight w:val="none"/>
        </w:rPr>
      </w:pPr>
    </w:p>
    <w:p w14:paraId="4DBD1887">
      <w:pPr>
        <w:rPr>
          <w:rFonts w:hint="eastAsia" w:ascii="仿宋" w:hAnsi="仿宋" w:eastAsia="仿宋" w:cs="仿宋"/>
          <w:color w:val="auto"/>
          <w:highlight w:val="none"/>
        </w:rPr>
      </w:pPr>
    </w:p>
    <w:p w14:paraId="676AB160">
      <w:pPr>
        <w:rPr>
          <w:rFonts w:hint="eastAsia" w:ascii="仿宋" w:hAnsi="仿宋" w:eastAsia="仿宋" w:cs="仿宋"/>
          <w:color w:val="auto"/>
          <w:highlight w:val="none"/>
        </w:rPr>
      </w:pPr>
    </w:p>
    <w:p w14:paraId="2B1BE631">
      <w:pPr>
        <w:rPr>
          <w:rFonts w:hint="eastAsia" w:ascii="仿宋" w:hAnsi="仿宋" w:eastAsia="仿宋" w:cs="仿宋"/>
          <w:color w:val="auto"/>
          <w:highlight w:val="none"/>
        </w:rPr>
      </w:pPr>
    </w:p>
    <w:p w14:paraId="7EEC7623">
      <w:pPr>
        <w:rPr>
          <w:rFonts w:hint="eastAsia" w:ascii="仿宋" w:hAnsi="仿宋" w:eastAsia="仿宋" w:cs="仿宋"/>
          <w:color w:val="auto"/>
          <w:highlight w:val="none"/>
        </w:rPr>
      </w:pPr>
    </w:p>
    <w:p w14:paraId="360C46F0">
      <w:pPr>
        <w:rPr>
          <w:rFonts w:hint="eastAsia" w:ascii="仿宋" w:hAnsi="仿宋" w:eastAsia="仿宋" w:cs="仿宋"/>
          <w:color w:val="auto"/>
          <w:highlight w:val="none"/>
        </w:rPr>
      </w:pPr>
    </w:p>
    <w:p w14:paraId="7F482F30">
      <w:pPr>
        <w:rPr>
          <w:rFonts w:hint="eastAsia" w:ascii="仿宋" w:hAnsi="仿宋" w:eastAsia="仿宋" w:cs="仿宋"/>
          <w:color w:val="auto"/>
          <w:highlight w:val="none"/>
        </w:rPr>
      </w:pPr>
    </w:p>
    <w:p w14:paraId="68ABC7E9">
      <w:pPr>
        <w:rPr>
          <w:rFonts w:hint="eastAsia" w:ascii="仿宋" w:hAnsi="仿宋" w:eastAsia="仿宋" w:cs="仿宋"/>
          <w:color w:val="auto"/>
          <w:highlight w:val="none"/>
        </w:rPr>
      </w:pPr>
    </w:p>
    <w:p w14:paraId="58338602">
      <w:pPr>
        <w:rPr>
          <w:rFonts w:hint="eastAsia" w:ascii="仿宋" w:hAnsi="仿宋" w:eastAsia="仿宋" w:cs="仿宋"/>
          <w:color w:val="auto"/>
          <w:highlight w:val="none"/>
        </w:rPr>
      </w:pPr>
    </w:p>
    <w:p w14:paraId="6960C1E5">
      <w:pPr>
        <w:rPr>
          <w:rFonts w:hint="eastAsia" w:ascii="仿宋" w:hAnsi="仿宋" w:eastAsia="仿宋" w:cs="仿宋"/>
          <w:color w:val="auto"/>
          <w:highlight w:val="none"/>
        </w:rPr>
      </w:pPr>
    </w:p>
    <w:p w14:paraId="2D1CC10A">
      <w:pPr>
        <w:rPr>
          <w:rFonts w:hint="eastAsia" w:ascii="仿宋" w:hAnsi="仿宋" w:eastAsia="仿宋" w:cs="仿宋"/>
          <w:color w:val="auto"/>
          <w:highlight w:val="none"/>
        </w:rPr>
      </w:pPr>
    </w:p>
    <w:p w14:paraId="016C341A">
      <w:pPr>
        <w:rPr>
          <w:rFonts w:hint="eastAsia" w:ascii="仿宋" w:hAnsi="仿宋" w:eastAsia="仿宋" w:cs="仿宋"/>
          <w:color w:val="auto"/>
          <w:highlight w:val="none"/>
        </w:rPr>
      </w:pPr>
    </w:p>
    <w:p w14:paraId="49AC343F">
      <w:pPr>
        <w:pStyle w:val="3"/>
        <w:spacing w:before="0" w:after="0"/>
        <w:jc w:val="center"/>
        <w:rPr>
          <w:rFonts w:hint="eastAsia" w:ascii="仿宋" w:hAnsi="仿宋" w:eastAsia="仿宋" w:cs="仿宋"/>
          <w:color w:val="auto"/>
          <w:highlight w:val="none"/>
        </w:rPr>
      </w:pPr>
      <w:bookmarkStart w:id="999" w:name="_Toc3586"/>
      <w:bookmarkStart w:id="1000" w:name="_Toc8482"/>
      <w:r>
        <w:rPr>
          <w:rFonts w:hint="eastAsia" w:ascii="仿宋" w:hAnsi="仿宋" w:eastAsia="仿宋" w:cs="仿宋"/>
          <w:color w:val="auto"/>
          <w:highlight w:val="none"/>
        </w:rPr>
        <w:t>4.9</w:t>
      </w:r>
      <w:r>
        <w:rPr>
          <w:rFonts w:hint="eastAsia" w:ascii="仿宋" w:hAnsi="仿宋" w:eastAsia="仿宋" w:cs="仿宋"/>
          <w:color w:val="auto"/>
          <w:sz w:val="30"/>
          <w:szCs w:val="30"/>
          <w:highlight w:val="none"/>
        </w:rPr>
        <w:t>项目</w:t>
      </w:r>
      <w:r>
        <w:rPr>
          <w:rFonts w:hint="eastAsia" w:ascii="仿宋" w:hAnsi="仿宋" w:eastAsia="仿宋" w:cs="仿宋"/>
          <w:color w:val="auto"/>
          <w:sz w:val="30"/>
          <w:szCs w:val="30"/>
          <w:highlight w:val="none"/>
          <w:lang w:eastAsia="zh-CN"/>
        </w:rPr>
        <w:t>经理</w:t>
      </w:r>
      <w:r>
        <w:rPr>
          <w:rFonts w:hint="eastAsia" w:ascii="仿宋" w:hAnsi="仿宋" w:eastAsia="仿宋" w:cs="仿宋"/>
          <w:color w:val="auto"/>
          <w:sz w:val="30"/>
          <w:szCs w:val="30"/>
          <w:highlight w:val="none"/>
        </w:rPr>
        <w:t>建造师注册证书复制件</w:t>
      </w:r>
      <w:bookmarkEnd w:id="999"/>
      <w:bookmarkEnd w:id="1000"/>
    </w:p>
    <w:p w14:paraId="64C21E49">
      <w:pPr>
        <w:pStyle w:val="13"/>
        <w:spacing w:after="0" w:line="480" w:lineRule="exact"/>
        <w:ind w:left="0" w:leftChars="0"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复制件上的头像、资格证书编号、注册编号、证书编号、姓名、性别、出生年月、专业类别、聘用企业、签发日期、增项注册记录（如有）、延续注册记录（如有）、变更注册记录（如有）等内容及发证机关盖章必须清晰可见。</w:t>
      </w:r>
    </w:p>
    <w:p w14:paraId="573B45B9">
      <w:pPr>
        <w:rPr>
          <w:rFonts w:hint="eastAsia" w:ascii="仿宋" w:hAnsi="仿宋" w:eastAsia="仿宋" w:cs="仿宋"/>
          <w:color w:val="auto"/>
          <w:highlight w:val="none"/>
        </w:rPr>
      </w:pPr>
    </w:p>
    <w:p w14:paraId="6073A545">
      <w:pPr>
        <w:rPr>
          <w:rFonts w:hint="eastAsia" w:ascii="仿宋" w:hAnsi="仿宋" w:eastAsia="仿宋" w:cs="仿宋"/>
          <w:color w:val="auto"/>
          <w:highlight w:val="none"/>
        </w:rPr>
      </w:pPr>
    </w:p>
    <w:p w14:paraId="6F88EF17">
      <w:pPr>
        <w:rPr>
          <w:rFonts w:hint="eastAsia" w:ascii="仿宋" w:hAnsi="仿宋" w:eastAsia="仿宋" w:cs="仿宋"/>
          <w:color w:val="auto"/>
          <w:highlight w:val="none"/>
        </w:rPr>
      </w:pPr>
    </w:p>
    <w:p w14:paraId="7C5E59A7">
      <w:pPr>
        <w:rPr>
          <w:rFonts w:hint="eastAsia" w:ascii="仿宋" w:hAnsi="仿宋" w:eastAsia="仿宋" w:cs="仿宋"/>
          <w:color w:val="auto"/>
          <w:highlight w:val="none"/>
        </w:rPr>
      </w:pPr>
    </w:p>
    <w:p w14:paraId="1FBA51B9">
      <w:pPr>
        <w:rPr>
          <w:rFonts w:hint="eastAsia" w:ascii="仿宋" w:hAnsi="仿宋" w:eastAsia="仿宋" w:cs="仿宋"/>
          <w:color w:val="auto"/>
          <w:highlight w:val="none"/>
        </w:rPr>
      </w:pPr>
    </w:p>
    <w:p w14:paraId="273F63E6">
      <w:pPr>
        <w:rPr>
          <w:rFonts w:hint="eastAsia" w:ascii="仿宋" w:hAnsi="仿宋" w:eastAsia="仿宋" w:cs="仿宋"/>
          <w:color w:val="auto"/>
          <w:highlight w:val="none"/>
        </w:rPr>
      </w:pPr>
    </w:p>
    <w:p w14:paraId="5774BCB3">
      <w:pPr>
        <w:rPr>
          <w:rFonts w:hint="eastAsia" w:ascii="仿宋" w:hAnsi="仿宋" w:eastAsia="仿宋" w:cs="仿宋"/>
          <w:color w:val="auto"/>
          <w:highlight w:val="none"/>
        </w:rPr>
      </w:pPr>
    </w:p>
    <w:p w14:paraId="0B806FAD">
      <w:pPr>
        <w:rPr>
          <w:rFonts w:hint="eastAsia" w:ascii="仿宋" w:hAnsi="仿宋" w:eastAsia="仿宋" w:cs="仿宋"/>
          <w:color w:val="auto"/>
          <w:highlight w:val="none"/>
        </w:rPr>
      </w:pPr>
    </w:p>
    <w:p w14:paraId="19EA3930">
      <w:pPr>
        <w:rPr>
          <w:rFonts w:hint="eastAsia" w:ascii="仿宋" w:hAnsi="仿宋" w:eastAsia="仿宋" w:cs="仿宋"/>
          <w:color w:val="auto"/>
          <w:highlight w:val="none"/>
        </w:rPr>
      </w:pPr>
    </w:p>
    <w:p w14:paraId="11813C05">
      <w:pPr>
        <w:rPr>
          <w:rFonts w:hint="eastAsia" w:ascii="仿宋" w:hAnsi="仿宋" w:eastAsia="仿宋" w:cs="仿宋"/>
          <w:color w:val="auto"/>
          <w:highlight w:val="none"/>
        </w:rPr>
      </w:pPr>
    </w:p>
    <w:p w14:paraId="1A1559CC">
      <w:pPr>
        <w:rPr>
          <w:rFonts w:hint="eastAsia" w:ascii="仿宋" w:hAnsi="仿宋" w:eastAsia="仿宋" w:cs="仿宋"/>
          <w:color w:val="auto"/>
          <w:highlight w:val="none"/>
        </w:rPr>
      </w:pPr>
    </w:p>
    <w:p w14:paraId="2697FE87">
      <w:pPr>
        <w:rPr>
          <w:rFonts w:hint="eastAsia" w:ascii="仿宋" w:hAnsi="仿宋" w:eastAsia="仿宋" w:cs="仿宋"/>
          <w:color w:val="auto"/>
          <w:highlight w:val="none"/>
        </w:rPr>
      </w:pPr>
    </w:p>
    <w:p w14:paraId="01091C2D">
      <w:pPr>
        <w:rPr>
          <w:rFonts w:hint="eastAsia" w:ascii="仿宋" w:hAnsi="仿宋" w:eastAsia="仿宋" w:cs="仿宋"/>
          <w:color w:val="auto"/>
          <w:highlight w:val="none"/>
        </w:rPr>
      </w:pPr>
    </w:p>
    <w:p w14:paraId="4B2A110E">
      <w:pPr>
        <w:rPr>
          <w:rFonts w:hint="eastAsia" w:ascii="仿宋" w:hAnsi="仿宋" w:eastAsia="仿宋" w:cs="仿宋"/>
          <w:color w:val="auto"/>
          <w:highlight w:val="none"/>
        </w:rPr>
      </w:pPr>
    </w:p>
    <w:p w14:paraId="3883B928">
      <w:pPr>
        <w:rPr>
          <w:rFonts w:hint="eastAsia" w:ascii="仿宋" w:hAnsi="仿宋" w:eastAsia="仿宋" w:cs="仿宋"/>
          <w:color w:val="auto"/>
          <w:highlight w:val="none"/>
        </w:rPr>
      </w:pPr>
    </w:p>
    <w:p w14:paraId="59DF2CC0">
      <w:pPr>
        <w:rPr>
          <w:rFonts w:hint="eastAsia" w:ascii="仿宋" w:hAnsi="仿宋" w:eastAsia="仿宋" w:cs="仿宋"/>
          <w:color w:val="auto"/>
          <w:highlight w:val="none"/>
        </w:rPr>
      </w:pPr>
    </w:p>
    <w:p w14:paraId="4AF36F21">
      <w:pPr>
        <w:rPr>
          <w:rFonts w:hint="eastAsia" w:ascii="仿宋" w:hAnsi="仿宋" w:eastAsia="仿宋" w:cs="仿宋"/>
          <w:color w:val="auto"/>
          <w:highlight w:val="none"/>
        </w:rPr>
      </w:pPr>
    </w:p>
    <w:p w14:paraId="65C3AFA4">
      <w:pPr>
        <w:rPr>
          <w:rFonts w:hint="eastAsia" w:ascii="仿宋" w:hAnsi="仿宋" w:eastAsia="仿宋" w:cs="仿宋"/>
          <w:color w:val="auto"/>
          <w:highlight w:val="none"/>
        </w:rPr>
      </w:pPr>
    </w:p>
    <w:p w14:paraId="6D811BA8">
      <w:pPr>
        <w:rPr>
          <w:rFonts w:hint="eastAsia" w:ascii="仿宋" w:hAnsi="仿宋" w:eastAsia="仿宋" w:cs="仿宋"/>
          <w:color w:val="auto"/>
          <w:highlight w:val="none"/>
        </w:rPr>
      </w:pPr>
    </w:p>
    <w:p w14:paraId="02BA276F">
      <w:pPr>
        <w:rPr>
          <w:rFonts w:hint="eastAsia" w:ascii="仿宋" w:hAnsi="仿宋" w:eastAsia="仿宋" w:cs="仿宋"/>
          <w:color w:val="auto"/>
          <w:highlight w:val="none"/>
        </w:rPr>
      </w:pPr>
    </w:p>
    <w:p w14:paraId="577FEE1C">
      <w:pPr>
        <w:rPr>
          <w:rFonts w:hint="eastAsia" w:ascii="仿宋" w:hAnsi="仿宋" w:eastAsia="仿宋" w:cs="仿宋"/>
          <w:color w:val="auto"/>
          <w:highlight w:val="none"/>
        </w:rPr>
      </w:pPr>
    </w:p>
    <w:p w14:paraId="302CBDDB">
      <w:pPr>
        <w:rPr>
          <w:rFonts w:hint="eastAsia" w:ascii="仿宋" w:hAnsi="仿宋" w:eastAsia="仿宋" w:cs="仿宋"/>
          <w:color w:val="auto"/>
          <w:highlight w:val="none"/>
        </w:rPr>
      </w:pPr>
    </w:p>
    <w:p w14:paraId="12F0E9A6">
      <w:pPr>
        <w:rPr>
          <w:rFonts w:hint="eastAsia" w:ascii="仿宋" w:hAnsi="仿宋" w:eastAsia="仿宋" w:cs="仿宋"/>
          <w:color w:val="auto"/>
          <w:highlight w:val="none"/>
        </w:rPr>
      </w:pPr>
    </w:p>
    <w:p w14:paraId="57B7E1B8">
      <w:pPr>
        <w:rPr>
          <w:rFonts w:hint="eastAsia" w:ascii="仿宋" w:hAnsi="仿宋" w:eastAsia="仿宋" w:cs="仿宋"/>
          <w:color w:val="auto"/>
          <w:highlight w:val="none"/>
        </w:rPr>
      </w:pPr>
    </w:p>
    <w:p w14:paraId="6F851C31">
      <w:pPr>
        <w:rPr>
          <w:rFonts w:hint="eastAsia" w:ascii="仿宋" w:hAnsi="仿宋" w:eastAsia="仿宋" w:cs="仿宋"/>
          <w:color w:val="auto"/>
          <w:highlight w:val="none"/>
        </w:rPr>
      </w:pPr>
    </w:p>
    <w:p w14:paraId="08CCB77A">
      <w:pPr>
        <w:rPr>
          <w:rFonts w:hint="eastAsia" w:ascii="仿宋" w:hAnsi="仿宋" w:eastAsia="仿宋" w:cs="仿宋"/>
          <w:color w:val="auto"/>
          <w:highlight w:val="none"/>
        </w:rPr>
      </w:pPr>
    </w:p>
    <w:p w14:paraId="3F9075CA">
      <w:pPr>
        <w:rPr>
          <w:rFonts w:hint="eastAsia" w:ascii="仿宋" w:hAnsi="仿宋" w:eastAsia="仿宋" w:cs="仿宋"/>
          <w:color w:val="auto"/>
          <w:highlight w:val="none"/>
        </w:rPr>
      </w:pPr>
    </w:p>
    <w:p w14:paraId="24BB231F">
      <w:pPr>
        <w:rPr>
          <w:rFonts w:hint="eastAsia" w:ascii="仿宋" w:hAnsi="仿宋" w:eastAsia="仿宋" w:cs="仿宋"/>
          <w:color w:val="auto"/>
          <w:highlight w:val="none"/>
        </w:rPr>
      </w:pPr>
    </w:p>
    <w:p w14:paraId="364B2BD4">
      <w:pPr>
        <w:rPr>
          <w:rFonts w:hint="eastAsia" w:ascii="仿宋" w:hAnsi="仿宋" w:eastAsia="仿宋" w:cs="仿宋"/>
          <w:color w:val="auto"/>
          <w:highlight w:val="none"/>
        </w:rPr>
      </w:pPr>
    </w:p>
    <w:p w14:paraId="0973E879">
      <w:pPr>
        <w:rPr>
          <w:rFonts w:hint="eastAsia" w:ascii="仿宋" w:hAnsi="仿宋" w:eastAsia="仿宋" w:cs="仿宋"/>
          <w:color w:val="auto"/>
          <w:highlight w:val="none"/>
        </w:rPr>
      </w:pPr>
    </w:p>
    <w:p w14:paraId="68F93965">
      <w:pPr>
        <w:rPr>
          <w:rFonts w:hint="eastAsia" w:ascii="仿宋" w:hAnsi="仿宋" w:eastAsia="仿宋" w:cs="仿宋"/>
          <w:color w:val="auto"/>
          <w:highlight w:val="none"/>
        </w:rPr>
      </w:pPr>
    </w:p>
    <w:p w14:paraId="36D770B7">
      <w:pPr>
        <w:rPr>
          <w:rFonts w:hint="eastAsia" w:ascii="仿宋" w:hAnsi="仿宋" w:eastAsia="仿宋" w:cs="仿宋"/>
          <w:color w:val="auto"/>
          <w:highlight w:val="none"/>
        </w:rPr>
      </w:pPr>
    </w:p>
    <w:p w14:paraId="57285A3A">
      <w:pPr>
        <w:rPr>
          <w:rFonts w:hint="eastAsia" w:ascii="仿宋" w:hAnsi="仿宋" w:eastAsia="仿宋" w:cs="仿宋"/>
          <w:color w:val="auto"/>
          <w:highlight w:val="none"/>
        </w:rPr>
      </w:pPr>
    </w:p>
    <w:p w14:paraId="11049C2C">
      <w:pPr>
        <w:rPr>
          <w:rFonts w:hint="eastAsia" w:ascii="仿宋" w:hAnsi="仿宋" w:eastAsia="仿宋" w:cs="仿宋"/>
          <w:color w:val="auto"/>
          <w:highlight w:val="none"/>
        </w:rPr>
      </w:pPr>
    </w:p>
    <w:p w14:paraId="190C36B4">
      <w:pPr>
        <w:rPr>
          <w:rFonts w:hint="eastAsia" w:ascii="仿宋" w:hAnsi="仿宋" w:eastAsia="仿宋" w:cs="仿宋"/>
          <w:color w:val="auto"/>
          <w:highlight w:val="none"/>
        </w:rPr>
      </w:pPr>
    </w:p>
    <w:p w14:paraId="72958370">
      <w:pPr>
        <w:rPr>
          <w:rFonts w:hint="eastAsia" w:ascii="仿宋" w:hAnsi="仿宋" w:eastAsia="仿宋" w:cs="仿宋"/>
          <w:color w:val="auto"/>
          <w:highlight w:val="none"/>
        </w:rPr>
      </w:pPr>
    </w:p>
    <w:p w14:paraId="47E90B14">
      <w:pPr>
        <w:rPr>
          <w:rFonts w:hint="eastAsia" w:ascii="仿宋" w:hAnsi="仿宋" w:eastAsia="仿宋" w:cs="仿宋"/>
          <w:color w:val="auto"/>
          <w:highlight w:val="none"/>
        </w:rPr>
      </w:pPr>
    </w:p>
    <w:p w14:paraId="7A42B903">
      <w:pPr>
        <w:rPr>
          <w:rFonts w:hint="eastAsia" w:ascii="仿宋" w:hAnsi="仿宋" w:eastAsia="仿宋" w:cs="仿宋"/>
          <w:color w:val="auto"/>
          <w:highlight w:val="none"/>
        </w:rPr>
      </w:pPr>
    </w:p>
    <w:p w14:paraId="251EDE4B">
      <w:pPr>
        <w:pStyle w:val="3"/>
        <w:spacing w:before="0" w:after="0"/>
        <w:jc w:val="center"/>
        <w:rPr>
          <w:rFonts w:hint="eastAsia" w:ascii="仿宋" w:hAnsi="仿宋" w:eastAsia="仿宋" w:cs="仿宋"/>
          <w:color w:val="auto"/>
          <w:highlight w:val="none"/>
        </w:rPr>
      </w:pPr>
      <w:bookmarkStart w:id="1001" w:name="_Toc7556"/>
      <w:bookmarkStart w:id="1002" w:name="_Toc13039"/>
      <w:bookmarkStart w:id="1003" w:name="_Toc17080"/>
      <w:r>
        <w:rPr>
          <w:rFonts w:hint="eastAsia" w:ascii="仿宋" w:hAnsi="仿宋" w:eastAsia="仿宋" w:cs="仿宋"/>
          <w:color w:val="auto"/>
          <w:highlight w:val="none"/>
        </w:rPr>
        <w:t>4.10安全生产考核合格证书</w:t>
      </w:r>
      <w:bookmarkEnd w:id="1001"/>
      <w:r>
        <w:rPr>
          <w:rFonts w:hint="eastAsia" w:ascii="仿宋" w:hAnsi="仿宋" w:eastAsia="仿宋" w:cs="仿宋"/>
          <w:color w:val="auto"/>
          <w:sz w:val="30"/>
          <w:szCs w:val="30"/>
          <w:highlight w:val="none"/>
        </w:rPr>
        <w:t>复制件</w:t>
      </w:r>
      <w:bookmarkEnd w:id="1002"/>
      <w:bookmarkEnd w:id="1003"/>
    </w:p>
    <w:p w14:paraId="1A626AF2">
      <w:pPr>
        <w:pStyle w:val="13"/>
        <w:spacing w:after="0" w:line="480" w:lineRule="exact"/>
        <w:ind w:left="0" w:leftChars="0"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注：复制件上的头像、姓名、性别、出生年月、身份证号、企业名称、职务、技术职称、证书编号、发证时间、有效期及考核发证单位盖章必须清晰可见。</w:t>
      </w:r>
    </w:p>
    <w:p w14:paraId="7FAB1AD0">
      <w:pPr>
        <w:pStyle w:val="9"/>
        <w:snapToGrid w:val="0"/>
        <w:spacing w:line="480" w:lineRule="exact"/>
        <w:ind w:left="0" w:leftChars="0"/>
        <w:rPr>
          <w:rFonts w:hint="eastAsia" w:ascii="仿宋" w:hAnsi="仿宋" w:eastAsia="仿宋" w:cs="仿宋"/>
          <w:color w:val="auto"/>
          <w:szCs w:val="21"/>
          <w:highlight w:val="none"/>
        </w:rPr>
      </w:pPr>
    </w:p>
    <w:p w14:paraId="6F5F4072">
      <w:pPr>
        <w:rPr>
          <w:rFonts w:hint="eastAsia" w:ascii="仿宋" w:hAnsi="仿宋" w:eastAsia="仿宋" w:cs="仿宋"/>
          <w:color w:val="auto"/>
          <w:highlight w:val="none"/>
        </w:rPr>
      </w:pPr>
    </w:p>
    <w:p w14:paraId="5AD2848D">
      <w:pPr>
        <w:rPr>
          <w:rFonts w:hint="eastAsia" w:ascii="仿宋" w:hAnsi="仿宋" w:eastAsia="仿宋" w:cs="仿宋"/>
          <w:color w:val="auto"/>
          <w:highlight w:val="none"/>
        </w:rPr>
      </w:pPr>
    </w:p>
    <w:p w14:paraId="1FC8E3F6">
      <w:pPr>
        <w:rPr>
          <w:rFonts w:hint="eastAsia" w:ascii="仿宋" w:hAnsi="仿宋" w:eastAsia="仿宋" w:cs="仿宋"/>
          <w:color w:val="auto"/>
          <w:highlight w:val="none"/>
        </w:rPr>
      </w:pPr>
    </w:p>
    <w:p w14:paraId="55CA6D7F">
      <w:pPr>
        <w:rPr>
          <w:rFonts w:hint="eastAsia" w:ascii="仿宋" w:hAnsi="仿宋" w:eastAsia="仿宋" w:cs="仿宋"/>
          <w:color w:val="auto"/>
          <w:highlight w:val="none"/>
        </w:rPr>
      </w:pPr>
    </w:p>
    <w:p w14:paraId="56FEF240">
      <w:pPr>
        <w:rPr>
          <w:rFonts w:hint="eastAsia" w:ascii="仿宋" w:hAnsi="仿宋" w:eastAsia="仿宋" w:cs="仿宋"/>
          <w:color w:val="auto"/>
          <w:highlight w:val="none"/>
        </w:rPr>
      </w:pPr>
    </w:p>
    <w:p w14:paraId="3D04C8D0">
      <w:pPr>
        <w:rPr>
          <w:rFonts w:hint="eastAsia" w:ascii="仿宋" w:hAnsi="仿宋" w:eastAsia="仿宋" w:cs="仿宋"/>
          <w:color w:val="auto"/>
          <w:highlight w:val="none"/>
        </w:rPr>
      </w:pPr>
    </w:p>
    <w:p w14:paraId="47010562">
      <w:pPr>
        <w:rPr>
          <w:rFonts w:hint="eastAsia" w:ascii="仿宋" w:hAnsi="仿宋" w:eastAsia="仿宋" w:cs="仿宋"/>
          <w:color w:val="auto"/>
          <w:highlight w:val="none"/>
        </w:rPr>
      </w:pPr>
    </w:p>
    <w:p w14:paraId="6291FEDE">
      <w:pPr>
        <w:rPr>
          <w:rFonts w:hint="eastAsia" w:ascii="仿宋" w:hAnsi="仿宋" w:eastAsia="仿宋" w:cs="仿宋"/>
          <w:color w:val="auto"/>
          <w:highlight w:val="none"/>
        </w:rPr>
      </w:pPr>
    </w:p>
    <w:p w14:paraId="4F390B04">
      <w:pPr>
        <w:rPr>
          <w:rFonts w:hint="eastAsia" w:ascii="仿宋" w:hAnsi="仿宋" w:eastAsia="仿宋" w:cs="仿宋"/>
          <w:color w:val="auto"/>
          <w:highlight w:val="none"/>
        </w:rPr>
      </w:pPr>
    </w:p>
    <w:p w14:paraId="1EA18BFB">
      <w:pPr>
        <w:rPr>
          <w:rFonts w:hint="eastAsia" w:ascii="仿宋" w:hAnsi="仿宋" w:eastAsia="仿宋" w:cs="仿宋"/>
          <w:color w:val="auto"/>
          <w:highlight w:val="none"/>
        </w:rPr>
      </w:pPr>
    </w:p>
    <w:p w14:paraId="211D9580">
      <w:pPr>
        <w:rPr>
          <w:rFonts w:hint="eastAsia" w:ascii="仿宋" w:hAnsi="仿宋" w:eastAsia="仿宋" w:cs="仿宋"/>
          <w:color w:val="auto"/>
          <w:highlight w:val="none"/>
        </w:rPr>
      </w:pPr>
    </w:p>
    <w:p w14:paraId="79414BC6">
      <w:pPr>
        <w:rPr>
          <w:rFonts w:hint="eastAsia" w:ascii="仿宋" w:hAnsi="仿宋" w:eastAsia="仿宋" w:cs="仿宋"/>
          <w:color w:val="auto"/>
          <w:highlight w:val="none"/>
        </w:rPr>
      </w:pPr>
    </w:p>
    <w:p w14:paraId="20F4064E">
      <w:pPr>
        <w:rPr>
          <w:rFonts w:hint="eastAsia" w:ascii="仿宋" w:hAnsi="仿宋" w:eastAsia="仿宋" w:cs="仿宋"/>
          <w:color w:val="auto"/>
          <w:highlight w:val="none"/>
        </w:rPr>
      </w:pPr>
    </w:p>
    <w:p w14:paraId="0FFFE4EE">
      <w:pPr>
        <w:rPr>
          <w:rFonts w:hint="eastAsia" w:ascii="仿宋" w:hAnsi="仿宋" w:eastAsia="仿宋" w:cs="仿宋"/>
          <w:color w:val="auto"/>
          <w:highlight w:val="none"/>
        </w:rPr>
      </w:pPr>
    </w:p>
    <w:p w14:paraId="247B057E">
      <w:pPr>
        <w:rPr>
          <w:rFonts w:hint="eastAsia" w:ascii="仿宋" w:hAnsi="仿宋" w:eastAsia="仿宋" w:cs="仿宋"/>
          <w:color w:val="auto"/>
          <w:highlight w:val="none"/>
        </w:rPr>
      </w:pPr>
    </w:p>
    <w:p w14:paraId="1C27FDF0">
      <w:pPr>
        <w:rPr>
          <w:rFonts w:hint="eastAsia" w:ascii="仿宋" w:hAnsi="仿宋" w:eastAsia="仿宋" w:cs="仿宋"/>
          <w:color w:val="auto"/>
          <w:highlight w:val="none"/>
        </w:rPr>
      </w:pPr>
    </w:p>
    <w:p w14:paraId="5307A9FC">
      <w:pPr>
        <w:rPr>
          <w:rFonts w:hint="eastAsia" w:ascii="仿宋" w:hAnsi="仿宋" w:eastAsia="仿宋" w:cs="仿宋"/>
          <w:color w:val="auto"/>
          <w:highlight w:val="none"/>
        </w:rPr>
      </w:pPr>
    </w:p>
    <w:p w14:paraId="52D54F2C">
      <w:pPr>
        <w:rPr>
          <w:rFonts w:hint="eastAsia" w:ascii="仿宋" w:hAnsi="仿宋" w:eastAsia="仿宋" w:cs="仿宋"/>
          <w:color w:val="auto"/>
          <w:highlight w:val="none"/>
        </w:rPr>
      </w:pPr>
    </w:p>
    <w:p w14:paraId="7E7F5051">
      <w:pPr>
        <w:rPr>
          <w:rFonts w:hint="eastAsia" w:ascii="仿宋" w:hAnsi="仿宋" w:eastAsia="仿宋" w:cs="仿宋"/>
          <w:color w:val="auto"/>
          <w:highlight w:val="none"/>
        </w:rPr>
      </w:pPr>
    </w:p>
    <w:p w14:paraId="1FF1CBD1">
      <w:pPr>
        <w:rPr>
          <w:rFonts w:hint="eastAsia" w:ascii="仿宋" w:hAnsi="仿宋" w:eastAsia="仿宋" w:cs="仿宋"/>
          <w:color w:val="auto"/>
          <w:highlight w:val="none"/>
        </w:rPr>
      </w:pPr>
    </w:p>
    <w:p w14:paraId="0A39105D">
      <w:pPr>
        <w:rPr>
          <w:rFonts w:hint="eastAsia" w:ascii="仿宋" w:hAnsi="仿宋" w:eastAsia="仿宋" w:cs="仿宋"/>
          <w:color w:val="auto"/>
          <w:highlight w:val="none"/>
        </w:rPr>
      </w:pPr>
    </w:p>
    <w:p w14:paraId="62CC7D5D">
      <w:pPr>
        <w:rPr>
          <w:rFonts w:hint="eastAsia" w:ascii="仿宋" w:hAnsi="仿宋" w:eastAsia="仿宋" w:cs="仿宋"/>
          <w:color w:val="auto"/>
          <w:highlight w:val="none"/>
        </w:rPr>
      </w:pPr>
    </w:p>
    <w:p w14:paraId="022CF5E0">
      <w:pPr>
        <w:rPr>
          <w:rFonts w:hint="eastAsia" w:ascii="仿宋" w:hAnsi="仿宋" w:eastAsia="仿宋" w:cs="仿宋"/>
          <w:color w:val="auto"/>
          <w:highlight w:val="none"/>
        </w:rPr>
      </w:pPr>
    </w:p>
    <w:p w14:paraId="2DFF94D1">
      <w:pPr>
        <w:rPr>
          <w:rFonts w:hint="eastAsia" w:ascii="仿宋" w:hAnsi="仿宋" w:eastAsia="仿宋" w:cs="仿宋"/>
          <w:color w:val="auto"/>
          <w:highlight w:val="none"/>
        </w:rPr>
      </w:pPr>
    </w:p>
    <w:p w14:paraId="6DCD5992">
      <w:pPr>
        <w:rPr>
          <w:rFonts w:hint="eastAsia" w:ascii="仿宋" w:hAnsi="仿宋" w:eastAsia="仿宋" w:cs="仿宋"/>
          <w:color w:val="auto"/>
          <w:highlight w:val="none"/>
        </w:rPr>
      </w:pPr>
    </w:p>
    <w:p w14:paraId="3A17B0C1">
      <w:pPr>
        <w:rPr>
          <w:rFonts w:hint="eastAsia" w:ascii="仿宋" w:hAnsi="仿宋" w:eastAsia="仿宋" w:cs="仿宋"/>
          <w:color w:val="auto"/>
          <w:highlight w:val="none"/>
        </w:rPr>
      </w:pPr>
    </w:p>
    <w:p w14:paraId="56C171D5">
      <w:pPr>
        <w:rPr>
          <w:rFonts w:hint="eastAsia" w:ascii="仿宋" w:hAnsi="仿宋" w:eastAsia="仿宋" w:cs="仿宋"/>
          <w:color w:val="auto"/>
          <w:highlight w:val="none"/>
        </w:rPr>
      </w:pPr>
    </w:p>
    <w:p w14:paraId="2B6902A5">
      <w:pPr>
        <w:rPr>
          <w:rFonts w:hint="eastAsia" w:ascii="仿宋" w:hAnsi="仿宋" w:eastAsia="仿宋" w:cs="仿宋"/>
          <w:color w:val="auto"/>
          <w:highlight w:val="none"/>
        </w:rPr>
      </w:pPr>
    </w:p>
    <w:p w14:paraId="59C04CC1">
      <w:pPr>
        <w:rPr>
          <w:rFonts w:hint="eastAsia" w:ascii="仿宋" w:hAnsi="仿宋" w:eastAsia="仿宋" w:cs="仿宋"/>
          <w:color w:val="auto"/>
          <w:highlight w:val="none"/>
        </w:rPr>
      </w:pPr>
    </w:p>
    <w:p w14:paraId="090F4EA0">
      <w:pPr>
        <w:rPr>
          <w:rFonts w:hint="eastAsia" w:ascii="仿宋" w:hAnsi="仿宋" w:eastAsia="仿宋" w:cs="仿宋"/>
          <w:color w:val="auto"/>
          <w:highlight w:val="none"/>
        </w:rPr>
      </w:pPr>
    </w:p>
    <w:p w14:paraId="15517FD3">
      <w:pPr>
        <w:rPr>
          <w:rFonts w:hint="eastAsia" w:ascii="仿宋" w:hAnsi="仿宋" w:eastAsia="仿宋" w:cs="仿宋"/>
          <w:color w:val="auto"/>
          <w:highlight w:val="none"/>
        </w:rPr>
      </w:pPr>
    </w:p>
    <w:p w14:paraId="7258716B">
      <w:pPr>
        <w:rPr>
          <w:rFonts w:hint="eastAsia" w:ascii="仿宋" w:hAnsi="仿宋" w:eastAsia="仿宋" w:cs="仿宋"/>
          <w:color w:val="auto"/>
          <w:highlight w:val="none"/>
        </w:rPr>
      </w:pPr>
    </w:p>
    <w:p w14:paraId="2112DF5D">
      <w:pPr>
        <w:rPr>
          <w:rFonts w:hint="eastAsia" w:ascii="仿宋" w:hAnsi="仿宋" w:eastAsia="仿宋" w:cs="仿宋"/>
          <w:color w:val="auto"/>
          <w:highlight w:val="none"/>
        </w:rPr>
      </w:pPr>
    </w:p>
    <w:p w14:paraId="5E21661B">
      <w:pPr>
        <w:rPr>
          <w:rFonts w:hint="eastAsia" w:ascii="仿宋" w:hAnsi="仿宋" w:eastAsia="仿宋" w:cs="仿宋"/>
          <w:color w:val="auto"/>
          <w:highlight w:val="none"/>
        </w:rPr>
      </w:pPr>
    </w:p>
    <w:p w14:paraId="1377B6B0">
      <w:pPr>
        <w:rPr>
          <w:rFonts w:hint="eastAsia" w:ascii="仿宋" w:hAnsi="仿宋" w:eastAsia="仿宋" w:cs="仿宋"/>
          <w:color w:val="auto"/>
          <w:highlight w:val="none"/>
        </w:rPr>
      </w:pPr>
    </w:p>
    <w:p w14:paraId="4A2806A0">
      <w:pPr>
        <w:rPr>
          <w:rFonts w:hint="eastAsia" w:ascii="仿宋" w:hAnsi="仿宋" w:eastAsia="仿宋" w:cs="仿宋"/>
          <w:color w:val="auto"/>
          <w:highlight w:val="none"/>
        </w:rPr>
      </w:pPr>
    </w:p>
    <w:p w14:paraId="7D0A91A1">
      <w:pPr>
        <w:rPr>
          <w:rFonts w:hint="eastAsia" w:ascii="仿宋" w:hAnsi="仿宋" w:eastAsia="仿宋" w:cs="仿宋"/>
          <w:color w:val="auto"/>
          <w:highlight w:val="none"/>
        </w:rPr>
      </w:pPr>
    </w:p>
    <w:p w14:paraId="30D23F21">
      <w:pPr>
        <w:jc w:val="center"/>
        <w:rPr>
          <w:rFonts w:hint="eastAsia" w:ascii="仿宋" w:hAnsi="仿宋" w:eastAsia="仿宋" w:cs="仿宋"/>
          <w:color w:val="auto"/>
          <w:sz w:val="36"/>
          <w:highlight w:val="none"/>
        </w:rPr>
      </w:pPr>
      <w:r>
        <w:rPr>
          <w:rFonts w:hint="eastAsia" w:ascii="仿宋" w:hAnsi="仿宋" w:eastAsia="仿宋" w:cs="仿宋"/>
          <w:b/>
          <w:bCs/>
          <w:color w:val="auto"/>
          <w:sz w:val="32"/>
          <w:szCs w:val="32"/>
          <w:highlight w:val="none"/>
        </w:rPr>
        <w:t>4.11项目</w:t>
      </w:r>
      <w:r>
        <w:rPr>
          <w:rFonts w:hint="eastAsia" w:ascii="仿宋" w:hAnsi="仿宋" w:eastAsia="仿宋" w:cs="仿宋"/>
          <w:b/>
          <w:bCs/>
          <w:color w:val="auto"/>
          <w:sz w:val="32"/>
          <w:szCs w:val="32"/>
          <w:highlight w:val="none"/>
          <w:lang w:eastAsia="zh-CN"/>
        </w:rPr>
        <w:t>经理</w:t>
      </w:r>
      <w:r>
        <w:rPr>
          <w:rFonts w:hint="eastAsia" w:ascii="仿宋" w:hAnsi="仿宋" w:eastAsia="仿宋" w:cs="仿宋"/>
          <w:b/>
          <w:bCs/>
          <w:color w:val="auto"/>
          <w:sz w:val="32"/>
          <w:szCs w:val="32"/>
          <w:highlight w:val="none"/>
        </w:rPr>
        <w:t>身份证复制件</w:t>
      </w:r>
    </w:p>
    <w:p w14:paraId="29F62CE1">
      <w:pPr>
        <w:rPr>
          <w:rFonts w:hint="eastAsia" w:ascii="仿宋" w:hAnsi="仿宋" w:eastAsia="仿宋" w:cs="仿宋"/>
          <w:color w:val="auto"/>
          <w:sz w:val="24"/>
          <w:highlight w:val="none"/>
        </w:rPr>
      </w:pPr>
    </w:p>
    <w:p w14:paraId="751E4686">
      <w:pPr>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注：复制件（正面和反面）上的头像、姓名、性别、公民身份号码、出生、住址、有效期限和签发机关必须清晰可见。</w:t>
      </w:r>
    </w:p>
    <w:p w14:paraId="67445D59">
      <w:pPr>
        <w:ind w:firstLine="480" w:firstLineChars="200"/>
        <w:rPr>
          <w:rFonts w:hint="eastAsia" w:ascii="仿宋" w:hAnsi="仿宋" w:eastAsia="仿宋" w:cs="仿宋"/>
          <w:color w:val="auto"/>
          <w:sz w:val="24"/>
          <w:highlight w:val="none"/>
        </w:rPr>
      </w:pPr>
    </w:p>
    <w:p w14:paraId="6BDAB0D7">
      <w:pPr>
        <w:ind w:firstLine="480" w:firstLineChars="200"/>
        <w:rPr>
          <w:rFonts w:hint="eastAsia" w:ascii="仿宋" w:hAnsi="仿宋" w:eastAsia="仿宋" w:cs="仿宋"/>
          <w:color w:val="auto"/>
          <w:sz w:val="24"/>
          <w:highlight w:val="none"/>
        </w:rPr>
      </w:pPr>
    </w:p>
    <w:p w14:paraId="5A2ADB07">
      <w:pPr>
        <w:rPr>
          <w:rFonts w:hint="eastAsia" w:ascii="仿宋" w:hAnsi="仿宋" w:eastAsia="仿宋" w:cs="仿宋"/>
          <w:color w:val="auto"/>
          <w:highlight w:val="none"/>
        </w:rPr>
      </w:pPr>
    </w:p>
    <w:p w14:paraId="798E59F7">
      <w:pPr>
        <w:rPr>
          <w:rFonts w:hint="eastAsia" w:ascii="仿宋" w:hAnsi="仿宋" w:eastAsia="仿宋" w:cs="仿宋"/>
          <w:color w:val="auto"/>
          <w:highlight w:val="none"/>
        </w:rPr>
      </w:pPr>
    </w:p>
    <w:p w14:paraId="230A1378">
      <w:pPr>
        <w:rPr>
          <w:rFonts w:hint="eastAsia" w:ascii="仿宋" w:hAnsi="仿宋" w:eastAsia="仿宋" w:cs="仿宋"/>
          <w:color w:val="auto"/>
          <w:highlight w:val="none"/>
        </w:rPr>
      </w:pPr>
    </w:p>
    <w:p w14:paraId="321D78B1">
      <w:pPr>
        <w:rPr>
          <w:rFonts w:hint="eastAsia" w:ascii="仿宋" w:hAnsi="仿宋" w:eastAsia="仿宋" w:cs="仿宋"/>
          <w:color w:val="auto"/>
          <w:highlight w:val="none"/>
        </w:rPr>
      </w:pPr>
    </w:p>
    <w:p w14:paraId="5455CEA9">
      <w:pPr>
        <w:rPr>
          <w:rFonts w:hint="eastAsia" w:ascii="仿宋" w:hAnsi="仿宋" w:eastAsia="仿宋" w:cs="仿宋"/>
          <w:color w:val="auto"/>
          <w:highlight w:val="none"/>
        </w:rPr>
      </w:pPr>
    </w:p>
    <w:p w14:paraId="1225F417">
      <w:pPr>
        <w:rPr>
          <w:rFonts w:hint="eastAsia" w:ascii="仿宋" w:hAnsi="仿宋" w:eastAsia="仿宋" w:cs="仿宋"/>
          <w:color w:val="auto"/>
          <w:highlight w:val="none"/>
        </w:rPr>
      </w:pPr>
    </w:p>
    <w:p w14:paraId="4CCEC4B7">
      <w:pPr>
        <w:rPr>
          <w:rFonts w:hint="eastAsia" w:ascii="仿宋" w:hAnsi="仿宋" w:eastAsia="仿宋" w:cs="仿宋"/>
          <w:color w:val="auto"/>
          <w:highlight w:val="none"/>
        </w:rPr>
      </w:pPr>
    </w:p>
    <w:p w14:paraId="0B3164A2">
      <w:pPr>
        <w:rPr>
          <w:rFonts w:hint="eastAsia" w:ascii="仿宋" w:hAnsi="仿宋" w:eastAsia="仿宋" w:cs="仿宋"/>
          <w:color w:val="auto"/>
          <w:highlight w:val="none"/>
        </w:rPr>
      </w:pPr>
    </w:p>
    <w:p w14:paraId="713BC5F0">
      <w:pPr>
        <w:rPr>
          <w:rFonts w:hint="eastAsia" w:ascii="仿宋" w:hAnsi="仿宋" w:eastAsia="仿宋" w:cs="仿宋"/>
          <w:color w:val="auto"/>
          <w:highlight w:val="none"/>
        </w:rPr>
      </w:pPr>
    </w:p>
    <w:p w14:paraId="427AE1E4">
      <w:pPr>
        <w:rPr>
          <w:rFonts w:hint="eastAsia" w:ascii="仿宋" w:hAnsi="仿宋" w:eastAsia="仿宋" w:cs="仿宋"/>
          <w:color w:val="auto"/>
          <w:highlight w:val="none"/>
        </w:rPr>
      </w:pPr>
    </w:p>
    <w:p w14:paraId="6BA2831C">
      <w:pPr>
        <w:rPr>
          <w:rFonts w:hint="eastAsia" w:ascii="仿宋" w:hAnsi="仿宋" w:eastAsia="仿宋" w:cs="仿宋"/>
          <w:color w:val="auto"/>
          <w:highlight w:val="none"/>
        </w:rPr>
      </w:pPr>
    </w:p>
    <w:p w14:paraId="69D3A4BA">
      <w:pPr>
        <w:rPr>
          <w:rFonts w:hint="eastAsia" w:ascii="仿宋" w:hAnsi="仿宋" w:eastAsia="仿宋" w:cs="仿宋"/>
          <w:color w:val="auto"/>
          <w:highlight w:val="none"/>
        </w:rPr>
      </w:pPr>
    </w:p>
    <w:p w14:paraId="4D43FF45">
      <w:pPr>
        <w:rPr>
          <w:rFonts w:hint="eastAsia" w:ascii="仿宋" w:hAnsi="仿宋" w:eastAsia="仿宋" w:cs="仿宋"/>
          <w:color w:val="auto"/>
          <w:highlight w:val="none"/>
        </w:rPr>
      </w:pPr>
    </w:p>
    <w:p w14:paraId="295CCDAE">
      <w:pPr>
        <w:rPr>
          <w:rFonts w:hint="eastAsia" w:ascii="仿宋" w:hAnsi="仿宋" w:eastAsia="仿宋" w:cs="仿宋"/>
          <w:color w:val="auto"/>
          <w:highlight w:val="none"/>
        </w:rPr>
      </w:pPr>
    </w:p>
    <w:p w14:paraId="4FCFB3C0">
      <w:pPr>
        <w:rPr>
          <w:rFonts w:hint="eastAsia" w:ascii="仿宋" w:hAnsi="仿宋" w:eastAsia="仿宋" w:cs="仿宋"/>
          <w:color w:val="auto"/>
          <w:highlight w:val="none"/>
        </w:rPr>
      </w:pPr>
    </w:p>
    <w:p w14:paraId="36D23DE1">
      <w:pPr>
        <w:rPr>
          <w:rFonts w:hint="eastAsia" w:ascii="仿宋" w:hAnsi="仿宋" w:eastAsia="仿宋" w:cs="仿宋"/>
          <w:color w:val="auto"/>
          <w:highlight w:val="none"/>
        </w:rPr>
      </w:pPr>
    </w:p>
    <w:p w14:paraId="64759F72">
      <w:pPr>
        <w:rPr>
          <w:rFonts w:hint="eastAsia" w:ascii="仿宋" w:hAnsi="仿宋" w:eastAsia="仿宋" w:cs="仿宋"/>
          <w:color w:val="auto"/>
          <w:highlight w:val="none"/>
        </w:rPr>
      </w:pPr>
    </w:p>
    <w:p w14:paraId="6C423A7D">
      <w:pPr>
        <w:rPr>
          <w:rFonts w:hint="eastAsia" w:ascii="仿宋" w:hAnsi="仿宋" w:eastAsia="仿宋" w:cs="仿宋"/>
          <w:color w:val="auto"/>
          <w:highlight w:val="none"/>
        </w:rPr>
      </w:pPr>
    </w:p>
    <w:p w14:paraId="45260C1C">
      <w:pPr>
        <w:rPr>
          <w:rFonts w:hint="eastAsia" w:ascii="仿宋" w:hAnsi="仿宋" w:eastAsia="仿宋" w:cs="仿宋"/>
          <w:color w:val="auto"/>
          <w:highlight w:val="none"/>
        </w:rPr>
      </w:pPr>
    </w:p>
    <w:p w14:paraId="742A35BD">
      <w:pPr>
        <w:rPr>
          <w:rFonts w:hint="eastAsia" w:ascii="仿宋" w:hAnsi="仿宋" w:eastAsia="仿宋" w:cs="仿宋"/>
          <w:color w:val="auto"/>
          <w:highlight w:val="none"/>
        </w:rPr>
      </w:pPr>
    </w:p>
    <w:p w14:paraId="1D98FE0A">
      <w:pPr>
        <w:rPr>
          <w:rFonts w:hint="eastAsia" w:ascii="仿宋" w:hAnsi="仿宋" w:eastAsia="仿宋" w:cs="仿宋"/>
          <w:color w:val="auto"/>
          <w:highlight w:val="none"/>
        </w:rPr>
      </w:pPr>
    </w:p>
    <w:p w14:paraId="59963E14">
      <w:pPr>
        <w:rPr>
          <w:rFonts w:hint="eastAsia" w:ascii="仿宋" w:hAnsi="仿宋" w:eastAsia="仿宋" w:cs="仿宋"/>
          <w:color w:val="auto"/>
          <w:highlight w:val="none"/>
        </w:rPr>
      </w:pPr>
    </w:p>
    <w:p w14:paraId="0C63DBDC">
      <w:pPr>
        <w:rPr>
          <w:rFonts w:hint="eastAsia" w:ascii="仿宋" w:hAnsi="仿宋" w:eastAsia="仿宋" w:cs="仿宋"/>
          <w:color w:val="auto"/>
          <w:highlight w:val="none"/>
        </w:rPr>
      </w:pPr>
    </w:p>
    <w:p w14:paraId="30EE2C4D">
      <w:pPr>
        <w:rPr>
          <w:rFonts w:hint="eastAsia" w:ascii="仿宋" w:hAnsi="仿宋" w:eastAsia="仿宋" w:cs="仿宋"/>
          <w:color w:val="auto"/>
          <w:highlight w:val="none"/>
        </w:rPr>
      </w:pPr>
    </w:p>
    <w:p w14:paraId="725170A3">
      <w:pPr>
        <w:rPr>
          <w:rFonts w:hint="eastAsia" w:ascii="仿宋" w:hAnsi="仿宋" w:eastAsia="仿宋" w:cs="仿宋"/>
          <w:color w:val="auto"/>
          <w:highlight w:val="none"/>
        </w:rPr>
      </w:pPr>
    </w:p>
    <w:p w14:paraId="4982B2E7">
      <w:pPr>
        <w:rPr>
          <w:rFonts w:hint="eastAsia" w:ascii="仿宋" w:hAnsi="仿宋" w:eastAsia="仿宋" w:cs="仿宋"/>
          <w:color w:val="auto"/>
          <w:highlight w:val="none"/>
        </w:rPr>
      </w:pPr>
    </w:p>
    <w:p w14:paraId="4555B1D6">
      <w:pPr>
        <w:rPr>
          <w:rFonts w:hint="eastAsia" w:ascii="仿宋" w:hAnsi="仿宋" w:eastAsia="仿宋" w:cs="仿宋"/>
          <w:color w:val="auto"/>
          <w:highlight w:val="none"/>
        </w:rPr>
      </w:pPr>
    </w:p>
    <w:p w14:paraId="2C52F9C1">
      <w:pPr>
        <w:rPr>
          <w:rFonts w:hint="eastAsia" w:ascii="仿宋" w:hAnsi="仿宋" w:eastAsia="仿宋" w:cs="仿宋"/>
          <w:color w:val="auto"/>
          <w:highlight w:val="none"/>
        </w:rPr>
      </w:pPr>
    </w:p>
    <w:p w14:paraId="31F4AB1B">
      <w:pPr>
        <w:rPr>
          <w:rFonts w:hint="eastAsia" w:ascii="仿宋" w:hAnsi="仿宋" w:eastAsia="仿宋" w:cs="仿宋"/>
          <w:color w:val="auto"/>
          <w:highlight w:val="none"/>
        </w:rPr>
      </w:pPr>
    </w:p>
    <w:p w14:paraId="6C38E21D">
      <w:pPr>
        <w:rPr>
          <w:rFonts w:hint="eastAsia" w:ascii="仿宋" w:hAnsi="仿宋" w:eastAsia="仿宋" w:cs="仿宋"/>
          <w:color w:val="auto"/>
          <w:highlight w:val="none"/>
        </w:rPr>
      </w:pPr>
    </w:p>
    <w:p w14:paraId="23ACD893">
      <w:pPr>
        <w:rPr>
          <w:rFonts w:hint="eastAsia" w:ascii="仿宋" w:hAnsi="仿宋" w:eastAsia="仿宋" w:cs="仿宋"/>
          <w:color w:val="auto"/>
          <w:highlight w:val="none"/>
        </w:rPr>
      </w:pPr>
    </w:p>
    <w:p w14:paraId="42E51BB1">
      <w:pPr>
        <w:rPr>
          <w:rFonts w:hint="eastAsia" w:ascii="仿宋" w:hAnsi="仿宋" w:eastAsia="仿宋" w:cs="仿宋"/>
          <w:color w:val="auto"/>
          <w:highlight w:val="none"/>
        </w:rPr>
      </w:pPr>
    </w:p>
    <w:p w14:paraId="7D7297CF">
      <w:pPr>
        <w:rPr>
          <w:rFonts w:hint="eastAsia" w:ascii="仿宋" w:hAnsi="仿宋" w:eastAsia="仿宋" w:cs="仿宋"/>
          <w:color w:val="auto"/>
          <w:highlight w:val="none"/>
        </w:rPr>
      </w:pPr>
    </w:p>
    <w:p w14:paraId="7597FD67">
      <w:pPr>
        <w:rPr>
          <w:rFonts w:hint="eastAsia" w:ascii="仿宋" w:hAnsi="仿宋" w:eastAsia="仿宋" w:cs="仿宋"/>
          <w:color w:val="auto"/>
          <w:highlight w:val="none"/>
        </w:rPr>
      </w:pPr>
    </w:p>
    <w:p w14:paraId="4F94AD9F">
      <w:pPr>
        <w:rPr>
          <w:rFonts w:hint="eastAsia" w:ascii="仿宋" w:hAnsi="仿宋" w:eastAsia="仿宋" w:cs="仿宋"/>
          <w:color w:val="auto"/>
          <w:highlight w:val="none"/>
        </w:rPr>
      </w:pPr>
    </w:p>
    <w:p w14:paraId="40F099A6">
      <w:pPr>
        <w:rPr>
          <w:rFonts w:hint="eastAsia" w:ascii="仿宋" w:hAnsi="仿宋" w:eastAsia="仿宋" w:cs="仿宋"/>
          <w:color w:val="auto"/>
          <w:highlight w:val="none"/>
        </w:rPr>
      </w:pPr>
    </w:p>
    <w:p w14:paraId="77AF11A6">
      <w:pPr>
        <w:rPr>
          <w:rFonts w:hint="eastAsia" w:ascii="仿宋" w:hAnsi="仿宋" w:eastAsia="仿宋" w:cs="仿宋"/>
          <w:color w:val="auto"/>
          <w:highlight w:val="none"/>
        </w:rPr>
      </w:pPr>
    </w:p>
    <w:p w14:paraId="008FD900">
      <w:pPr>
        <w:pStyle w:val="3"/>
        <w:spacing w:before="0" w:after="0"/>
        <w:jc w:val="center"/>
        <w:rPr>
          <w:rFonts w:hint="eastAsia" w:ascii="仿宋" w:hAnsi="仿宋" w:eastAsia="仿宋" w:cs="仿宋"/>
          <w:color w:val="auto"/>
          <w:highlight w:val="none"/>
        </w:rPr>
      </w:pPr>
      <w:bookmarkStart w:id="1004" w:name="_Toc22475"/>
      <w:bookmarkStart w:id="1005" w:name="_Toc17157"/>
      <w:bookmarkStart w:id="1006" w:name="_Toc525046205"/>
      <w:bookmarkStart w:id="1007" w:name="_Toc15290"/>
      <w:bookmarkStart w:id="1008" w:name="_Toc28416"/>
      <w:bookmarkStart w:id="1009" w:name="_Toc29210"/>
      <w:bookmarkStart w:id="1010" w:name="_Toc511055236"/>
      <w:r>
        <w:rPr>
          <w:rFonts w:hint="eastAsia" w:ascii="仿宋" w:hAnsi="仿宋" w:eastAsia="仿宋" w:cs="仿宋"/>
          <w:color w:val="auto"/>
          <w:highlight w:val="none"/>
        </w:rPr>
        <w:t>4.</w:t>
      </w:r>
      <w:bookmarkEnd w:id="1004"/>
      <w:bookmarkEnd w:id="1005"/>
      <w:bookmarkEnd w:id="1006"/>
      <w:r>
        <w:rPr>
          <w:rFonts w:hint="eastAsia" w:ascii="仿宋" w:hAnsi="仿宋" w:eastAsia="仿宋" w:cs="仿宋"/>
          <w:color w:val="auto"/>
          <w:highlight w:val="none"/>
        </w:rPr>
        <w:t>1</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企业变更及项目</w:t>
      </w:r>
      <w:r>
        <w:rPr>
          <w:rFonts w:hint="eastAsia" w:ascii="仿宋" w:hAnsi="仿宋" w:eastAsia="仿宋" w:cs="仿宋"/>
          <w:color w:val="auto"/>
          <w:highlight w:val="none"/>
          <w:lang w:eastAsia="zh-CN"/>
        </w:rPr>
        <w:t>经理</w:t>
      </w:r>
      <w:r>
        <w:rPr>
          <w:rFonts w:hint="eastAsia" w:ascii="仿宋" w:hAnsi="仿宋" w:eastAsia="仿宋" w:cs="仿宋"/>
          <w:color w:val="auto"/>
          <w:highlight w:val="none"/>
        </w:rPr>
        <w:t>在建工程完工的相关内容</w:t>
      </w:r>
      <w:bookmarkEnd w:id="1007"/>
      <w:r>
        <w:rPr>
          <w:rFonts w:hint="eastAsia" w:ascii="仿宋" w:hAnsi="仿宋" w:eastAsia="仿宋" w:cs="仿宋"/>
          <w:color w:val="auto"/>
          <w:sz w:val="30"/>
          <w:szCs w:val="30"/>
          <w:highlight w:val="none"/>
        </w:rPr>
        <w:t>复制件</w:t>
      </w:r>
      <w:bookmarkEnd w:id="1008"/>
      <w:bookmarkEnd w:id="1009"/>
    </w:p>
    <w:p w14:paraId="2F97D7ED">
      <w:pPr>
        <w:pStyle w:val="3"/>
        <w:spacing w:before="0" w:after="0"/>
        <w:rPr>
          <w:rFonts w:hint="eastAsia" w:ascii="仿宋" w:hAnsi="仿宋" w:eastAsia="仿宋" w:cs="仿宋"/>
          <w:b w:val="0"/>
          <w:color w:val="auto"/>
          <w:sz w:val="24"/>
          <w:szCs w:val="24"/>
          <w:highlight w:val="none"/>
        </w:rPr>
      </w:pPr>
      <w:r>
        <w:rPr>
          <w:rFonts w:hint="eastAsia" w:ascii="仿宋" w:hAnsi="仿宋" w:eastAsia="仿宋" w:cs="仿宋"/>
          <w:color w:val="auto"/>
          <w:highlight w:val="none"/>
        </w:rPr>
        <w:t xml:space="preserve">   </w:t>
      </w:r>
      <w:r>
        <w:rPr>
          <w:rFonts w:hint="eastAsia" w:ascii="仿宋" w:hAnsi="仿宋" w:eastAsia="仿宋" w:cs="仿宋"/>
          <w:b w:val="0"/>
          <w:bCs w:val="0"/>
          <w:color w:val="auto"/>
          <w:sz w:val="24"/>
          <w:szCs w:val="24"/>
          <w:highlight w:val="none"/>
        </w:rPr>
        <w:t xml:space="preserve">   </w:t>
      </w:r>
      <w:bookmarkStart w:id="1011" w:name="_Toc22776"/>
      <w:bookmarkStart w:id="1012" w:name="_Toc5017"/>
      <w:bookmarkStart w:id="1013" w:name="_Toc18512"/>
      <w:r>
        <w:rPr>
          <w:rFonts w:hint="eastAsia" w:ascii="仿宋" w:hAnsi="仿宋" w:eastAsia="仿宋" w:cs="仿宋"/>
          <w:b w:val="0"/>
          <w:bCs w:val="0"/>
          <w:color w:val="auto"/>
          <w:sz w:val="24"/>
          <w:szCs w:val="24"/>
          <w:highlight w:val="none"/>
        </w:rPr>
        <w:t>注：1.公司名称变更、法定代表人等变更时，必须上传市场监管局变更证明原件复制件，复制件内容清晰可见（如有）。</w:t>
      </w:r>
      <w:bookmarkEnd w:id="1011"/>
      <w:bookmarkEnd w:id="1012"/>
      <w:bookmarkEnd w:id="1013"/>
    </w:p>
    <w:p w14:paraId="1F4C50E1">
      <w:pPr>
        <w:spacing w:line="420" w:lineRule="exact"/>
        <w:ind w:firstLine="840" w:firstLineChars="400"/>
        <w:rPr>
          <w:rFonts w:hint="eastAsia" w:ascii="仿宋" w:hAnsi="仿宋" w:eastAsia="仿宋" w:cs="仿宋"/>
          <w:color w:val="auto"/>
          <w:sz w:val="24"/>
          <w:highlight w:val="none"/>
        </w:rPr>
      </w:pPr>
      <w:r>
        <w:rPr>
          <w:rFonts w:hint="eastAsia" w:ascii="仿宋" w:hAnsi="仿宋" w:eastAsia="仿宋" w:cs="仿宋"/>
          <w:color w:val="auto"/>
          <w:highlight w:val="none"/>
        </w:rPr>
        <w:t xml:space="preserve">  2.</w:t>
      </w:r>
      <w:r>
        <w:rPr>
          <w:rFonts w:hint="eastAsia" w:ascii="仿宋" w:hAnsi="仿宋" w:eastAsia="仿宋" w:cs="仿宋"/>
          <w:color w:val="auto"/>
          <w:sz w:val="24"/>
          <w:highlight w:val="none"/>
        </w:rPr>
        <w:t xml:space="preserve"> 拟派项目</w:t>
      </w:r>
      <w:r>
        <w:rPr>
          <w:rFonts w:hint="eastAsia" w:ascii="仿宋" w:hAnsi="仿宋" w:eastAsia="仿宋" w:cs="仿宋"/>
          <w:color w:val="auto"/>
          <w:sz w:val="24"/>
          <w:highlight w:val="none"/>
          <w:lang w:eastAsia="zh-CN"/>
        </w:rPr>
        <w:t>经理</w:t>
      </w:r>
      <w:r>
        <w:rPr>
          <w:rFonts w:hint="eastAsia" w:ascii="仿宋" w:hAnsi="仿宋" w:eastAsia="仿宋" w:cs="仿宋"/>
          <w:color w:val="auto"/>
          <w:sz w:val="24"/>
          <w:highlight w:val="none"/>
        </w:rPr>
        <w:t>有在建工程，但合同约定范围内的施工任务已基本完成(如是房屋建筑工程，主体工程须已通过验收)，且原发包人同意其参加其他工程项目的</w:t>
      </w:r>
      <w:r>
        <w:rPr>
          <w:rFonts w:hint="eastAsia" w:ascii="仿宋" w:hAnsi="仿宋" w:eastAsia="仿宋" w:cs="仿宋"/>
          <w:color w:val="auto"/>
          <w:sz w:val="24"/>
          <w:highlight w:val="none"/>
          <w:lang w:eastAsia="zh-CN"/>
        </w:rPr>
        <w:t>竞包</w:t>
      </w:r>
      <w:r>
        <w:rPr>
          <w:rFonts w:hint="eastAsia" w:ascii="仿宋" w:hAnsi="仿宋" w:eastAsia="仿宋" w:cs="仿宋"/>
          <w:color w:val="auto"/>
          <w:sz w:val="24"/>
          <w:highlight w:val="none"/>
        </w:rPr>
        <w:t>的，必须上传相关书面材料复制件，复制件内容清晰可见</w:t>
      </w:r>
      <w:r>
        <w:rPr>
          <w:rFonts w:hint="eastAsia" w:ascii="仿宋" w:hAnsi="仿宋" w:eastAsia="仿宋" w:cs="仿宋"/>
          <w:bCs/>
          <w:color w:val="auto"/>
          <w:sz w:val="24"/>
          <w:highlight w:val="none"/>
        </w:rPr>
        <w:t>（如有）</w:t>
      </w:r>
      <w:r>
        <w:rPr>
          <w:rFonts w:hint="eastAsia" w:ascii="仿宋" w:hAnsi="仿宋" w:eastAsia="仿宋" w:cs="仿宋"/>
          <w:color w:val="auto"/>
          <w:sz w:val="24"/>
          <w:highlight w:val="none"/>
        </w:rPr>
        <w:t>。</w:t>
      </w:r>
    </w:p>
    <w:bookmarkEnd w:id="1010"/>
    <w:p w14:paraId="174B91F9">
      <w:pPr>
        <w:rPr>
          <w:rFonts w:hint="eastAsia" w:ascii="仿宋" w:hAnsi="仿宋" w:eastAsia="仿宋" w:cs="仿宋"/>
          <w:color w:val="auto"/>
          <w:highlight w:val="none"/>
        </w:rPr>
      </w:pPr>
    </w:p>
    <w:p w14:paraId="016FB4AB">
      <w:pPr>
        <w:rPr>
          <w:rFonts w:hint="eastAsia" w:ascii="仿宋" w:hAnsi="仿宋" w:eastAsia="仿宋" w:cs="仿宋"/>
          <w:color w:val="auto"/>
          <w:highlight w:val="none"/>
        </w:rPr>
      </w:pPr>
    </w:p>
    <w:p w14:paraId="46144250">
      <w:pPr>
        <w:rPr>
          <w:rFonts w:hint="eastAsia" w:ascii="仿宋" w:hAnsi="仿宋" w:eastAsia="仿宋" w:cs="仿宋"/>
          <w:color w:val="auto"/>
          <w:highlight w:val="none"/>
        </w:rPr>
      </w:pPr>
    </w:p>
    <w:p w14:paraId="2AF17547">
      <w:pPr>
        <w:rPr>
          <w:rFonts w:hint="eastAsia" w:ascii="仿宋" w:hAnsi="仿宋" w:eastAsia="仿宋" w:cs="仿宋"/>
          <w:color w:val="auto"/>
          <w:highlight w:val="none"/>
        </w:rPr>
      </w:pPr>
    </w:p>
    <w:p w14:paraId="53B454A0">
      <w:pPr>
        <w:rPr>
          <w:rFonts w:hint="eastAsia" w:ascii="仿宋" w:hAnsi="仿宋" w:eastAsia="仿宋" w:cs="仿宋"/>
          <w:color w:val="auto"/>
          <w:highlight w:val="none"/>
        </w:rPr>
      </w:pPr>
    </w:p>
    <w:p w14:paraId="21910D81">
      <w:pPr>
        <w:rPr>
          <w:rFonts w:hint="eastAsia" w:ascii="仿宋" w:hAnsi="仿宋" w:eastAsia="仿宋" w:cs="仿宋"/>
          <w:color w:val="auto"/>
          <w:highlight w:val="none"/>
        </w:rPr>
      </w:pPr>
    </w:p>
    <w:p w14:paraId="0640D050">
      <w:pPr>
        <w:rPr>
          <w:rFonts w:hint="eastAsia" w:ascii="仿宋" w:hAnsi="仿宋" w:eastAsia="仿宋" w:cs="仿宋"/>
          <w:color w:val="auto"/>
          <w:highlight w:val="none"/>
        </w:rPr>
      </w:pPr>
    </w:p>
    <w:p w14:paraId="6DA08EF5">
      <w:pPr>
        <w:rPr>
          <w:rFonts w:hint="eastAsia" w:ascii="仿宋" w:hAnsi="仿宋" w:eastAsia="仿宋" w:cs="仿宋"/>
          <w:color w:val="auto"/>
          <w:highlight w:val="none"/>
        </w:rPr>
      </w:pPr>
    </w:p>
    <w:p w14:paraId="16B7D0AC">
      <w:pPr>
        <w:rPr>
          <w:rFonts w:hint="eastAsia" w:ascii="仿宋" w:hAnsi="仿宋" w:eastAsia="仿宋" w:cs="仿宋"/>
          <w:color w:val="auto"/>
          <w:highlight w:val="none"/>
        </w:rPr>
      </w:pPr>
    </w:p>
    <w:p w14:paraId="737666E2">
      <w:pPr>
        <w:rPr>
          <w:rFonts w:hint="eastAsia" w:ascii="仿宋" w:hAnsi="仿宋" w:eastAsia="仿宋" w:cs="仿宋"/>
          <w:color w:val="auto"/>
          <w:highlight w:val="none"/>
        </w:rPr>
      </w:pPr>
    </w:p>
    <w:p w14:paraId="61714120">
      <w:pPr>
        <w:rPr>
          <w:rFonts w:hint="eastAsia" w:ascii="仿宋" w:hAnsi="仿宋" w:eastAsia="仿宋" w:cs="仿宋"/>
          <w:color w:val="auto"/>
          <w:highlight w:val="none"/>
        </w:rPr>
      </w:pPr>
    </w:p>
    <w:p w14:paraId="06388A96">
      <w:pPr>
        <w:rPr>
          <w:rFonts w:hint="eastAsia" w:ascii="仿宋" w:hAnsi="仿宋" w:eastAsia="仿宋" w:cs="仿宋"/>
          <w:color w:val="auto"/>
          <w:highlight w:val="none"/>
        </w:rPr>
      </w:pPr>
    </w:p>
    <w:p w14:paraId="10FA39F0">
      <w:pPr>
        <w:rPr>
          <w:rFonts w:hint="eastAsia" w:ascii="仿宋" w:hAnsi="仿宋" w:eastAsia="仿宋" w:cs="仿宋"/>
          <w:color w:val="auto"/>
          <w:highlight w:val="none"/>
        </w:rPr>
      </w:pPr>
    </w:p>
    <w:p w14:paraId="23A65F27">
      <w:pPr>
        <w:rPr>
          <w:rFonts w:hint="eastAsia" w:ascii="仿宋" w:hAnsi="仿宋" w:eastAsia="仿宋" w:cs="仿宋"/>
          <w:color w:val="auto"/>
          <w:highlight w:val="none"/>
        </w:rPr>
      </w:pPr>
    </w:p>
    <w:p w14:paraId="79324823">
      <w:pPr>
        <w:rPr>
          <w:rFonts w:hint="eastAsia" w:ascii="仿宋" w:hAnsi="仿宋" w:eastAsia="仿宋" w:cs="仿宋"/>
          <w:color w:val="auto"/>
          <w:highlight w:val="none"/>
        </w:rPr>
      </w:pPr>
    </w:p>
    <w:p w14:paraId="61FDEC86">
      <w:pPr>
        <w:rPr>
          <w:rFonts w:hint="eastAsia" w:ascii="仿宋" w:hAnsi="仿宋" w:eastAsia="仿宋" w:cs="仿宋"/>
          <w:color w:val="auto"/>
          <w:highlight w:val="none"/>
        </w:rPr>
      </w:pPr>
    </w:p>
    <w:p w14:paraId="0FC05A8D">
      <w:pPr>
        <w:rPr>
          <w:rFonts w:hint="eastAsia" w:ascii="仿宋" w:hAnsi="仿宋" w:eastAsia="仿宋" w:cs="仿宋"/>
          <w:color w:val="auto"/>
          <w:highlight w:val="none"/>
        </w:rPr>
      </w:pPr>
    </w:p>
    <w:p w14:paraId="587FFA16">
      <w:pPr>
        <w:rPr>
          <w:rFonts w:hint="eastAsia" w:ascii="仿宋" w:hAnsi="仿宋" w:eastAsia="仿宋" w:cs="仿宋"/>
          <w:color w:val="auto"/>
          <w:highlight w:val="none"/>
        </w:rPr>
      </w:pPr>
    </w:p>
    <w:p w14:paraId="2AD45FC1">
      <w:pPr>
        <w:rPr>
          <w:rFonts w:hint="eastAsia" w:ascii="仿宋" w:hAnsi="仿宋" w:eastAsia="仿宋" w:cs="仿宋"/>
          <w:color w:val="auto"/>
          <w:highlight w:val="none"/>
        </w:rPr>
      </w:pPr>
    </w:p>
    <w:p w14:paraId="65E06CC5">
      <w:pPr>
        <w:rPr>
          <w:rFonts w:hint="eastAsia" w:ascii="仿宋" w:hAnsi="仿宋" w:eastAsia="仿宋" w:cs="仿宋"/>
          <w:color w:val="auto"/>
          <w:highlight w:val="none"/>
        </w:rPr>
      </w:pPr>
    </w:p>
    <w:p w14:paraId="1191B944">
      <w:pPr>
        <w:rPr>
          <w:rFonts w:hint="eastAsia" w:ascii="仿宋" w:hAnsi="仿宋" w:eastAsia="仿宋" w:cs="仿宋"/>
          <w:color w:val="auto"/>
          <w:highlight w:val="none"/>
        </w:rPr>
      </w:pPr>
    </w:p>
    <w:p w14:paraId="54EB3E93">
      <w:pPr>
        <w:rPr>
          <w:rFonts w:hint="eastAsia" w:ascii="仿宋" w:hAnsi="仿宋" w:eastAsia="仿宋" w:cs="仿宋"/>
          <w:color w:val="auto"/>
          <w:highlight w:val="none"/>
        </w:rPr>
      </w:pPr>
    </w:p>
    <w:p w14:paraId="3D2704CF">
      <w:pPr>
        <w:rPr>
          <w:rFonts w:hint="eastAsia" w:ascii="仿宋" w:hAnsi="仿宋" w:eastAsia="仿宋" w:cs="仿宋"/>
          <w:color w:val="auto"/>
          <w:highlight w:val="none"/>
        </w:rPr>
      </w:pPr>
    </w:p>
    <w:p w14:paraId="0FF8501F">
      <w:pPr>
        <w:rPr>
          <w:rFonts w:hint="eastAsia" w:ascii="仿宋" w:hAnsi="仿宋" w:eastAsia="仿宋" w:cs="仿宋"/>
          <w:color w:val="auto"/>
          <w:highlight w:val="none"/>
        </w:rPr>
      </w:pPr>
    </w:p>
    <w:p w14:paraId="584E1387">
      <w:pPr>
        <w:pStyle w:val="2"/>
        <w:rPr>
          <w:rFonts w:hint="eastAsia" w:ascii="仿宋" w:hAnsi="仿宋" w:eastAsia="仿宋" w:cs="仿宋"/>
          <w:color w:val="auto"/>
          <w:highlight w:val="none"/>
        </w:rPr>
      </w:pPr>
    </w:p>
    <w:p w14:paraId="527D259F">
      <w:pPr>
        <w:rPr>
          <w:rFonts w:hint="eastAsia" w:ascii="仿宋" w:hAnsi="仿宋" w:eastAsia="仿宋" w:cs="仿宋"/>
          <w:color w:val="auto"/>
          <w:highlight w:val="none"/>
        </w:rPr>
      </w:pPr>
    </w:p>
    <w:p w14:paraId="4B273C34">
      <w:pPr>
        <w:pStyle w:val="2"/>
        <w:spacing w:before="0" w:after="0"/>
        <w:jc w:val="both"/>
        <w:rPr>
          <w:rFonts w:hint="eastAsia" w:ascii="仿宋" w:hAnsi="仿宋" w:eastAsia="仿宋" w:cs="仿宋"/>
          <w:color w:val="auto"/>
          <w:kern w:val="2"/>
          <w:highlight w:val="none"/>
        </w:rPr>
      </w:pPr>
    </w:p>
    <w:p w14:paraId="72BD0D4D">
      <w:pPr>
        <w:ind w:firstLine="420" w:firstLineChars="0"/>
        <w:rPr>
          <w:rFonts w:hint="eastAsia" w:ascii="仿宋" w:hAnsi="仿宋" w:eastAsia="仿宋" w:cs="仿宋"/>
          <w:color w:val="auto"/>
          <w:highlight w:val="none"/>
        </w:rPr>
      </w:pPr>
    </w:p>
    <w:p w14:paraId="040FA585">
      <w:pPr>
        <w:pStyle w:val="3"/>
        <w:spacing w:before="0" w:after="0"/>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4.13其他资料</w:t>
      </w:r>
    </w:p>
    <w:p w14:paraId="4BFF9570">
      <w:pPr>
        <w:pStyle w:val="2"/>
        <w:spacing w:before="0" w:after="0"/>
        <w:jc w:val="center"/>
        <w:rPr>
          <w:rFonts w:hint="eastAsia" w:ascii="仿宋" w:hAnsi="仿宋" w:eastAsia="仿宋" w:cs="仿宋"/>
          <w:color w:val="auto"/>
          <w:kern w:val="2"/>
          <w:highlight w:val="none"/>
        </w:rPr>
      </w:pPr>
    </w:p>
    <w:p w14:paraId="0F296834">
      <w:pPr>
        <w:pStyle w:val="2"/>
        <w:spacing w:before="0" w:after="0"/>
        <w:jc w:val="center"/>
        <w:rPr>
          <w:rFonts w:hint="eastAsia" w:ascii="仿宋" w:hAnsi="仿宋" w:eastAsia="仿宋" w:cs="仿宋"/>
          <w:color w:val="auto"/>
          <w:kern w:val="2"/>
          <w:highlight w:val="none"/>
        </w:rPr>
      </w:pPr>
    </w:p>
    <w:p w14:paraId="283887B5">
      <w:pPr>
        <w:pStyle w:val="2"/>
        <w:spacing w:before="0" w:after="0"/>
        <w:jc w:val="center"/>
        <w:rPr>
          <w:rFonts w:hint="eastAsia" w:ascii="仿宋" w:hAnsi="仿宋" w:eastAsia="仿宋" w:cs="仿宋"/>
          <w:color w:val="auto"/>
          <w:kern w:val="2"/>
          <w:highlight w:val="none"/>
        </w:rPr>
      </w:pPr>
    </w:p>
    <w:p w14:paraId="2B20DEDD">
      <w:pPr>
        <w:pStyle w:val="2"/>
        <w:spacing w:before="0" w:after="0"/>
        <w:jc w:val="center"/>
        <w:rPr>
          <w:rFonts w:hint="eastAsia" w:ascii="仿宋" w:hAnsi="仿宋" w:eastAsia="仿宋" w:cs="仿宋"/>
          <w:color w:val="auto"/>
          <w:kern w:val="2"/>
          <w:highlight w:val="none"/>
        </w:rPr>
      </w:pPr>
    </w:p>
    <w:p w14:paraId="2386AF2A">
      <w:pPr>
        <w:pStyle w:val="2"/>
        <w:spacing w:before="0" w:after="0"/>
        <w:jc w:val="center"/>
        <w:rPr>
          <w:rFonts w:hint="eastAsia" w:ascii="仿宋" w:hAnsi="仿宋" w:eastAsia="仿宋" w:cs="仿宋"/>
          <w:color w:val="auto"/>
          <w:kern w:val="2"/>
          <w:highlight w:val="none"/>
        </w:rPr>
      </w:pPr>
    </w:p>
    <w:p w14:paraId="3CFC6C4F">
      <w:pPr>
        <w:pStyle w:val="2"/>
        <w:spacing w:before="0" w:after="0"/>
        <w:jc w:val="center"/>
        <w:rPr>
          <w:rFonts w:hint="eastAsia" w:ascii="仿宋" w:hAnsi="仿宋" w:eastAsia="仿宋" w:cs="仿宋"/>
          <w:color w:val="auto"/>
          <w:kern w:val="2"/>
          <w:highlight w:val="none"/>
        </w:rPr>
      </w:pPr>
    </w:p>
    <w:p w14:paraId="53C617F8">
      <w:pPr>
        <w:pStyle w:val="2"/>
        <w:spacing w:before="0" w:after="0"/>
        <w:jc w:val="center"/>
        <w:rPr>
          <w:rFonts w:hint="eastAsia" w:ascii="仿宋" w:hAnsi="仿宋" w:eastAsia="仿宋" w:cs="仿宋"/>
          <w:color w:val="auto"/>
          <w:kern w:val="2"/>
          <w:highlight w:val="none"/>
        </w:rPr>
      </w:pPr>
    </w:p>
    <w:p w14:paraId="21A4E225">
      <w:pPr>
        <w:pStyle w:val="2"/>
        <w:spacing w:before="0" w:after="0"/>
        <w:jc w:val="center"/>
        <w:rPr>
          <w:rFonts w:hint="eastAsia" w:ascii="仿宋" w:hAnsi="仿宋" w:eastAsia="仿宋" w:cs="仿宋"/>
          <w:color w:val="auto"/>
          <w:kern w:val="2"/>
          <w:highlight w:val="none"/>
        </w:rPr>
      </w:pPr>
    </w:p>
    <w:p w14:paraId="59F6A091">
      <w:pPr>
        <w:pStyle w:val="2"/>
        <w:spacing w:before="0" w:after="0"/>
        <w:jc w:val="center"/>
        <w:rPr>
          <w:rFonts w:hint="eastAsia" w:ascii="仿宋" w:hAnsi="仿宋" w:eastAsia="仿宋" w:cs="仿宋"/>
          <w:color w:val="auto"/>
          <w:kern w:val="2"/>
          <w:highlight w:val="none"/>
        </w:rPr>
      </w:pPr>
    </w:p>
    <w:p w14:paraId="1D9FDCF3">
      <w:pPr>
        <w:pStyle w:val="2"/>
        <w:spacing w:before="0" w:after="0"/>
        <w:jc w:val="center"/>
        <w:rPr>
          <w:rFonts w:hint="eastAsia" w:ascii="仿宋" w:hAnsi="仿宋" w:eastAsia="仿宋" w:cs="仿宋"/>
          <w:color w:val="auto"/>
          <w:kern w:val="2"/>
          <w:highlight w:val="none"/>
        </w:rPr>
      </w:pPr>
    </w:p>
    <w:p w14:paraId="0F2A3BE3">
      <w:pPr>
        <w:pStyle w:val="2"/>
        <w:spacing w:before="0" w:after="0"/>
        <w:jc w:val="center"/>
        <w:rPr>
          <w:rFonts w:hint="eastAsia" w:ascii="仿宋" w:hAnsi="仿宋" w:eastAsia="仿宋" w:cs="仿宋"/>
          <w:color w:val="auto"/>
          <w:kern w:val="2"/>
          <w:highlight w:val="none"/>
        </w:rPr>
      </w:pPr>
    </w:p>
    <w:p w14:paraId="63C71C41">
      <w:pPr>
        <w:pStyle w:val="2"/>
        <w:spacing w:before="0" w:after="0"/>
        <w:jc w:val="center"/>
        <w:rPr>
          <w:rFonts w:hint="eastAsia" w:ascii="仿宋" w:hAnsi="仿宋" w:eastAsia="仿宋" w:cs="仿宋"/>
          <w:color w:val="auto"/>
          <w:kern w:val="2"/>
          <w:highlight w:val="none"/>
        </w:rPr>
      </w:pPr>
    </w:p>
    <w:p w14:paraId="3ECDDAB6">
      <w:pPr>
        <w:pStyle w:val="2"/>
        <w:spacing w:before="0" w:after="0"/>
        <w:jc w:val="center"/>
        <w:rPr>
          <w:rFonts w:hint="eastAsia" w:ascii="仿宋" w:hAnsi="仿宋" w:eastAsia="仿宋" w:cs="仿宋"/>
          <w:color w:val="auto"/>
          <w:kern w:val="2"/>
          <w:highlight w:val="none"/>
        </w:rPr>
      </w:pPr>
    </w:p>
    <w:p w14:paraId="35972E25">
      <w:pPr>
        <w:pStyle w:val="2"/>
        <w:spacing w:before="0" w:after="0"/>
        <w:jc w:val="center"/>
        <w:rPr>
          <w:rFonts w:hint="eastAsia" w:ascii="仿宋" w:hAnsi="仿宋" w:eastAsia="仿宋" w:cs="仿宋"/>
          <w:color w:val="auto"/>
          <w:kern w:val="2"/>
          <w:highlight w:val="none"/>
        </w:rPr>
      </w:pPr>
    </w:p>
    <w:p w14:paraId="248B67A1">
      <w:pPr>
        <w:pStyle w:val="2"/>
        <w:spacing w:before="0" w:after="0"/>
        <w:jc w:val="center"/>
        <w:rPr>
          <w:rFonts w:hint="eastAsia" w:ascii="仿宋" w:hAnsi="仿宋" w:eastAsia="仿宋" w:cs="仿宋"/>
          <w:color w:val="auto"/>
          <w:kern w:val="2"/>
          <w:highlight w:val="none"/>
        </w:rPr>
      </w:pPr>
    </w:p>
    <w:p w14:paraId="3A90ED07">
      <w:pPr>
        <w:pStyle w:val="2"/>
        <w:spacing w:before="0" w:after="0"/>
        <w:jc w:val="center"/>
        <w:rPr>
          <w:rFonts w:hint="eastAsia" w:ascii="仿宋" w:hAnsi="仿宋" w:eastAsia="仿宋" w:cs="仿宋"/>
          <w:color w:val="auto"/>
          <w:kern w:val="2"/>
          <w:highlight w:val="none"/>
        </w:rPr>
      </w:pPr>
    </w:p>
    <w:p w14:paraId="4662929D">
      <w:pPr>
        <w:pStyle w:val="2"/>
        <w:spacing w:before="0" w:after="0"/>
        <w:jc w:val="center"/>
        <w:rPr>
          <w:rFonts w:hint="eastAsia" w:ascii="仿宋" w:hAnsi="仿宋" w:eastAsia="仿宋" w:cs="仿宋"/>
          <w:color w:val="auto"/>
          <w:kern w:val="2"/>
          <w:highlight w:val="none"/>
        </w:rPr>
      </w:pPr>
    </w:p>
    <w:p w14:paraId="766BD165">
      <w:pPr>
        <w:pStyle w:val="2"/>
        <w:spacing w:before="0" w:after="0"/>
        <w:jc w:val="center"/>
        <w:rPr>
          <w:rFonts w:hint="eastAsia" w:ascii="仿宋" w:hAnsi="仿宋" w:eastAsia="仿宋" w:cs="仿宋"/>
          <w:color w:val="auto"/>
          <w:kern w:val="2"/>
          <w:highlight w:val="none"/>
        </w:rPr>
      </w:pPr>
      <w:r>
        <w:rPr>
          <w:rFonts w:hint="eastAsia" w:ascii="仿宋" w:hAnsi="仿宋" w:eastAsia="仿宋" w:cs="仿宋"/>
          <w:color w:val="auto"/>
          <w:kern w:val="2"/>
          <w:highlight w:val="none"/>
        </w:rPr>
        <w:t>第五章  工程量清单（</w:t>
      </w:r>
      <w:r>
        <w:rPr>
          <w:rFonts w:hint="eastAsia" w:ascii="仿宋" w:hAnsi="仿宋" w:eastAsia="仿宋" w:cs="仿宋"/>
          <w:color w:val="auto"/>
          <w:kern w:val="2"/>
          <w:highlight w:val="none"/>
          <w:lang w:eastAsia="zh-CN"/>
        </w:rPr>
        <w:t>发包</w:t>
      </w:r>
      <w:r>
        <w:rPr>
          <w:rFonts w:hint="eastAsia" w:ascii="仿宋" w:hAnsi="仿宋" w:eastAsia="仿宋" w:cs="仿宋"/>
          <w:color w:val="auto"/>
          <w:kern w:val="2"/>
          <w:highlight w:val="none"/>
        </w:rPr>
        <w:t>控制价）</w:t>
      </w:r>
    </w:p>
    <w:p w14:paraId="76A8BDDA">
      <w:pPr>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16A19B4C">
      <w:pPr>
        <w:pStyle w:val="13"/>
        <w:spacing w:after="0" w:line="400" w:lineRule="exact"/>
        <w:ind w:left="0" w:leftChars="0" w:firstLine="559" w:firstLineChars="23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[采用《建设工程工程量清单计价规范》（GB50500-2013）浙江省计价表式]</w:t>
      </w:r>
    </w:p>
    <w:p w14:paraId="1D2C31F8">
      <w:pPr>
        <w:rPr>
          <w:rFonts w:hint="eastAsia" w:ascii="仿宋" w:hAnsi="仿宋" w:eastAsia="仿宋" w:cs="仿宋"/>
          <w:color w:val="auto"/>
          <w:highlight w:val="none"/>
        </w:rPr>
      </w:pPr>
    </w:p>
    <w:p w14:paraId="7E182C4B">
      <w:pPr>
        <w:rPr>
          <w:rFonts w:hint="eastAsia" w:ascii="仿宋" w:hAnsi="仿宋" w:eastAsia="仿宋" w:cs="仿宋"/>
          <w:color w:val="auto"/>
          <w:highlight w:val="none"/>
        </w:rPr>
      </w:pPr>
    </w:p>
    <w:p w14:paraId="1B71EC7C">
      <w:pPr>
        <w:rPr>
          <w:rFonts w:hint="eastAsia" w:ascii="仿宋" w:hAnsi="仿宋" w:eastAsia="仿宋" w:cs="仿宋"/>
          <w:color w:val="auto"/>
          <w:highlight w:val="none"/>
        </w:rPr>
      </w:pPr>
    </w:p>
    <w:p w14:paraId="1ADE006F">
      <w:pPr>
        <w:rPr>
          <w:color w:val="auto"/>
        </w:rPr>
      </w:pPr>
    </w:p>
    <w:sectPr>
      <w:pgSz w:w="11906" w:h="16838"/>
      <w:pgMar w:top="1440" w:right="1286" w:bottom="1440" w:left="13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C09B7">
    <w:pPr>
      <w:pStyle w:val="10"/>
      <w:rPr>
        <w:rStyle w:val="18"/>
        <w:rFonts w:hint="eastAsia"/>
      </w:rPr>
    </w:pPr>
  </w:p>
  <w:p w14:paraId="1683D55A">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D1D37">
    <w:pPr>
      <w:pStyle w:val="10"/>
      <w:framePr w:wrap="around" w:vAnchor="text" w:hAnchor="margin" w:xAlign="center" w:y="1"/>
      <w:rPr>
        <w:rStyle w:val="18"/>
      </w:rPr>
    </w:pPr>
    <w:r>
      <w:fldChar w:fldCharType="begin"/>
    </w:r>
    <w:r>
      <w:rPr>
        <w:rStyle w:val="18"/>
      </w:rPr>
      <w:instrText xml:space="preserve">PAGE  </w:instrText>
    </w:r>
    <w:r>
      <w:fldChar w:fldCharType="end"/>
    </w:r>
  </w:p>
  <w:p w14:paraId="1CE20B90">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78FF4">
    <w:pPr>
      <w:pStyle w:val="10"/>
      <w:jc w:val="center"/>
    </w:pPr>
    <w:r>
      <w:fldChar w:fldCharType="begin"/>
    </w:r>
    <w:r>
      <w:rPr>
        <w:rStyle w:val="18"/>
      </w:rPr>
      <w:instrText xml:space="preserve"> PAGE </w:instrText>
    </w:r>
    <w:r>
      <w:fldChar w:fldCharType="separate"/>
    </w:r>
    <w:r>
      <w:rPr>
        <w:rStyle w:val="18"/>
      </w:rPr>
      <w:t>29</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D55B1">
    <w:pPr>
      <w:pStyle w:val="10"/>
      <w:framePr w:wrap="around" w:vAnchor="text" w:hAnchor="margin" w:xAlign="center" w:y="1"/>
      <w:rPr>
        <w:rStyle w:val="18"/>
      </w:rPr>
    </w:pPr>
    <w:r>
      <w:fldChar w:fldCharType="begin"/>
    </w:r>
    <w:r>
      <w:rPr>
        <w:rStyle w:val="18"/>
      </w:rPr>
      <w:instrText xml:space="preserve">PAGE  </w:instrText>
    </w:r>
    <w:r>
      <w:fldChar w:fldCharType="separate"/>
    </w:r>
    <w:r>
      <w:rPr>
        <w:rStyle w:val="18"/>
      </w:rPr>
      <w:t>1</w:t>
    </w:r>
    <w:r>
      <w:fldChar w:fldCharType="end"/>
    </w:r>
  </w:p>
  <w:p w14:paraId="29A415A0">
    <w:pPr>
      <w:pStyle w:val="1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9525">
                        <a:noFill/>
                        <a:miter/>
                      </a:ln>
                      <a:effectLst/>
                    </wps:spPr>
                    <wps:txbx>
                      <w:txbxContent>
                        <w:p w14:paraId="6693BF82">
                          <w:pPr>
                            <w:pStyle w:val="10"/>
                            <w:jc w:val="center"/>
                          </w:pPr>
                          <w:r>
                            <w:fldChar w:fldCharType="begin"/>
                          </w:r>
                          <w:r>
                            <w:rPr>
                              <w:rStyle w:val="18"/>
                            </w:rPr>
                            <w:instrText xml:space="preserve"> PAGE </w:instrText>
                          </w:r>
                          <w:r>
                            <w:fldChar w:fldCharType="separate"/>
                          </w:r>
                          <w:r>
                            <w:rPr>
                              <w:rStyle w:val="18"/>
                            </w:rP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D5X5J0AAAAAMBAAAPAAAAAAAAAAEA&#10;IAAAACIAAABkcnMvZG93bnJldi54bWxQSwECFAAUAAAACACHTuJAM3MvjN4BAAC4AwAADgAAAAAA&#10;AAABACAAAAAfAQAAZHJzL2Uyb0RvYy54bWxQSwUGAAAAAAYABgBZAQAAbwUAAAAA&#10;">
              <v:fill on="f" focussize="0,0"/>
              <v:stroke on="f" joinstyle="miter"/>
              <v:imagedata o:title=""/>
              <o:lock v:ext="edit" aspectratio="f"/>
              <v:textbox inset="0mm,0mm,0mm,0mm" style="mso-fit-shape-to-text:t;">
                <w:txbxContent>
                  <w:p w14:paraId="6693BF82">
                    <w:pPr>
                      <w:pStyle w:val="10"/>
                      <w:jc w:val="center"/>
                    </w:pPr>
                    <w:r>
                      <w:fldChar w:fldCharType="begin"/>
                    </w:r>
                    <w:r>
                      <w:rPr>
                        <w:rStyle w:val="18"/>
                      </w:rPr>
                      <w:instrText xml:space="preserve"> PAGE </w:instrText>
                    </w:r>
                    <w:r>
                      <w:fldChar w:fldCharType="separate"/>
                    </w:r>
                    <w:r>
                      <w:rPr>
                        <w:rStyle w:val="18"/>
                      </w:rP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EC5F9">
    <w:pPr>
      <w:pStyle w:val="10"/>
      <w:jc w:val="center"/>
    </w:pPr>
    <w:r>
      <w:fldChar w:fldCharType="begin"/>
    </w:r>
    <w:r>
      <w:rPr>
        <w:rStyle w:val="18"/>
      </w:rPr>
      <w:instrText xml:space="preserve"> PAGE </w:instrText>
    </w:r>
    <w:r>
      <w:fldChar w:fldCharType="separate"/>
    </w:r>
    <w:r>
      <w:rPr>
        <w:rStyle w:val="18"/>
      </w:rPr>
      <w:t>29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A46F5">
    <w:pPr>
      <w:pStyle w:val="10"/>
      <w:framePr w:wrap="around" w:vAnchor="text" w:hAnchor="margin" w:xAlign="center" w:y="1"/>
      <w:rPr>
        <w:rStyle w:val="18"/>
      </w:rPr>
    </w:pPr>
    <w:r>
      <w:fldChar w:fldCharType="begin"/>
    </w:r>
    <w:r>
      <w:rPr>
        <w:rStyle w:val="18"/>
      </w:rPr>
      <w:instrText xml:space="preserve">PAGE  </w:instrText>
    </w:r>
    <w:r>
      <w:fldChar w:fldCharType="separate"/>
    </w:r>
    <w:r>
      <w:rPr>
        <w:rStyle w:val="18"/>
      </w:rPr>
      <w:t>1</w:t>
    </w:r>
    <w:r>
      <w:fldChar w:fldCharType="end"/>
    </w:r>
  </w:p>
  <w:p w14:paraId="0F09C0C1">
    <w:pPr>
      <w:pStyle w:val="1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9525">
                        <a:noFill/>
                        <a:miter/>
                      </a:ln>
                      <a:effectLst/>
                    </wps:spPr>
                    <wps:txbx>
                      <w:txbxContent>
                        <w:p w14:paraId="1973B6CD">
                          <w:pPr>
                            <w:pStyle w:val="10"/>
                            <w:jc w:val="center"/>
                          </w:pPr>
                          <w:r>
                            <w:fldChar w:fldCharType="begin"/>
                          </w:r>
                          <w:r>
                            <w:rPr>
                              <w:rStyle w:val="18"/>
                            </w:rPr>
                            <w:instrText xml:space="preserve"> PAGE </w:instrText>
                          </w:r>
                          <w:r>
                            <w:fldChar w:fldCharType="separate"/>
                          </w:r>
                          <w:r>
                            <w:rPr>
                              <w:rStyle w:val="18"/>
                            </w:rP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D5X5J0AAAAAMBAAAPAAAAAAAAAAEA&#10;IAAAACIAAABkcnMvZG93bnJldi54bWxQSwECFAAUAAAACACHTuJALv2SZd4BAAC4AwAADgAAAAAA&#10;AAABACAAAAAfAQAAZHJzL2Uyb0RvYy54bWxQSwUGAAAAAAYABgBZAQAAbwUAAAAA&#10;">
              <v:fill on="f" focussize="0,0"/>
              <v:stroke on="f" joinstyle="miter"/>
              <v:imagedata o:title=""/>
              <o:lock v:ext="edit" aspectratio="f"/>
              <v:textbox inset="0mm,0mm,0mm,0mm" style="mso-fit-shape-to-text:t;">
                <w:txbxContent>
                  <w:p w14:paraId="1973B6CD">
                    <w:pPr>
                      <w:pStyle w:val="10"/>
                      <w:jc w:val="center"/>
                    </w:pPr>
                    <w:r>
                      <w:fldChar w:fldCharType="begin"/>
                    </w:r>
                    <w:r>
                      <w:rPr>
                        <w:rStyle w:val="18"/>
                      </w:rPr>
                      <w:instrText xml:space="preserve"> PAGE </w:instrText>
                    </w:r>
                    <w:r>
                      <w:fldChar w:fldCharType="separate"/>
                    </w:r>
                    <w:r>
                      <w:rPr>
                        <w:rStyle w:val="18"/>
                      </w:rP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F9D7A">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60559E"/>
    <w:multiLevelType w:val="singleLevel"/>
    <w:tmpl w:val="ED60559E"/>
    <w:lvl w:ilvl="0" w:tentative="0">
      <w:start w:val="11"/>
      <w:numFmt w:val="decimal"/>
      <w:suff w:val="space"/>
      <w:lvlText w:val="%1."/>
      <w:lvlJc w:val="left"/>
    </w:lvl>
  </w:abstractNum>
  <w:abstractNum w:abstractNumId="1">
    <w:nsid w:val="532AA352"/>
    <w:multiLevelType w:val="singleLevel"/>
    <w:tmpl w:val="532AA352"/>
    <w:lvl w:ilvl="0" w:tentative="0">
      <w:start w:val="2"/>
      <w:numFmt w:val="decimal"/>
      <w:suff w:val="nothing"/>
      <w:lvlText w:val="%1."/>
      <w:lvlJc w:val="left"/>
    </w:lvl>
  </w:abstractNum>
  <w:abstractNum w:abstractNumId="2">
    <w:nsid w:val="5C9D72D7"/>
    <w:multiLevelType w:val="singleLevel"/>
    <w:tmpl w:val="5C9D72D7"/>
    <w:lvl w:ilvl="0" w:tentative="0">
      <w:start w:val="1"/>
      <w:numFmt w:val="decimal"/>
      <w:suff w:val="nothing"/>
      <w:lvlText w:val="%1、"/>
      <w:lvlJc w:val="left"/>
    </w:lvl>
  </w:abstractNum>
  <w:abstractNum w:abstractNumId="3">
    <w:nsid w:val="5C9D73F3"/>
    <w:multiLevelType w:val="singleLevel"/>
    <w:tmpl w:val="5C9D73F3"/>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H">
    <w15:presenceInfo w15:providerId="None" w15:userId="X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0MWVkMDU3MDZjMTRjNzIzZDc1N2IxYzBlNjY3ZDMifQ=="/>
  </w:docVars>
  <w:rsids>
    <w:rsidRoot w:val="6CF440AD"/>
    <w:rsid w:val="023C3126"/>
    <w:rsid w:val="03AF313C"/>
    <w:rsid w:val="06F8449F"/>
    <w:rsid w:val="088061C7"/>
    <w:rsid w:val="08AC1FF4"/>
    <w:rsid w:val="0B4F7789"/>
    <w:rsid w:val="0C534526"/>
    <w:rsid w:val="0C7D6692"/>
    <w:rsid w:val="0CCC5FA3"/>
    <w:rsid w:val="0DF465A6"/>
    <w:rsid w:val="161B59CE"/>
    <w:rsid w:val="19513E9D"/>
    <w:rsid w:val="1957291E"/>
    <w:rsid w:val="1A6C1608"/>
    <w:rsid w:val="1C0B4C0F"/>
    <w:rsid w:val="1C1C1857"/>
    <w:rsid w:val="23645B24"/>
    <w:rsid w:val="25327814"/>
    <w:rsid w:val="28246A6F"/>
    <w:rsid w:val="29CF6666"/>
    <w:rsid w:val="2B624007"/>
    <w:rsid w:val="324A01A9"/>
    <w:rsid w:val="3741581B"/>
    <w:rsid w:val="3815558C"/>
    <w:rsid w:val="3F1024E0"/>
    <w:rsid w:val="3F962965"/>
    <w:rsid w:val="400E2C48"/>
    <w:rsid w:val="407E4ADB"/>
    <w:rsid w:val="40A72886"/>
    <w:rsid w:val="421144A4"/>
    <w:rsid w:val="4464552C"/>
    <w:rsid w:val="44F84593"/>
    <w:rsid w:val="46D06F30"/>
    <w:rsid w:val="4AA937E1"/>
    <w:rsid w:val="4B8A7B2D"/>
    <w:rsid w:val="4C3F0ADD"/>
    <w:rsid w:val="4D151C1D"/>
    <w:rsid w:val="4D1558A9"/>
    <w:rsid w:val="51AA48E4"/>
    <w:rsid w:val="54A97CE7"/>
    <w:rsid w:val="5A7476F4"/>
    <w:rsid w:val="5A892C62"/>
    <w:rsid w:val="5C1A551B"/>
    <w:rsid w:val="5D296EBB"/>
    <w:rsid w:val="5DCA7D57"/>
    <w:rsid w:val="5E190203"/>
    <w:rsid w:val="5E1E531C"/>
    <w:rsid w:val="603218A9"/>
    <w:rsid w:val="645B3216"/>
    <w:rsid w:val="64DB32C4"/>
    <w:rsid w:val="6C7F573B"/>
    <w:rsid w:val="6CF440AD"/>
    <w:rsid w:val="70CA74B1"/>
    <w:rsid w:val="76963243"/>
    <w:rsid w:val="773055E3"/>
    <w:rsid w:val="77512E53"/>
    <w:rsid w:val="7777559F"/>
    <w:rsid w:val="77DF63F8"/>
    <w:rsid w:val="790243F1"/>
    <w:rsid w:val="798D13C4"/>
    <w:rsid w:val="79C43D9C"/>
    <w:rsid w:val="7A1B7C38"/>
    <w:rsid w:val="7CF36423"/>
    <w:rsid w:val="7F8F6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7">
    <w:name w:val="toc 3"/>
    <w:basedOn w:val="1"/>
    <w:next w:val="1"/>
    <w:qFormat/>
    <w:uiPriority w:val="0"/>
    <w:pPr>
      <w:ind w:left="840" w:leftChars="400"/>
    </w:pPr>
  </w:style>
  <w:style w:type="paragraph" w:styleId="8">
    <w:name w:val="Plain Text"/>
    <w:basedOn w:val="1"/>
    <w:unhideWhenUsed/>
    <w:qFormat/>
    <w:uiPriority w:val="99"/>
    <w:pPr>
      <w:autoSpaceDN/>
      <w:adjustRightInd/>
      <w:jc w:val="both"/>
    </w:pPr>
    <w:rPr>
      <w:rFonts w:ascii="宋体" w:hAnsi="Courier New"/>
      <w:sz w:val="20"/>
      <w:szCs w:val="20"/>
    </w:rPr>
  </w:style>
  <w:style w:type="paragraph" w:styleId="9">
    <w:name w:val="Date"/>
    <w:basedOn w:val="1"/>
    <w:next w:val="1"/>
    <w:qFormat/>
    <w:uiPriority w:val="0"/>
    <w:pPr>
      <w:ind w:left="100" w:leftChars="250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2">
    <w:name w:val="toc 1"/>
    <w:basedOn w:val="1"/>
    <w:next w:val="1"/>
    <w:qFormat/>
    <w:uiPriority w:val="0"/>
  </w:style>
  <w:style w:type="paragraph" w:styleId="13">
    <w:name w:val="Body Text Indent 3"/>
    <w:basedOn w:val="1"/>
    <w:qFormat/>
    <w:uiPriority w:val="0"/>
    <w:pPr>
      <w:spacing w:after="120" w:afterLines="0"/>
      <w:ind w:left="420" w:leftChars="200"/>
    </w:pPr>
    <w:rPr>
      <w:sz w:val="16"/>
      <w:szCs w:val="16"/>
    </w:r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8">
    <w:name w:val="page number"/>
    <w:basedOn w:val="17"/>
    <w:qFormat/>
    <w:uiPriority w:val="0"/>
  </w:style>
  <w:style w:type="character" w:customStyle="1" w:styleId="19">
    <w:name w:val="标题 1 Char"/>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81</Pages>
  <Words>15803</Words>
  <Characters>16889</Characters>
  <Lines>0</Lines>
  <Paragraphs>0</Paragraphs>
  <TotalTime>3</TotalTime>
  <ScaleCrop>false</ScaleCrop>
  <LinksUpToDate>false</LinksUpToDate>
  <CharactersWithSpaces>18118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2024-09-29T04:24:00Z</dcterms:created>
  <dc:creator>张小爱</dc:creator>
  <cp:lastModifiedBy>小蒋</cp:lastModifiedBy>
  <cp:lastPrinted>2024-11-29T07:44:00Z</cp:lastPrinted>
  <dcterms:modified xsi:type="dcterms:W3CDTF">2025-08-21T01:00:35Z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1AFBDCFFB40D4612A4B2265D15880EB6_13</vt:lpwstr>
  </property>
  <property fmtid="{D5CDD505-2E9C-101B-9397-08002B2CF9AE}" pid="4" name="KSOTemplateDocerSaveRecord">
    <vt:lpwstr>eyJoZGlkIjoiZWU0MWVkMDU3MDZjMTRjNzIzZDc1N2IxYzBlNjY3ZDMiLCJ1c2VySWQiOiIyOTIzNTI4MjEifQ==</vt:lpwstr>
  </property>
</Properties>
</file>